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ABAE7" w14:textId="11FD49D6" w:rsidR="00361C24" w:rsidRPr="00206C2D" w:rsidRDefault="00361C24" w:rsidP="004E06C5">
      <w:pPr>
        <w:spacing w:before="480" w:line="480" w:lineRule="auto"/>
        <w:jc w:val="left"/>
        <w:rPr>
          <w:rFonts w:ascii="Times New Roman" w:eastAsia="Calibri" w:hAnsi="Times New Roman" w:cs="Times New Roman"/>
          <w:b/>
          <w:bCs/>
          <w:sz w:val="28"/>
          <w:szCs w:val="28"/>
          <w:lang w:val="en-GB"/>
        </w:rPr>
      </w:pPr>
      <w:r w:rsidRPr="00206C2D">
        <w:rPr>
          <w:rFonts w:ascii="Times New Roman" w:hAnsi="Times New Roman" w:cs="Times New Roman"/>
          <w:b/>
          <w:iCs/>
          <w:sz w:val="28"/>
          <w:szCs w:val="28"/>
          <w:lang w:val="en-GB"/>
        </w:rPr>
        <w:t xml:space="preserve">Impact of the </w:t>
      </w:r>
      <w:r w:rsidR="007C1E73">
        <w:rPr>
          <w:rFonts w:ascii="Times New Roman" w:hAnsi="Times New Roman" w:cs="Times New Roman"/>
          <w:b/>
          <w:iCs/>
          <w:sz w:val="28"/>
          <w:szCs w:val="28"/>
          <w:lang w:val="en-GB"/>
        </w:rPr>
        <w:t>SARS-CoV-2</w:t>
      </w:r>
      <w:r w:rsidR="00E75BDC">
        <w:rPr>
          <w:rFonts w:ascii="Times New Roman" w:hAnsi="Times New Roman" w:cs="Times New Roman"/>
          <w:b/>
          <w:iCs/>
          <w:sz w:val="28"/>
          <w:szCs w:val="28"/>
          <w:lang w:val="en-GB"/>
        </w:rPr>
        <w:t xml:space="preserve"> </w:t>
      </w:r>
      <w:r w:rsidRPr="00206C2D">
        <w:rPr>
          <w:rFonts w:ascii="Times New Roman" w:hAnsi="Times New Roman" w:cs="Times New Roman"/>
          <w:b/>
          <w:iCs/>
          <w:sz w:val="28"/>
          <w:szCs w:val="28"/>
          <w:lang w:val="en-GB"/>
        </w:rPr>
        <w:t xml:space="preserve">pandemic </w:t>
      </w:r>
      <w:r w:rsidR="00A71903" w:rsidRPr="00206C2D">
        <w:rPr>
          <w:rFonts w:ascii="Times New Roman" w:hAnsi="Times New Roman" w:cs="Times New Roman"/>
          <w:b/>
          <w:iCs/>
          <w:sz w:val="28"/>
          <w:szCs w:val="28"/>
          <w:lang w:val="en-GB"/>
        </w:rPr>
        <w:t xml:space="preserve">and </w:t>
      </w:r>
      <w:r w:rsidR="00267F17" w:rsidRPr="00206C2D">
        <w:rPr>
          <w:rFonts w:ascii="Times New Roman" w:hAnsi="Times New Roman" w:cs="Times New Roman"/>
          <w:b/>
          <w:iCs/>
          <w:sz w:val="28"/>
          <w:szCs w:val="28"/>
          <w:lang w:val="en-GB"/>
        </w:rPr>
        <w:t xml:space="preserve">first </w:t>
      </w:r>
      <w:r w:rsidR="00EA6E4F" w:rsidRPr="00206C2D">
        <w:rPr>
          <w:rFonts w:ascii="Times New Roman" w:hAnsi="Times New Roman" w:cs="Times New Roman"/>
          <w:b/>
          <w:iCs/>
          <w:sz w:val="28"/>
          <w:szCs w:val="28"/>
          <w:lang w:val="en-GB"/>
        </w:rPr>
        <w:t>lockdown</w:t>
      </w:r>
      <w:r w:rsidR="00A71903" w:rsidRPr="00206C2D">
        <w:rPr>
          <w:rFonts w:ascii="Times New Roman" w:hAnsi="Times New Roman" w:cs="Times New Roman"/>
          <w:b/>
          <w:iCs/>
          <w:sz w:val="28"/>
          <w:szCs w:val="28"/>
          <w:lang w:val="en-GB"/>
        </w:rPr>
        <w:t xml:space="preserve"> </w:t>
      </w:r>
      <w:r w:rsidRPr="00206C2D">
        <w:rPr>
          <w:rFonts w:ascii="Times New Roman" w:hAnsi="Times New Roman" w:cs="Times New Roman"/>
          <w:b/>
          <w:iCs/>
          <w:sz w:val="28"/>
          <w:szCs w:val="28"/>
          <w:lang w:val="en-GB"/>
        </w:rPr>
        <w:t xml:space="preserve">on pregnancy </w:t>
      </w:r>
      <w:r w:rsidR="00820091">
        <w:rPr>
          <w:rFonts w:ascii="Times New Roman" w:hAnsi="Times New Roman" w:cs="Times New Roman"/>
          <w:b/>
          <w:iCs/>
          <w:sz w:val="28"/>
          <w:szCs w:val="28"/>
          <w:lang w:val="en-GB"/>
        </w:rPr>
        <w:t>monitoring</w:t>
      </w:r>
      <w:r w:rsidRPr="00206C2D">
        <w:rPr>
          <w:rFonts w:ascii="Times New Roman" w:hAnsi="Times New Roman" w:cs="Times New Roman"/>
          <w:b/>
          <w:iCs/>
          <w:sz w:val="28"/>
          <w:szCs w:val="28"/>
          <w:lang w:val="en-GB"/>
        </w:rPr>
        <w:t xml:space="preserve"> </w:t>
      </w:r>
      <w:r w:rsidR="00A71903" w:rsidRPr="00206C2D">
        <w:rPr>
          <w:rFonts w:ascii="Times New Roman" w:hAnsi="Times New Roman" w:cs="Times New Roman"/>
          <w:b/>
          <w:iCs/>
          <w:sz w:val="28"/>
          <w:szCs w:val="28"/>
          <w:lang w:val="en-GB"/>
        </w:rPr>
        <w:t>in France</w:t>
      </w:r>
      <w:r w:rsidRPr="00206C2D">
        <w:rPr>
          <w:rFonts w:ascii="Times New Roman" w:hAnsi="Times New Roman" w:cs="Times New Roman"/>
          <w:b/>
          <w:iCs/>
          <w:sz w:val="28"/>
          <w:szCs w:val="28"/>
          <w:lang w:val="en-GB"/>
        </w:rPr>
        <w:t xml:space="preserve">: </w:t>
      </w:r>
      <w:r w:rsidR="00267F17" w:rsidRPr="00206C2D">
        <w:rPr>
          <w:rFonts w:ascii="Times New Roman" w:hAnsi="Times New Roman" w:cs="Times New Roman"/>
          <w:b/>
          <w:iCs/>
          <w:sz w:val="28"/>
          <w:szCs w:val="28"/>
          <w:lang w:val="en-GB"/>
        </w:rPr>
        <w:t xml:space="preserve">the </w:t>
      </w:r>
      <w:r w:rsidRPr="00206C2D">
        <w:rPr>
          <w:rFonts w:ascii="Times New Roman" w:hAnsi="Times New Roman" w:cs="Times New Roman"/>
          <w:b/>
          <w:iCs/>
          <w:sz w:val="28"/>
          <w:szCs w:val="28"/>
          <w:lang w:val="en-GB"/>
        </w:rPr>
        <w:t xml:space="preserve">COVIMATER </w:t>
      </w:r>
      <w:r w:rsidR="00577CE3" w:rsidRPr="00206C2D">
        <w:rPr>
          <w:rFonts w:ascii="Times New Roman" w:hAnsi="Times New Roman" w:cs="Times New Roman"/>
          <w:b/>
          <w:iCs/>
          <w:sz w:val="28"/>
          <w:szCs w:val="28"/>
          <w:lang w:val="en-GB"/>
        </w:rPr>
        <w:t xml:space="preserve">cross-sectional </w:t>
      </w:r>
      <w:r w:rsidRPr="00206C2D">
        <w:rPr>
          <w:rFonts w:ascii="Times New Roman" w:hAnsi="Times New Roman" w:cs="Times New Roman"/>
          <w:b/>
          <w:iCs/>
          <w:sz w:val="28"/>
          <w:szCs w:val="28"/>
          <w:lang w:val="en-GB"/>
        </w:rPr>
        <w:t>study</w:t>
      </w:r>
    </w:p>
    <w:p w14:paraId="698182AD" w14:textId="65F17E0B" w:rsidR="00817B71" w:rsidRPr="00206C2D" w:rsidRDefault="00C15CE6" w:rsidP="00C6224E">
      <w:pPr>
        <w:spacing w:line="480" w:lineRule="auto"/>
        <w:ind w:left="170"/>
        <w:rPr>
          <w:rFonts w:ascii="Times New Roman" w:hAnsi="Times New Roman" w:cs="Times New Roman"/>
          <w:sz w:val="24"/>
          <w:lang w:val="en-GB"/>
        </w:rPr>
      </w:pPr>
      <w:r w:rsidRPr="00206C2D">
        <w:rPr>
          <w:rFonts w:ascii="Times New Roman" w:hAnsi="Times New Roman" w:cs="Times New Roman"/>
          <w:sz w:val="24"/>
          <w:lang w:val="en-GB"/>
        </w:rPr>
        <w:t>Alexandra Doncarli</w:t>
      </w:r>
      <w:r w:rsidRPr="00E75BDC">
        <w:rPr>
          <w:rFonts w:ascii="Times New Roman" w:hAnsi="Times New Roman" w:cs="Times New Roman"/>
          <w:sz w:val="24"/>
          <w:vertAlign w:val="superscript"/>
          <w:lang w:val="en-GB"/>
        </w:rPr>
        <w:t>1</w:t>
      </w:r>
      <w:r w:rsidR="00053ACB" w:rsidRPr="00E75BDC">
        <w:rPr>
          <w:rFonts w:ascii="Times New Roman" w:hAnsi="Times New Roman" w:cs="Times New Roman"/>
          <w:sz w:val="24"/>
          <w:vertAlign w:val="superscript"/>
          <w:lang w:val="en-GB"/>
        </w:rPr>
        <w:t>§</w:t>
      </w:r>
      <w:r w:rsidR="009F3CA2">
        <w:rPr>
          <w:rFonts w:ascii="Times New Roman" w:hAnsi="Times New Roman" w:cs="Times New Roman"/>
          <w:sz w:val="24"/>
          <w:lang w:val="en-GB"/>
        </w:rPr>
        <w:t xml:space="preserve"> </w:t>
      </w:r>
      <w:r w:rsidRPr="00206C2D">
        <w:rPr>
          <w:rFonts w:ascii="Times New Roman" w:hAnsi="Times New Roman" w:cs="Times New Roman"/>
          <w:sz w:val="24"/>
          <w:lang w:val="en-GB"/>
        </w:rPr>
        <w:t>, Lucia Araujo-Chaveron</w:t>
      </w:r>
      <w:r w:rsidRPr="00E75BDC">
        <w:rPr>
          <w:rFonts w:ascii="Times New Roman" w:hAnsi="Times New Roman" w:cs="Times New Roman"/>
          <w:sz w:val="24"/>
          <w:vertAlign w:val="superscript"/>
          <w:lang w:val="en-GB"/>
        </w:rPr>
        <w:t>1</w:t>
      </w:r>
      <w:r w:rsidR="00053ACB" w:rsidRPr="00E75BDC">
        <w:rPr>
          <w:rFonts w:ascii="Times New Roman" w:hAnsi="Times New Roman" w:cs="Times New Roman"/>
          <w:sz w:val="24"/>
          <w:vertAlign w:val="superscript"/>
          <w:lang w:val="en-GB"/>
        </w:rPr>
        <w:t>§</w:t>
      </w:r>
      <w:r w:rsidR="009F3CA2">
        <w:rPr>
          <w:rFonts w:ascii="Times New Roman" w:hAnsi="Times New Roman" w:cs="Times New Roman"/>
          <w:sz w:val="24"/>
          <w:lang w:val="en-GB"/>
        </w:rPr>
        <w:t>,</w:t>
      </w:r>
      <w:r w:rsidRPr="00206C2D">
        <w:rPr>
          <w:rFonts w:ascii="Times New Roman" w:hAnsi="Times New Roman" w:cs="Times New Roman"/>
          <w:sz w:val="24"/>
          <w:lang w:val="en-GB"/>
        </w:rPr>
        <w:t xml:space="preserve"> </w:t>
      </w:r>
      <w:r w:rsidR="002224B1" w:rsidRPr="00206C2D">
        <w:rPr>
          <w:rFonts w:ascii="Times New Roman" w:hAnsi="Times New Roman" w:cs="Times New Roman"/>
          <w:sz w:val="24"/>
          <w:lang w:val="en-GB"/>
        </w:rPr>
        <w:t>Catherine Crenn-Hebert</w:t>
      </w:r>
      <w:r w:rsidR="002224B1" w:rsidRPr="00E75BDC">
        <w:rPr>
          <w:rFonts w:ascii="Times New Roman" w:hAnsi="Times New Roman" w:cs="Times New Roman"/>
          <w:sz w:val="24"/>
          <w:vertAlign w:val="superscript"/>
          <w:lang w:val="en-GB"/>
        </w:rPr>
        <w:t>2</w:t>
      </w:r>
      <w:r w:rsidRPr="00206C2D">
        <w:rPr>
          <w:rFonts w:ascii="Times New Roman" w:hAnsi="Times New Roman" w:cs="Times New Roman"/>
          <w:sz w:val="24"/>
          <w:lang w:val="en-GB"/>
        </w:rPr>
        <w:t>, Virginie Demiguel</w:t>
      </w:r>
      <w:r w:rsidR="00053ACB" w:rsidRPr="00C6224E">
        <w:rPr>
          <w:rFonts w:ascii="Times New Roman" w:hAnsi="Times New Roman" w:cs="Times New Roman"/>
          <w:sz w:val="24"/>
          <w:vertAlign w:val="superscript"/>
          <w:lang w:val="en-GB"/>
        </w:rPr>
        <w:t>1</w:t>
      </w:r>
      <w:r w:rsidRPr="00206C2D">
        <w:rPr>
          <w:rFonts w:ascii="Times New Roman" w:hAnsi="Times New Roman" w:cs="Times New Roman"/>
          <w:sz w:val="24"/>
          <w:lang w:val="en-GB"/>
        </w:rPr>
        <w:t xml:space="preserve">, </w:t>
      </w:r>
      <w:r w:rsidRPr="007C1E73">
        <w:rPr>
          <w:rFonts w:ascii="Times New Roman" w:hAnsi="Times New Roman" w:cs="Times New Roman"/>
          <w:sz w:val="24"/>
          <w:lang w:val="en-GB"/>
        </w:rPr>
        <w:t>Julie Boudet-Berquier</w:t>
      </w:r>
      <w:r w:rsidR="00053ACB" w:rsidRPr="00C6224E">
        <w:rPr>
          <w:rFonts w:ascii="Times New Roman" w:hAnsi="Times New Roman" w:cs="Times New Roman"/>
          <w:sz w:val="24"/>
          <w:vertAlign w:val="superscript"/>
          <w:lang w:val="en-GB"/>
        </w:rPr>
        <w:t>1</w:t>
      </w:r>
      <w:r w:rsidRPr="007C1E73">
        <w:rPr>
          <w:rFonts w:ascii="Times New Roman" w:hAnsi="Times New Roman" w:cs="Times New Roman"/>
          <w:sz w:val="24"/>
          <w:lang w:val="en-GB"/>
        </w:rPr>
        <w:t xml:space="preserve">, </w:t>
      </w:r>
      <w:r w:rsidR="009F3CA2" w:rsidRPr="007C1E73">
        <w:rPr>
          <w:rFonts w:ascii="Times New Roman" w:hAnsi="Times New Roman" w:cs="Times New Roman"/>
          <w:sz w:val="24"/>
          <w:lang w:val="en-GB"/>
        </w:rPr>
        <w:t>Yaya Barry</w:t>
      </w:r>
      <w:r w:rsidR="009F3CA2" w:rsidRPr="00C6224E">
        <w:rPr>
          <w:rFonts w:ascii="Times New Roman" w:hAnsi="Times New Roman" w:cs="Times New Roman"/>
          <w:sz w:val="24"/>
          <w:vertAlign w:val="superscript"/>
          <w:lang w:val="en-GB"/>
        </w:rPr>
        <w:t>1</w:t>
      </w:r>
      <w:r w:rsidR="009F3CA2">
        <w:rPr>
          <w:rFonts w:ascii="Times New Roman" w:hAnsi="Times New Roman" w:cs="Times New Roman"/>
          <w:sz w:val="24"/>
          <w:lang w:val="en-GB"/>
        </w:rPr>
        <w:t xml:space="preserve">, </w:t>
      </w:r>
      <w:r w:rsidR="009F3CA2" w:rsidRPr="007C1E73">
        <w:rPr>
          <w:rFonts w:ascii="Times New Roman" w:hAnsi="Times New Roman" w:cs="Times New Roman"/>
          <w:bCs/>
          <w:sz w:val="24"/>
          <w:lang w:val="pt-BR"/>
        </w:rPr>
        <w:t>Maria</w:t>
      </w:r>
      <w:r w:rsidR="001F6DB3">
        <w:rPr>
          <w:rFonts w:ascii="Times New Roman" w:hAnsi="Times New Roman" w:cs="Times New Roman"/>
          <w:bCs/>
          <w:sz w:val="24"/>
          <w:lang w:val="pt-BR"/>
        </w:rPr>
        <w:t>-</w:t>
      </w:r>
      <w:r w:rsidR="009F3CA2" w:rsidRPr="007C1E73">
        <w:rPr>
          <w:rFonts w:ascii="Times New Roman" w:hAnsi="Times New Roman" w:cs="Times New Roman"/>
          <w:bCs/>
          <w:sz w:val="24"/>
          <w:lang w:val="pt-BR"/>
        </w:rPr>
        <w:t>Eugênia Gomes Do Espirito Santo</w:t>
      </w:r>
      <w:r w:rsidR="009F3CA2" w:rsidRPr="00C6224E">
        <w:rPr>
          <w:rFonts w:ascii="Times New Roman" w:hAnsi="Times New Roman" w:cs="Times New Roman"/>
          <w:bCs/>
          <w:sz w:val="24"/>
          <w:vertAlign w:val="superscript"/>
          <w:lang w:val="pt-BR"/>
        </w:rPr>
        <w:t>1</w:t>
      </w:r>
      <w:r w:rsidR="009F3CA2">
        <w:rPr>
          <w:rFonts w:ascii="Times New Roman" w:hAnsi="Times New Roman" w:cs="Times New Roman"/>
          <w:bCs/>
          <w:sz w:val="24"/>
          <w:lang w:val="pt-BR"/>
        </w:rPr>
        <w:t xml:space="preserve">, </w:t>
      </w:r>
      <w:r w:rsidR="009F3CA2" w:rsidRPr="007C1E73">
        <w:rPr>
          <w:rFonts w:ascii="Times New Roman" w:hAnsi="Times New Roman" w:cs="Times New Roman"/>
          <w:sz w:val="24"/>
          <w:lang w:val="en-GB"/>
        </w:rPr>
        <w:t>Andrea Guajardo</w:t>
      </w:r>
      <w:r w:rsidR="00C6224E">
        <w:rPr>
          <w:rFonts w:ascii="Times New Roman" w:hAnsi="Times New Roman" w:cs="Times New Roman"/>
          <w:sz w:val="24"/>
          <w:vertAlign w:val="superscript"/>
          <w:lang w:val="en-GB"/>
        </w:rPr>
        <w:t>3</w:t>
      </w:r>
      <w:r w:rsidR="009F3CA2">
        <w:rPr>
          <w:rFonts w:ascii="Times New Roman" w:hAnsi="Times New Roman" w:cs="Times New Roman"/>
          <w:sz w:val="24"/>
          <w:lang w:val="en-GB"/>
        </w:rPr>
        <w:t xml:space="preserve">, </w:t>
      </w:r>
      <w:r w:rsidRPr="007C1E73">
        <w:rPr>
          <w:rFonts w:ascii="Times New Roman" w:hAnsi="Times New Roman" w:cs="Times New Roman"/>
          <w:sz w:val="24"/>
          <w:lang w:val="en-GB"/>
        </w:rPr>
        <w:t>Claudie Menguy</w:t>
      </w:r>
      <w:r w:rsidR="004338AA" w:rsidRPr="00C6224E">
        <w:rPr>
          <w:rFonts w:ascii="Times New Roman" w:hAnsi="Times New Roman" w:cs="Times New Roman"/>
          <w:sz w:val="24"/>
          <w:vertAlign w:val="superscript"/>
          <w:lang w:val="en-GB"/>
        </w:rPr>
        <w:t>1</w:t>
      </w:r>
      <w:r w:rsidRPr="007C1E73">
        <w:rPr>
          <w:rFonts w:ascii="Times New Roman" w:hAnsi="Times New Roman" w:cs="Times New Roman"/>
          <w:sz w:val="24"/>
          <w:lang w:val="en-GB"/>
        </w:rPr>
        <w:t>,</w:t>
      </w:r>
      <w:r w:rsidR="00C6224E">
        <w:rPr>
          <w:rFonts w:ascii="Times New Roman" w:hAnsi="Times New Roman" w:cs="Times New Roman"/>
          <w:sz w:val="24"/>
          <w:lang w:val="en-GB"/>
        </w:rPr>
        <w:t xml:space="preserve"> Anouk Tabaï</w:t>
      </w:r>
      <w:r w:rsidR="00C6224E">
        <w:rPr>
          <w:rFonts w:ascii="Times New Roman" w:hAnsi="Times New Roman" w:cs="Times New Roman"/>
          <w:sz w:val="24"/>
          <w:vertAlign w:val="superscript"/>
          <w:lang w:val="en-GB"/>
        </w:rPr>
        <w:t>4</w:t>
      </w:r>
      <w:r w:rsidR="009F3CA2" w:rsidRPr="007C1E73">
        <w:rPr>
          <w:rFonts w:ascii="Times New Roman" w:hAnsi="Times New Roman" w:cs="Times New Roman"/>
          <w:sz w:val="24"/>
          <w:lang w:val="en-GB"/>
        </w:rPr>
        <w:t>,</w:t>
      </w:r>
      <w:r w:rsidRPr="007C1E73">
        <w:rPr>
          <w:rFonts w:ascii="Times New Roman" w:hAnsi="Times New Roman" w:cs="Times New Roman"/>
          <w:sz w:val="24"/>
          <w:lang w:val="en-GB"/>
        </w:rPr>
        <w:t xml:space="preserve"> Karine Wyndels</w:t>
      </w:r>
      <w:r w:rsidR="00C6224E">
        <w:rPr>
          <w:rFonts w:ascii="Times New Roman" w:hAnsi="Times New Roman" w:cs="Times New Roman"/>
          <w:sz w:val="24"/>
          <w:vertAlign w:val="superscript"/>
          <w:lang w:val="en-GB"/>
        </w:rPr>
        <w:t>5</w:t>
      </w:r>
      <w:r w:rsidRPr="007C1E73">
        <w:rPr>
          <w:rFonts w:ascii="Times New Roman" w:hAnsi="Times New Roman" w:cs="Times New Roman"/>
          <w:sz w:val="24"/>
          <w:lang w:val="en-GB"/>
        </w:rPr>
        <w:t>,</w:t>
      </w:r>
      <w:r w:rsidR="002224B1" w:rsidRPr="007C1E73">
        <w:rPr>
          <w:rFonts w:ascii="Times New Roman" w:hAnsi="Times New Roman" w:cs="Times New Roman"/>
          <w:sz w:val="24"/>
          <w:lang w:val="en-GB"/>
        </w:rPr>
        <w:t xml:space="preserve"> </w:t>
      </w:r>
      <w:r w:rsidR="002224B1" w:rsidRPr="00206C2D">
        <w:rPr>
          <w:rFonts w:ascii="Times New Roman" w:hAnsi="Times New Roman" w:cs="Times New Roman"/>
          <w:sz w:val="24"/>
          <w:lang w:val="en-GB"/>
        </w:rPr>
        <w:t>Alexandra Benachi</w:t>
      </w:r>
      <w:r w:rsidR="00C6224E">
        <w:rPr>
          <w:rFonts w:ascii="Times New Roman" w:hAnsi="Times New Roman" w:cs="Times New Roman"/>
          <w:sz w:val="24"/>
          <w:vertAlign w:val="superscript"/>
          <w:lang w:val="en-GB"/>
        </w:rPr>
        <w:t>6</w:t>
      </w:r>
      <w:r w:rsidR="001F6DB3">
        <w:rPr>
          <w:rFonts w:ascii="Times New Roman" w:hAnsi="Times New Roman" w:cs="Times New Roman"/>
          <w:sz w:val="24"/>
          <w:vertAlign w:val="superscript"/>
          <w:lang w:val="en-GB"/>
        </w:rPr>
        <w:t>,</w:t>
      </w:r>
      <w:r w:rsidR="00C6224E">
        <w:rPr>
          <w:rFonts w:ascii="Times New Roman" w:hAnsi="Times New Roman" w:cs="Times New Roman"/>
          <w:sz w:val="24"/>
          <w:vertAlign w:val="superscript"/>
          <w:lang w:val="en-GB"/>
        </w:rPr>
        <w:t>7</w:t>
      </w:r>
      <w:r w:rsidR="002224B1" w:rsidRPr="00206C2D">
        <w:rPr>
          <w:rFonts w:ascii="Times New Roman" w:hAnsi="Times New Roman" w:cs="Times New Roman"/>
          <w:sz w:val="24"/>
          <w:lang w:val="en-GB"/>
        </w:rPr>
        <w:t xml:space="preserve"> </w:t>
      </w:r>
      <w:r w:rsidR="007C1E73">
        <w:rPr>
          <w:rFonts w:ascii="Times New Roman" w:hAnsi="Times New Roman" w:cs="Times New Roman"/>
          <w:sz w:val="24"/>
          <w:lang w:val="en-GB"/>
        </w:rPr>
        <w:t>and</w:t>
      </w:r>
      <w:r w:rsidRPr="00206C2D">
        <w:rPr>
          <w:rFonts w:ascii="Times New Roman" w:hAnsi="Times New Roman" w:cs="Times New Roman"/>
          <w:sz w:val="24"/>
          <w:lang w:val="en-GB"/>
        </w:rPr>
        <w:t xml:space="preserve"> Nolwenn Regnault</w:t>
      </w:r>
      <w:r w:rsidR="00053ACB" w:rsidRPr="00C6224E">
        <w:rPr>
          <w:rFonts w:ascii="Times New Roman" w:hAnsi="Times New Roman" w:cs="Times New Roman"/>
          <w:sz w:val="24"/>
          <w:vertAlign w:val="superscript"/>
          <w:lang w:val="en-GB"/>
        </w:rPr>
        <w:t>1</w:t>
      </w:r>
    </w:p>
    <w:p w14:paraId="201F9DC8" w14:textId="77777777" w:rsidR="00053ACB" w:rsidRPr="00206C2D" w:rsidRDefault="00053ACB" w:rsidP="00053ACB">
      <w:pPr>
        <w:spacing w:line="480" w:lineRule="auto"/>
        <w:jc w:val="left"/>
        <w:rPr>
          <w:rFonts w:ascii="Times New Roman" w:hAnsi="Times New Roman" w:cs="Times New Roman"/>
          <w:sz w:val="24"/>
          <w:lang w:val="en-GB"/>
        </w:rPr>
      </w:pPr>
    </w:p>
    <w:p w14:paraId="09D90E61" w14:textId="0C6A5C23" w:rsidR="00053ACB" w:rsidRPr="00206C2D" w:rsidRDefault="00053ACB" w:rsidP="00053ACB">
      <w:pPr>
        <w:spacing w:line="480" w:lineRule="auto"/>
        <w:jc w:val="left"/>
        <w:rPr>
          <w:rFonts w:ascii="Times New Roman" w:hAnsi="Times New Roman" w:cs="Times New Roman"/>
          <w:sz w:val="24"/>
        </w:rPr>
      </w:pPr>
      <w:r w:rsidRPr="00206C2D">
        <w:rPr>
          <w:rFonts w:ascii="Times New Roman" w:hAnsi="Times New Roman" w:cs="Times New Roman"/>
          <w:sz w:val="24"/>
        </w:rPr>
        <w:t xml:space="preserve">1/ Non-Communicable </w:t>
      </w:r>
      <w:proofErr w:type="spellStart"/>
      <w:r w:rsidRPr="00206C2D">
        <w:rPr>
          <w:rFonts w:ascii="Times New Roman" w:hAnsi="Times New Roman" w:cs="Times New Roman"/>
          <w:sz w:val="24"/>
        </w:rPr>
        <w:t>Diseases</w:t>
      </w:r>
      <w:proofErr w:type="spellEnd"/>
      <w:r w:rsidRPr="00206C2D">
        <w:rPr>
          <w:rFonts w:ascii="Times New Roman" w:hAnsi="Times New Roman" w:cs="Times New Roman"/>
          <w:sz w:val="24"/>
        </w:rPr>
        <w:t xml:space="preserve"> and Trauma</w:t>
      </w:r>
      <w:r w:rsidR="007C1E73">
        <w:rPr>
          <w:rFonts w:ascii="Times New Roman" w:hAnsi="Times New Roman" w:cs="Times New Roman"/>
          <w:sz w:val="24"/>
        </w:rPr>
        <w:t xml:space="preserve"> Division</w:t>
      </w:r>
      <w:r w:rsidRPr="00206C2D">
        <w:rPr>
          <w:rFonts w:ascii="Times New Roman" w:hAnsi="Times New Roman" w:cs="Times New Roman"/>
          <w:sz w:val="24"/>
        </w:rPr>
        <w:t xml:space="preserve">, Santé </w:t>
      </w:r>
      <w:r w:rsidR="007C1E73">
        <w:rPr>
          <w:rFonts w:ascii="Times New Roman" w:hAnsi="Times New Roman" w:cs="Times New Roman"/>
          <w:sz w:val="24"/>
        </w:rPr>
        <w:t>p</w:t>
      </w:r>
      <w:r w:rsidRPr="00206C2D">
        <w:rPr>
          <w:rFonts w:ascii="Times New Roman" w:hAnsi="Times New Roman" w:cs="Times New Roman"/>
          <w:sz w:val="24"/>
        </w:rPr>
        <w:t xml:space="preserve">ublique France, Saint-Maurice, France </w:t>
      </w:r>
    </w:p>
    <w:p w14:paraId="30E07372" w14:textId="35308CC3" w:rsidR="002224B1" w:rsidRPr="00E75BDC" w:rsidRDefault="002224B1" w:rsidP="00053ACB">
      <w:pPr>
        <w:spacing w:line="480" w:lineRule="auto"/>
        <w:jc w:val="left"/>
        <w:rPr>
          <w:rFonts w:ascii="Times New Roman" w:hAnsi="Times New Roman" w:cs="Times New Roman"/>
          <w:sz w:val="24"/>
          <w:lang w:val="en-GB"/>
        </w:rPr>
      </w:pPr>
      <w:proofErr w:type="gramStart"/>
      <w:r w:rsidRPr="00E75BDC">
        <w:rPr>
          <w:rFonts w:ascii="Times New Roman" w:hAnsi="Times New Roman" w:cs="Times New Roman"/>
          <w:sz w:val="24"/>
          <w:lang w:val="en-GB"/>
        </w:rPr>
        <w:t>2</w:t>
      </w:r>
      <w:proofErr w:type="gramEnd"/>
      <w:r w:rsidRPr="00E75BDC">
        <w:rPr>
          <w:rFonts w:ascii="Times New Roman" w:hAnsi="Times New Roman" w:cs="Times New Roman"/>
          <w:sz w:val="24"/>
          <w:lang w:val="en-GB"/>
        </w:rPr>
        <w:t xml:space="preserve">/ Department of </w:t>
      </w:r>
      <w:proofErr w:type="spellStart"/>
      <w:r w:rsidRPr="00E75BDC">
        <w:rPr>
          <w:rFonts w:ascii="Times New Roman" w:hAnsi="Times New Roman" w:cs="Times New Roman"/>
          <w:sz w:val="24"/>
          <w:lang w:val="en-GB"/>
        </w:rPr>
        <w:t>Gynecology</w:t>
      </w:r>
      <w:proofErr w:type="spellEnd"/>
      <w:r w:rsidR="007C1E73" w:rsidRPr="00E75BDC">
        <w:rPr>
          <w:rFonts w:ascii="Times New Roman" w:hAnsi="Times New Roman" w:cs="Times New Roman"/>
          <w:sz w:val="24"/>
          <w:lang w:val="en-GB"/>
        </w:rPr>
        <w:t xml:space="preserve"> and Obstetrics</w:t>
      </w:r>
      <w:r w:rsidRPr="00E75BDC">
        <w:rPr>
          <w:rFonts w:ascii="Times New Roman" w:hAnsi="Times New Roman" w:cs="Times New Roman"/>
          <w:sz w:val="24"/>
          <w:lang w:val="en-GB"/>
        </w:rPr>
        <w:t>, Louis Mourier</w:t>
      </w:r>
      <w:r w:rsidR="007C1E73">
        <w:rPr>
          <w:rFonts w:ascii="Times New Roman" w:hAnsi="Times New Roman" w:cs="Times New Roman"/>
          <w:sz w:val="24"/>
          <w:lang w:val="en-GB"/>
        </w:rPr>
        <w:t xml:space="preserve"> University </w:t>
      </w:r>
      <w:r w:rsidR="001F6DB3" w:rsidRPr="00436201">
        <w:rPr>
          <w:rFonts w:ascii="Times New Roman" w:hAnsi="Times New Roman" w:cs="Times New Roman"/>
          <w:sz w:val="24"/>
          <w:lang w:val="en-GB"/>
        </w:rPr>
        <w:t>Hospital</w:t>
      </w:r>
      <w:r w:rsidRPr="00E75BDC">
        <w:rPr>
          <w:rFonts w:ascii="Times New Roman" w:hAnsi="Times New Roman" w:cs="Times New Roman"/>
          <w:sz w:val="24"/>
          <w:lang w:val="en-GB"/>
        </w:rPr>
        <w:t xml:space="preserve">, </w:t>
      </w:r>
      <w:r w:rsidR="007C1E73">
        <w:rPr>
          <w:rFonts w:ascii="Times New Roman" w:hAnsi="Times New Roman" w:cs="Times New Roman"/>
          <w:sz w:val="24"/>
          <w:lang w:val="en-GB"/>
        </w:rPr>
        <w:t>AP-HP,</w:t>
      </w:r>
      <w:r w:rsidR="001F6DB3">
        <w:rPr>
          <w:rFonts w:ascii="Times New Roman" w:hAnsi="Times New Roman" w:cs="Times New Roman"/>
          <w:sz w:val="24"/>
          <w:lang w:val="en-GB"/>
        </w:rPr>
        <w:t xml:space="preserve"> </w:t>
      </w:r>
      <w:r w:rsidRPr="00E75BDC">
        <w:rPr>
          <w:rFonts w:ascii="Times New Roman" w:hAnsi="Times New Roman" w:cs="Times New Roman"/>
          <w:sz w:val="24"/>
          <w:lang w:val="en-GB"/>
        </w:rPr>
        <w:t>Colombes, France</w:t>
      </w:r>
    </w:p>
    <w:p w14:paraId="7184775C" w14:textId="647B7866" w:rsidR="00C6224E" w:rsidRDefault="00053ACB" w:rsidP="00053ACB">
      <w:pPr>
        <w:spacing w:line="480" w:lineRule="auto"/>
        <w:rPr>
          <w:rFonts w:ascii="Times New Roman" w:hAnsi="Times New Roman" w:cs="Times New Roman"/>
          <w:sz w:val="24"/>
        </w:rPr>
      </w:pPr>
      <w:r w:rsidRPr="00206C2D">
        <w:rPr>
          <w:rFonts w:ascii="Times New Roman" w:hAnsi="Times New Roman" w:cs="Times New Roman"/>
          <w:sz w:val="24"/>
        </w:rPr>
        <w:t xml:space="preserve">3/ </w:t>
      </w:r>
      <w:r w:rsidR="00452D10">
        <w:rPr>
          <w:rFonts w:ascii="Times New Roman" w:hAnsi="Times New Roman" w:cs="Times New Roman"/>
          <w:sz w:val="24"/>
        </w:rPr>
        <w:t xml:space="preserve">Data </w:t>
      </w:r>
      <w:proofErr w:type="spellStart"/>
      <w:r w:rsidR="00452D10">
        <w:rPr>
          <w:rFonts w:ascii="Times New Roman" w:hAnsi="Times New Roman" w:cs="Times New Roman"/>
          <w:sz w:val="24"/>
        </w:rPr>
        <w:t>processing</w:t>
      </w:r>
      <w:proofErr w:type="spellEnd"/>
      <w:r w:rsidR="00452D10">
        <w:rPr>
          <w:rFonts w:ascii="Times New Roman" w:hAnsi="Times New Roman" w:cs="Times New Roman"/>
          <w:sz w:val="24"/>
        </w:rPr>
        <w:t xml:space="preserve">, support and </w:t>
      </w:r>
      <w:proofErr w:type="spellStart"/>
      <w:r w:rsidR="00452D10">
        <w:rPr>
          <w:rFonts w:ascii="Times New Roman" w:hAnsi="Times New Roman" w:cs="Times New Roman"/>
          <w:sz w:val="24"/>
        </w:rPr>
        <w:t>analysis</w:t>
      </w:r>
      <w:proofErr w:type="spellEnd"/>
      <w:r w:rsidR="00452D10">
        <w:rPr>
          <w:rFonts w:ascii="Times New Roman" w:hAnsi="Times New Roman" w:cs="Times New Roman"/>
          <w:sz w:val="24"/>
        </w:rPr>
        <w:t xml:space="preserve"> </w:t>
      </w:r>
      <w:proofErr w:type="spellStart"/>
      <w:r w:rsidR="00452D10">
        <w:rPr>
          <w:rFonts w:ascii="Times New Roman" w:hAnsi="Times New Roman" w:cs="Times New Roman"/>
          <w:sz w:val="24"/>
        </w:rPr>
        <w:t>department</w:t>
      </w:r>
      <w:proofErr w:type="spellEnd"/>
      <w:r w:rsidR="00C6224E">
        <w:rPr>
          <w:rFonts w:ascii="Times New Roman" w:hAnsi="Times New Roman" w:cs="Times New Roman"/>
          <w:sz w:val="24"/>
        </w:rPr>
        <w:t xml:space="preserve">, </w:t>
      </w:r>
      <w:r w:rsidR="00C6224E" w:rsidRPr="00C6224E">
        <w:rPr>
          <w:rFonts w:ascii="Times New Roman" w:hAnsi="Times New Roman" w:cs="Times New Roman"/>
          <w:sz w:val="24"/>
        </w:rPr>
        <w:t>Santé publique France, Saint-Maurice, France</w:t>
      </w:r>
    </w:p>
    <w:p w14:paraId="6AF0B113" w14:textId="56AB2810" w:rsidR="00053ACB" w:rsidRPr="00EA4756" w:rsidRDefault="00C6224E" w:rsidP="00EA4756">
      <w:pPr>
        <w:spacing w:line="480" w:lineRule="auto"/>
        <w:rPr>
          <w:rFonts w:ascii="Times New Roman" w:hAnsi="Times New Roman" w:cs="Times New Roman"/>
          <w:sz w:val="24"/>
        </w:rPr>
      </w:pPr>
      <w:r>
        <w:rPr>
          <w:rStyle w:val="Lienhypertexte"/>
          <w:rFonts w:ascii="Times New Roman" w:hAnsi="Times New Roman" w:cs="Times New Roman"/>
          <w:color w:val="auto"/>
          <w:sz w:val="24"/>
          <w:u w:val="none"/>
          <w:shd w:val="clear" w:color="auto" w:fill="FFFFFF"/>
        </w:rPr>
        <w:t xml:space="preserve">4/ </w:t>
      </w:r>
      <w:hyperlink r:id="rId8" w:history="1">
        <w:proofErr w:type="spellStart"/>
        <w:r w:rsidR="00452D10">
          <w:rPr>
            <w:rStyle w:val="Lienhypertexte"/>
            <w:rFonts w:ascii="Times New Roman" w:hAnsi="Times New Roman" w:cs="Times New Roman"/>
            <w:color w:val="auto"/>
            <w:sz w:val="24"/>
            <w:u w:val="none"/>
            <w:shd w:val="clear" w:color="auto" w:fill="FFFFFF"/>
          </w:rPr>
          <w:t>Alert</w:t>
        </w:r>
        <w:proofErr w:type="spellEnd"/>
        <w:r w:rsidR="00452D10">
          <w:rPr>
            <w:rStyle w:val="Lienhypertexte"/>
            <w:rFonts w:ascii="Times New Roman" w:hAnsi="Times New Roman" w:cs="Times New Roman"/>
            <w:color w:val="auto"/>
            <w:sz w:val="24"/>
            <w:u w:val="none"/>
            <w:shd w:val="clear" w:color="auto" w:fill="FFFFFF"/>
          </w:rPr>
          <w:t xml:space="preserve"> and </w:t>
        </w:r>
        <w:proofErr w:type="spellStart"/>
        <w:r w:rsidR="00452D10">
          <w:rPr>
            <w:rStyle w:val="Lienhypertexte"/>
            <w:rFonts w:ascii="Times New Roman" w:hAnsi="Times New Roman" w:cs="Times New Roman"/>
            <w:color w:val="auto"/>
            <w:sz w:val="24"/>
            <w:u w:val="none"/>
            <w:shd w:val="clear" w:color="auto" w:fill="FFFFFF"/>
          </w:rPr>
          <w:t>crisis</w:t>
        </w:r>
        <w:proofErr w:type="spellEnd"/>
        <w:r w:rsidR="00452D10">
          <w:rPr>
            <w:rStyle w:val="Lienhypertexte"/>
            <w:rFonts w:ascii="Times New Roman" w:hAnsi="Times New Roman" w:cs="Times New Roman"/>
            <w:color w:val="auto"/>
            <w:sz w:val="24"/>
            <w:u w:val="none"/>
            <w:shd w:val="clear" w:color="auto" w:fill="FFFFFF"/>
          </w:rPr>
          <w:t xml:space="preserve"> </w:t>
        </w:r>
        <w:proofErr w:type="spellStart"/>
        <w:r w:rsidR="00452D10">
          <w:rPr>
            <w:rStyle w:val="Lienhypertexte"/>
            <w:rFonts w:ascii="Times New Roman" w:hAnsi="Times New Roman" w:cs="Times New Roman"/>
            <w:color w:val="auto"/>
            <w:sz w:val="24"/>
            <w:u w:val="none"/>
            <w:shd w:val="clear" w:color="auto" w:fill="FFFFFF"/>
          </w:rPr>
          <w:t>department</w:t>
        </w:r>
        <w:proofErr w:type="spellEnd"/>
        <w:r w:rsidR="00237AD6" w:rsidRPr="00EA4756">
          <w:rPr>
            <w:rStyle w:val="Lienhypertexte"/>
            <w:rFonts w:ascii="Times New Roman" w:hAnsi="Times New Roman" w:cs="Times New Roman"/>
            <w:color w:val="auto"/>
            <w:sz w:val="24"/>
            <w:u w:val="none"/>
            <w:shd w:val="clear" w:color="auto" w:fill="FFFFFF"/>
          </w:rPr>
          <w:t>,</w:t>
        </w:r>
        <w:r w:rsidR="00237AD6" w:rsidRPr="00EA4756">
          <w:rPr>
            <w:rFonts w:ascii="Times New Roman" w:hAnsi="Times New Roman" w:cs="Times New Roman"/>
            <w:sz w:val="24"/>
          </w:rPr>
          <w:t xml:space="preserve"> </w:t>
        </w:r>
        <w:r w:rsidR="00237AD6" w:rsidRPr="00EA4756">
          <w:rPr>
            <w:rStyle w:val="Lienhypertexte"/>
            <w:rFonts w:ascii="Times New Roman" w:hAnsi="Times New Roman" w:cs="Times New Roman"/>
            <w:color w:val="auto"/>
            <w:sz w:val="24"/>
            <w:u w:val="none"/>
            <w:shd w:val="clear" w:color="auto" w:fill="FFFFFF"/>
          </w:rPr>
          <w:t>Santé publique France, Saint-Maurice, France</w:t>
        </w:r>
      </w:hyperlink>
    </w:p>
    <w:p w14:paraId="18CEBAEA" w14:textId="692EC3A5" w:rsidR="00CF5A91" w:rsidRPr="00EA4756" w:rsidRDefault="00C6224E" w:rsidP="00EA4756">
      <w:pPr>
        <w:spacing w:line="480" w:lineRule="auto"/>
        <w:rPr>
          <w:rFonts w:ascii="Times New Roman" w:hAnsi="Times New Roman" w:cs="Times New Roman"/>
          <w:snapToGrid/>
          <w:sz w:val="24"/>
        </w:rPr>
      </w:pPr>
      <w:r w:rsidRPr="00EA4756">
        <w:rPr>
          <w:rFonts w:ascii="Times New Roman" w:hAnsi="Times New Roman" w:cs="Times New Roman"/>
          <w:sz w:val="24"/>
        </w:rPr>
        <w:t>5</w:t>
      </w:r>
      <w:r w:rsidR="00F251CF" w:rsidRPr="00EA4756">
        <w:rPr>
          <w:rFonts w:ascii="Times New Roman" w:hAnsi="Times New Roman" w:cs="Times New Roman"/>
          <w:sz w:val="24"/>
        </w:rPr>
        <w:t xml:space="preserve">/ </w:t>
      </w:r>
      <w:r w:rsidR="00CF5A91" w:rsidRPr="00EA4756">
        <w:rPr>
          <w:rFonts w:ascii="Times New Roman" w:hAnsi="Times New Roman" w:cs="Times New Roman"/>
          <w:sz w:val="24"/>
        </w:rPr>
        <w:t>S</w:t>
      </w:r>
      <w:r w:rsidR="00EA4756" w:rsidRPr="00EA4756">
        <w:rPr>
          <w:rFonts w:ascii="Times New Roman" w:hAnsi="Times New Roman" w:cs="Times New Roman"/>
          <w:sz w:val="24"/>
        </w:rPr>
        <w:t xml:space="preserve">anté Publique France, </w:t>
      </w:r>
      <w:r w:rsidR="00CF5A91" w:rsidRPr="00EA4756">
        <w:rPr>
          <w:rFonts w:ascii="Times New Roman" w:hAnsi="Times New Roman" w:cs="Times New Roman"/>
          <w:sz w:val="24"/>
        </w:rPr>
        <w:t xml:space="preserve">Hauts-de-France </w:t>
      </w:r>
      <w:proofErr w:type="spellStart"/>
      <w:r w:rsidR="00CF5A91" w:rsidRPr="00EA4756">
        <w:rPr>
          <w:rFonts w:ascii="Times New Roman" w:hAnsi="Times New Roman" w:cs="Times New Roman"/>
          <w:sz w:val="24"/>
        </w:rPr>
        <w:t>regional</w:t>
      </w:r>
      <w:proofErr w:type="spellEnd"/>
      <w:r w:rsidR="00CF5A91" w:rsidRPr="00EA4756">
        <w:rPr>
          <w:rFonts w:ascii="Times New Roman" w:hAnsi="Times New Roman" w:cs="Times New Roman"/>
          <w:sz w:val="24"/>
        </w:rPr>
        <w:t xml:space="preserve"> office,</w:t>
      </w:r>
      <w:r w:rsidR="00564F91" w:rsidRPr="00EA4756">
        <w:rPr>
          <w:rFonts w:ascii="Times New Roman" w:hAnsi="Times New Roman" w:cs="Times New Roman"/>
          <w:sz w:val="24"/>
        </w:rPr>
        <w:t xml:space="preserve"> Saint-Maurice, France</w:t>
      </w:r>
      <w:r w:rsidR="00CF5A91" w:rsidRPr="00EA4756">
        <w:rPr>
          <w:rFonts w:ascii="Times New Roman" w:hAnsi="Times New Roman" w:cs="Times New Roman"/>
          <w:sz w:val="24"/>
        </w:rPr>
        <w:t>.</w:t>
      </w:r>
    </w:p>
    <w:p w14:paraId="354C865C" w14:textId="7CDA5933" w:rsidR="002224B1" w:rsidRDefault="00C6224E" w:rsidP="00EA4756">
      <w:pPr>
        <w:spacing w:line="480" w:lineRule="auto"/>
        <w:rPr>
          <w:rFonts w:ascii="Times New Roman" w:hAnsi="Times New Roman" w:cs="Times New Roman"/>
          <w:sz w:val="24"/>
          <w:lang w:val="en-GB"/>
        </w:rPr>
      </w:pPr>
      <w:proofErr w:type="gramStart"/>
      <w:r w:rsidRPr="00C6224E">
        <w:rPr>
          <w:rFonts w:ascii="Times New Roman" w:hAnsi="Times New Roman" w:cs="Times New Roman"/>
          <w:sz w:val="24"/>
          <w:lang w:val="en-US"/>
        </w:rPr>
        <w:t>6</w:t>
      </w:r>
      <w:proofErr w:type="gramEnd"/>
      <w:r w:rsidR="002224B1" w:rsidRPr="00206C2D">
        <w:rPr>
          <w:rFonts w:ascii="Times New Roman" w:hAnsi="Times New Roman" w:cs="Times New Roman"/>
          <w:sz w:val="24"/>
          <w:lang w:val="en-GB"/>
        </w:rPr>
        <w:t xml:space="preserve">/ Division of Obstetrics and </w:t>
      </w:r>
      <w:proofErr w:type="spellStart"/>
      <w:r w:rsidR="002224B1" w:rsidRPr="00206C2D">
        <w:rPr>
          <w:rFonts w:ascii="Times New Roman" w:hAnsi="Times New Roman" w:cs="Times New Roman"/>
          <w:sz w:val="24"/>
          <w:lang w:val="en-GB"/>
        </w:rPr>
        <w:t>Gynecology</w:t>
      </w:r>
      <w:proofErr w:type="spellEnd"/>
      <w:r w:rsidR="002224B1" w:rsidRPr="00206C2D">
        <w:rPr>
          <w:rFonts w:ascii="Times New Roman" w:hAnsi="Times New Roman" w:cs="Times New Roman"/>
          <w:sz w:val="24"/>
          <w:lang w:val="en-GB"/>
        </w:rPr>
        <w:t xml:space="preserve">, Antoine </w:t>
      </w:r>
      <w:proofErr w:type="spellStart"/>
      <w:r w:rsidR="002224B1" w:rsidRPr="00206C2D">
        <w:rPr>
          <w:rFonts w:ascii="Times New Roman" w:hAnsi="Times New Roman" w:cs="Times New Roman"/>
          <w:sz w:val="24"/>
          <w:lang w:val="en-GB"/>
        </w:rPr>
        <w:t>Béclère</w:t>
      </w:r>
      <w:proofErr w:type="spellEnd"/>
      <w:r w:rsidR="002224B1" w:rsidRPr="00206C2D">
        <w:rPr>
          <w:rFonts w:ascii="Times New Roman" w:hAnsi="Times New Roman" w:cs="Times New Roman"/>
          <w:sz w:val="24"/>
          <w:lang w:val="en-GB"/>
        </w:rPr>
        <w:t xml:space="preserve"> Hospital, AP-HP, </w:t>
      </w:r>
      <w:proofErr w:type="spellStart"/>
      <w:r w:rsidR="002224B1" w:rsidRPr="00206C2D">
        <w:rPr>
          <w:rFonts w:ascii="Times New Roman" w:hAnsi="Times New Roman" w:cs="Times New Roman"/>
          <w:sz w:val="24"/>
          <w:lang w:val="en-GB"/>
        </w:rPr>
        <w:t>Clamart</w:t>
      </w:r>
      <w:proofErr w:type="spellEnd"/>
      <w:r w:rsidR="002224B1" w:rsidRPr="00206C2D">
        <w:rPr>
          <w:rFonts w:ascii="Times New Roman" w:hAnsi="Times New Roman" w:cs="Times New Roman"/>
          <w:sz w:val="24"/>
          <w:lang w:val="en-GB"/>
        </w:rPr>
        <w:t>, France</w:t>
      </w:r>
    </w:p>
    <w:p w14:paraId="26DD5CE9" w14:textId="6E8BB0AF" w:rsidR="00F251CF" w:rsidRPr="00206C2D" w:rsidRDefault="00C6224E" w:rsidP="00EA4756">
      <w:pPr>
        <w:spacing w:line="480" w:lineRule="auto"/>
        <w:rPr>
          <w:rFonts w:ascii="Times New Roman" w:hAnsi="Times New Roman" w:cs="Times New Roman"/>
          <w:sz w:val="24"/>
          <w:lang w:val="en-GB"/>
        </w:rPr>
      </w:pPr>
      <w:proofErr w:type="gramStart"/>
      <w:r>
        <w:rPr>
          <w:rFonts w:ascii="Times New Roman" w:hAnsi="Times New Roman" w:cs="Times New Roman"/>
          <w:sz w:val="24"/>
          <w:lang w:val="en-GB"/>
        </w:rPr>
        <w:t>7</w:t>
      </w:r>
      <w:proofErr w:type="gramEnd"/>
      <w:r w:rsidR="00A01805">
        <w:rPr>
          <w:rFonts w:ascii="Times New Roman" w:hAnsi="Times New Roman" w:cs="Times New Roman"/>
          <w:sz w:val="24"/>
          <w:lang w:val="en-GB"/>
        </w:rPr>
        <w:t xml:space="preserve">/ </w:t>
      </w:r>
      <w:r w:rsidR="00A01805" w:rsidRPr="00206C2D">
        <w:rPr>
          <w:rFonts w:ascii="Times New Roman" w:hAnsi="Times New Roman" w:cs="Times New Roman"/>
          <w:sz w:val="24"/>
          <w:lang w:val="en-GB"/>
        </w:rPr>
        <w:t xml:space="preserve">Paris </w:t>
      </w:r>
      <w:proofErr w:type="spellStart"/>
      <w:r w:rsidR="00A01805" w:rsidRPr="00206C2D">
        <w:rPr>
          <w:rFonts w:ascii="Times New Roman" w:hAnsi="Times New Roman" w:cs="Times New Roman"/>
          <w:sz w:val="24"/>
          <w:lang w:val="en-GB"/>
        </w:rPr>
        <w:t>Saclay</w:t>
      </w:r>
      <w:proofErr w:type="spellEnd"/>
      <w:r w:rsidR="00A01805" w:rsidRPr="00206C2D">
        <w:rPr>
          <w:rFonts w:ascii="Times New Roman" w:hAnsi="Times New Roman" w:cs="Times New Roman"/>
          <w:sz w:val="24"/>
          <w:lang w:val="en-GB"/>
        </w:rPr>
        <w:t xml:space="preserve"> University</w:t>
      </w:r>
      <w:r w:rsidR="00A01805">
        <w:rPr>
          <w:rFonts w:ascii="Times New Roman" w:hAnsi="Times New Roman" w:cs="Times New Roman"/>
          <w:sz w:val="24"/>
          <w:lang w:val="en-GB"/>
        </w:rPr>
        <w:t xml:space="preserve">, </w:t>
      </w:r>
      <w:proofErr w:type="spellStart"/>
      <w:r w:rsidR="00A01805" w:rsidRPr="00206C2D">
        <w:rPr>
          <w:rFonts w:ascii="Times New Roman" w:hAnsi="Times New Roman" w:cs="Times New Roman"/>
          <w:sz w:val="24"/>
          <w:lang w:val="en-GB"/>
        </w:rPr>
        <w:t>Clamart</w:t>
      </w:r>
      <w:proofErr w:type="spellEnd"/>
      <w:r w:rsidR="00A01805" w:rsidRPr="00206C2D">
        <w:rPr>
          <w:rFonts w:ascii="Times New Roman" w:hAnsi="Times New Roman" w:cs="Times New Roman"/>
          <w:sz w:val="24"/>
          <w:lang w:val="en-GB"/>
        </w:rPr>
        <w:t>, France</w:t>
      </w:r>
      <w:r w:rsidR="00F251CF" w:rsidRPr="00206C2D">
        <w:rPr>
          <w:rFonts w:ascii="Times New Roman" w:hAnsi="Times New Roman" w:cs="Times New Roman"/>
          <w:sz w:val="24"/>
          <w:lang w:val="en-GB"/>
        </w:rPr>
        <w:t> </w:t>
      </w:r>
    </w:p>
    <w:p w14:paraId="7F3E332E" w14:textId="77777777" w:rsidR="00053ACB" w:rsidRPr="00206C2D" w:rsidRDefault="00053ACB" w:rsidP="00053ACB">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 xml:space="preserve">§ </w:t>
      </w:r>
      <w:proofErr w:type="gramStart"/>
      <w:r w:rsidRPr="00206C2D">
        <w:rPr>
          <w:rFonts w:ascii="Times New Roman" w:hAnsi="Times New Roman" w:cs="Times New Roman"/>
          <w:sz w:val="24"/>
          <w:lang w:val="en-GB"/>
        </w:rPr>
        <w:t>equally</w:t>
      </w:r>
      <w:proofErr w:type="gramEnd"/>
      <w:r w:rsidRPr="00206C2D">
        <w:rPr>
          <w:rFonts w:ascii="Times New Roman" w:hAnsi="Times New Roman" w:cs="Times New Roman"/>
          <w:sz w:val="24"/>
          <w:lang w:val="en-GB"/>
        </w:rPr>
        <w:t xml:space="preserve"> contributing authors</w:t>
      </w:r>
    </w:p>
    <w:p w14:paraId="1B8DA41E" w14:textId="4E451778" w:rsidR="001F38DA" w:rsidRDefault="001F38DA">
      <w:pPr>
        <w:spacing w:after="160" w:line="259" w:lineRule="auto"/>
        <w:jc w:val="left"/>
        <w:rPr>
          <w:rFonts w:ascii="Times New Roman" w:hAnsi="Times New Roman" w:cs="Times New Roman"/>
          <w:sz w:val="24"/>
          <w:lang w:val="en-GB"/>
        </w:rPr>
      </w:pPr>
      <w:bookmarkStart w:id="0" w:name="_GoBack"/>
      <w:bookmarkEnd w:id="0"/>
      <w:r>
        <w:rPr>
          <w:rFonts w:ascii="Times New Roman" w:hAnsi="Times New Roman" w:cs="Times New Roman"/>
          <w:sz w:val="24"/>
          <w:lang w:val="en-GB"/>
        </w:rPr>
        <w:br w:type="page"/>
      </w:r>
    </w:p>
    <w:p w14:paraId="07C4116D" w14:textId="0C4E93D2" w:rsidR="005C0CFA" w:rsidRPr="00206C2D" w:rsidRDefault="00FF7E6C" w:rsidP="004E06C5">
      <w:pPr>
        <w:spacing w:after="160" w:line="480" w:lineRule="auto"/>
        <w:jc w:val="left"/>
        <w:rPr>
          <w:rFonts w:ascii="Times New Roman" w:hAnsi="Times New Roman" w:cs="Times New Roman"/>
          <w:b/>
          <w:sz w:val="24"/>
          <w:lang w:val="en-GB"/>
        </w:rPr>
      </w:pPr>
      <w:r w:rsidRPr="00206C2D">
        <w:rPr>
          <w:rFonts w:ascii="Times New Roman" w:hAnsi="Times New Roman" w:cs="Times New Roman"/>
          <w:b/>
          <w:sz w:val="24"/>
          <w:lang w:val="en-GB"/>
        </w:rPr>
        <w:lastRenderedPageBreak/>
        <w:t>Objective</w:t>
      </w:r>
    </w:p>
    <w:p w14:paraId="3D57BF09" w14:textId="12260BA2" w:rsidR="009A02B5" w:rsidRPr="00FE2BB0" w:rsidRDefault="00BD1F9F" w:rsidP="004E06C5">
      <w:pPr>
        <w:spacing w:line="480" w:lineRule="auto"/>
        <w:jc w:val="left"/>
        <w:rPr>
          <w:rFonts w:ascii="Times New Roman" w:hAnsi="Times New Roman" w:cs="Times New Roman"/>
          <w:iCs/>
          <w:sz w:val="24"/>
          <w:lang w:val="en-GB"/>
        </w:rPr>
      </w:pPr>
      <w:r w:rsidRPr="00206C2D">
        <w:rPr>
          <w:rFonts w:ascii="Times New Roman" w:hAnsi="Times New Roman" w:cs="Times New Roman"/>
          <w:sz w:val="24"/>
          <w:lang w:val="en-GB"/>
        </w:rPr>
        <w:t xml:space="preserve">To </w:t>
      </w:r>
      <w:r w:rsidRPr="00FE2BB0">
        <w:rPr>
          <w:rFonts w:ascii="Times New Roman" w:hAnsi="Times New Roman" w:cs="Times New Roman"/>
          <w:sz w:val="24"/>
          <w:lang w:val="en-GB"/>
        </w:rPr>
        <w:t xml:space="preserve">study the impact of the </w:t>
      </w:r>
      <w:r w:rsidR="005D0ECE" w:rsidRPr="00FE2BB0">
        <w:rPr>
          <w:rFonts w:ascii="Times New Roman" w:hAnsi="Times New Roman" w:cs="Times New Roman"/>
          <w:sz w:val="24"/>
          <w:lang w:val="en-GB"/>
        </w:rPr>
        <w:t>SARS-CoV-2</w:t>
      </w:r>
      <w:r w:rsidRPr="00FE2BB0">
        <w:rPr>
          <w:rFonts w:ascii="Times New Roman" w:hAnsi="Times New Roman" w:cs="Times New Roman"/>
          <w:sz w:val="24"/>
          <w:lang w:val="en-GB"/>
        </w:rPr>
        <w:t xml:space="preserve"> pandemic and the first lock</w:t>
      </w:r>
      <w:r w:rsidR="00C6224E">
        <w:rPr>
          <w:rFonts w:ascii="Times New Roman" w:hAnsi="Times New Roman" w:cs="Times New Roman"/>
          <w:sz w:val="24"/>
          <w:lang w:val="en-GB"/>
        </w:rPr>
        <w:t>down</w:t>
      </w:r>
      <w:r w:rsidRPr="00FE2BB0">
        <w:rPr>
          <w:rFonts w:ascii="Times New Roman" w:hAnsi="Times New Roman" w:cs="Times New Roman"/>
          <w:sz w:val="24"/>
          <w:lang w:val="en-GB"/>
        </w:rPr>
        <w:t xml:space="preserve"> in France on voluntary </w:t>
      </w:r>
      <w:r w:rsidR="00E31F1E" w:rsidRPr="00FE2BB0">
        <w:rPr>
          <w:rFonts w:ascii="Times New Roman" w:hAnsi="Times New Roman" w:cs="Times New Roman"/>
          <w:sz w:val="24"/>
          <w:lang w:val="en-GB"/>
        </w:rPr>
        <w:t xml:space="preserve">changes </w:t>
      </w:r>
      <w:r w:rsidR="00267F17" w:rsidRPr="00FE2BB0">
        <w:rPr>
          <w:rFonts w:ascii="Times New Roman" w:hAnsi="Times New Roman" w:cs="Times New Roman"/>
          <w:sz w:val="24"/>
          <w:lang w:val="en-GB"/>
        </w:rPr>
        <w:t xml:space="preserve">by pregnant women </w:t>
      </w:r>
      <w:r w:rsidR="00E31F1E" w:rsidRPr="00FE2BB0">
        <w:rPr>
          <w:rFonts w:ascii="Times New Roman" w:hAnsi="Times New Roman" w:cs="Times New Roman"/>
          <w:sz w:val="24"/>
          <w:lang w:val="en-GB"/>
        </w:rPr>
        <w:t xml:space="preserve">in </w:t>
      </w:r>
      <w:r w:rsidR="00267F17" w:rsidRPr="00FE2BB0">
        <w:rPr>
          <w:rFonts w:ascii="Times New Roman" w:hAnsi="Times New Roman" w:cs="Times New Roman"/>
          <w:sz w:val="24"/>
          <w:lang w:val="en-GB"/>
        </w:rPr>
        <w:t xml:space="preserve">the </w:t>
      </w:r>
      <w:r w:rsidR="005C482F" w:rsidRPr="00FE2BB0">
        <w:rPr>
          <w:rFonts w:ascii="Times New Roman" w:hAnsi="Times New Roman" w:cs="Times New Roman"/>
          <w:sz w:val="24"/>
          <w:lang w:val="en-GB"/>
        </w:rPr>
        <w:t xml:space="preserve">medical monitoring of </w:t>
      </w:r>
      <w:r w:rsidR="00267F17" w:rsidRPr="00FE2BB0">
        <w:rPr>
          <w:rFonts w:ascii="Times New Roman" w:hAnsi="Times New Roman" w:cs="Times New Roman"/>
          <w:sz w:val="24"/>
          <w:lang w:val="en-GB"/>
        </w:rPr>
        <w:t xml:space="preserve">their </w:t>
      </w:r>
      <w:r w:rsidR="005A3BDB" w:rsidRPr="00FE2BB0">
        <w:rPr>
          <w:rFonts w:ascii="Times New Roman" w:hAnsi="Times New Roman" w:cs="Times New Roman"/>
          <w:sz w:val="24"/>
          <w:lang w:val="en-GB"/>
        </w:rPr>
        <w:t>pregnancy</w:t>
      </w:r>
      <w:r w:rsidR="005C482F" w:rsidRPr="00FE2BB0">
        <w:rPr>
          <w:rFonts w:ascii="Times New Roman" w:hAnsi="Times New Roman" w:cs="Times New Roman"/>
          <w:sz w:val="24"/>
          <w:lang w:val="en-GB"/>
        </w:rPr>
        <w:t>.</w:t>
      </w:r>
    </w:p>
    <w:p w14:paraId="565549E8" w14:textId="77777777" w:rsidR="0001232A" w:rsidRPr="00FE2BB0" w:rsidRDefault="0001232A" w:rsidP="0001232A">
      <w:pPr>
        <w:spacing w:line="480" w:lineRule="auto"/>
        <w:jc w:val="left"/>
        <w:rPr>
          <w:rFonts w:ascii="Times New Roman" w:hAnsi="Times New Roman" w:cs="Times New Roman"/>
          <w:b/>
          <w:sz w:val="24"/>
          <w:lang w:val="en-GB"/>
        </w:rPr>
      </w:pPr>
      <w:r w:rsidRPr="00FE2BB0">
        <w:rPr>
          <w:rFonts w:ascii="Times New Roman" w:hAnsi="Times New Roman" w:cs="Times New Roman"/>
          <w:b/>
          <w:sz w:val="24"/>
          <w:lang w:val="en-GB"/>
        </w:rPr>
        <w:t>Study population</w:t>
      </w:r>
    </w:p>
    <w:p w14:paraId="4BD8452B" w14:textId="67A2E0AE" w:rsidR="00AD2E40" w:rsidRPr="00206C2D" w:rsidRDefault="00BD1F9F" w:rsidP="004E06C5">
      <w:pPr>
        <w:spacing w:line="480" w:lineRule="auto"/>
        <w:jc w:val="left"/>
        <w:rPr>
          <w:rFonts w:ascii="Times New Roman" w:hAnsi="Times New Roman" w:cs="Times New Roman"/>
          <w:sz w:val="24"/>
          <w:lang w:val="en-GB"/>
        </w:rPr>
      </w:pPr>
      <w:r w:rsidRPr="00FE2BB0">
        <w:rPr>
          <w:rFonts w:ascii="Times New Roman" w:hAnsi="Times New Roman" w:cs="Times New Roman"/>
          <w:sz w:val="24"/>
          <w:lang w:val="en-GB"/>
        </w:rPr>
        <w:t xml:space="preserve">Adult </w:t>
      </w:r>
      <w:r w:rsidR="00E75BDC" w:rsidRPr="00FE2BB0">
        <w:rPr>
          <w:rFonts w:ascii="Times New Roman" w:hAnsi="Times New Roman" w:cs="Times New Roman"/>
          <w:sz w:val="24"/>
          <w:lang w:val="en-GB"/>
        </w:rPr>
        <w:t xml:space="preserve">(&gt;18 years old) </w:t>
      </w:r>
      <w:r w:rsidRPr="00FE2BB0">
        <w:rPr>
          <w:rFonts w:ascii="Times New Roman" w:hAnsi="Times New Roman" w:cs="Times New Roman"/>
          <w:sz w:val="24"/>
          <w:lang w:val="en-GB"/>
        </w:rPr>
        <w:t>p</w:t>
      </w:r>
      <w:r w:rsidR="00986143" w:rsidRPr="00FE2BB0">
        <w:rPr>
          <w:rFonts w:ascii="Times New Roman" w:hAnsi="Times New Roman" w:cs="Times New Roman"/>
          <w:sz w:val="24"/>
          <w:lang w:val="en-GB"/>
        </w:rPr>
        <w:t xml:space="preserve">regnant women </w:t>
      </w:r>
      <w:r w:rsidR="00267F17" w:rsidRPr="00FE2BB0">
        <w:rPr>
          <w:rFonts w:ascii="Times New Roman" w:hAnsi="Times New Roman" w:cs="Times New Roman"/>
          <w:sz w:val="24"/>
          <w:lang w:val="en-GB"/>
        </w:rPr>
        <w:t xml:space="preserve">during </w:t>
      </w:r>
      <w:r w:rsidR="00986143" w:rsidRPr="00FE2BB0">
        <w:rPr>
          <w:rFonts w:ascii="Times New Roman" w:hAnsi="Times New Roman" w:cs="Times New Roman"/>
          <w:sz w:val="24"/>
          <w:lang w:val="en-GB"/>
        </w:rPr>
        <w:t xml:space="preserve">the first </w:t>
      </w:r>
      <w:r w:rsidRPr="00FE2BB0">
        <w:rPr>
          <w:rFonts w:ascii="Times New Roman" w:hAnsi="Times New Roman" w:cs="Times New Roman"/>
          <w:sz w:val="24"/>
          <w:lang w:val="en-GB"/>
        </w:rPr>
        <w:t>lockdown</w:t>
      </w:r>
      <w:r w:rsidR="001F6DB3">
        <w:rPr>
          <w:rFonts w:ascii="Times New Roman" w:hAnsi="Times New Roman" w:cs="Times New Roman"/>
          <w:sz w:val="24"/>
          <w:lang w:val="en-GB"/>
        </w:rPr>
        <w:t xml:space="preserve"> </w:t>
      </w:r>
      <w:r w:rsidR="001F6DB3" w:rsidRPr="00FE2BB0">
        <w:rPr>
          <w:rFonts w:ascii="Times New Roman" w:hAnsi="Times New Roman" w:cs="Times New Roman"/>
          <w:sz w:val="24"/>
          <w:lang w:val="en-GB"/>
        </w:rPr>
        <w:t>(March-May 2020)</w:t>
      </w:r>
      <w:r w:rsidRPr="00FE2BB0">
        <w:rPr>
          <w:rFonts w:ascii="Times New Roman" w:hAnsi="Times New Roman" w:cs="Times New Roman"/>
          <w:sz w:val="24"/>
          <w:lang w:val="en-GB"/>
        </w:rPr>
        <w:t>,</w:t>
      </w:r>
      <w:r w:rsidR="001F6DB3">
        <w:rPr>
          <w:rFonts w:ascii="Times New Roman" w:hAnsi="Times New Roman" w:cs="Times New Roman"/>
          <w:sz w:val="24"/>
          <w:lang w:val="en-GB"/>
        </w:rPr>
        <w:t xml:space="preserve"> </w:t>
      </w:r>
      <w:r w:rsidRPr="00FE2BB0">
        <w:rPr>
          <w:rFonts w:ascii="Times New Roman" w:hAnsi="Times New Roman" w:cs="Times New Roman"/>
          <w:sz w:val="24"/>
          <w:lang w:val="en-GB"/>
        </w:rPr>
        <w:t>living in France</w:t>
      </w:r>
      <w:r w:rsidR="00267F17" w:rsidRPr="00FE2BB0">
        <w:rPr>
          <w:rFonts w:ascii="Times New Roman" w:hAnsi="Times New Roman" w:cs="Times New Roman"/>
          <w:sz w:val="24"/>
          <w:lang w:val="en-GB"/>
        </w:rPr>
        <w:t>,</w:t>
      </w:r>
      <w:r w:rsidRPr="00FE2BB0">
        <w:rPr>
          <w:rFonts w:ascii="Times New Roman" w:hAnsi="Times New Roman" w:cs="Times New Roman"/>
          <w:sz w:val="24"/>
          <w:lang w:val="en-GB"/>
        </w:rPr>
        <w:t xml:space="preserve"> </w:t>
      </w:r>
      <w:r w:rsidR="00986143" w:rsidRPr="00FE2BB0">
        <w:rPr>
          <w:rFonts w:ascii="Times New Roman" w:hAnsi="Times New Roman" w:cs="Times New Roman"/>
          <w:sz w:val="24"/>
          <w:lang w:val="en-GB"/>
        </w:rPr>
        <w:t xml:space="preserve">and </w:t>
      </w:r>
      <w:r w:rsidR="008243FE" w:rsidRPr="00FE2BB0">
        <w:rPr>
          <w:rFonts w:ascii="Times New Roman" w:hAnsi="Times New Roman" w:cs="Times New Roman"/>
          <w:sz w:val="24"/>
          <w:lang w:val="en-GB"/>
        </w:rPr>
        <w:t xml:space="preserve">participating in an </w:t>
      </w:r>
      <w:r w:rsidR="007B574F" w:rsidRPr="00FE2BB0">
        <w:rPr>
          <w:rFonts w:ascii="Times New Roman" w:hAnsi="Times New Roman" w:cs="Times New Roman"/>
          <w:sz w:val="24"/>
          <w:lang w:val="en-GB"/>
        </w:rPr>
        <w:t>a</w:t>
      </w:r>
      <w:r w:rsidR="008243FE" w:rsidRPr="00FE2BB0">
        <w:rPr>
          <w:rFonts w:ascii="Times New Roman" w:hAnsi="Times New Roman" w:cs="Times New Roman"/>
          <w:sz w:val="24"/>
          <w:lang w:val="en-GB"/>
        </w:rPr>
        <w:t xml:space="preserve">ccess </w:t>
      </w:r>
      <w:r w:rsidR="008243FE" w:rsidRPr="00206C2D">
        <w:rPr>
          <w:rFonts w:ascii="Times New Roman" w:hAnsi="Times New Roman" w:cs="Times New Roman"/>
          <w:sz w:val="24"/>
          <w:lang w:val="en-GB"/>
        </w:rPr>
        <w:t xml:space="preserve">panel of internet users. </w:t>
      </w:r>
    </w:p>
    <w:p w14:paraId="4CA40082" w14:textId="6B7392EC" w:rsidR="00FF7E6C" w:rsidRPr="00206C2D" w:rsidRDefault="00FF7E6C" w:rsidP="004E06C5">
      <w:pPr>
        <w:spacing w:line="480" w:lineRule="auto"/>
        <w:jc w:val="left"/>
        <w:rPr>
          <w:rFonts w:ascii="Times New Roman" w:hAnsi="Times New Roman" w:cs="Times New Roman"/>
          <w:b/>
          <w:iCs/>
          <w:sz w:val="24"/>
          <w:lang w:val="en-GB"/>
        </w:rPr>
      </w:pPr>
      <w:r w:rsidRPr="00206C2D">
        <w:rPr>
          <w:rFonts w:ascii="Times New Roman" w:hAnsi="Times New Roman" w:cs="Times New Roman"/>
          <w:b/>
          <w:iCs/>
          <w:sz w:val="24"/>
          <w:lang w:val="en-GB"/>
        </w:rPr>
        <w:t>Design and Settings</w:t>
      </w:r>
    </w:p>
    <w:p w14:paraId="666B7D99" w14:textId="76DBE00D" w:rsidR="00FD2F37" w:rsidRPr="00206C2D" w:rsidRDefault="00267F17" w:rsidP="004E06C5">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A c</w:t>
      </w:r>
      <w:r w:rsidR="00986143" w:rsidRPr="00206C2D">
        <w:rPr>
          <w:rFonts w:ascii="Times New Roman" w:hAnsi="Times New Roman" w:cs="Times New Roman"/>
          <w:sz w:val="24"/>
          <w:lang w:val="en-GB"/>
        </w:rPr>
        <w:t xml:space="preserve">ross-sectional </w:t>
      </w:r>
      <w:r w:rsidR="00FD2F37" w:rsidRPr="00206C2D">
        <w:rPr>
          <w:rFonts w:ascii="Times New Roman" w:hAnsi="Times New Roman" w:cs="Times New Roman"/>
          <w:sz w:val="24"/>
          <w:lang w:val="en-GB"/>
        </w:rPr>
        <w:t xml:space="preserve">study </w:t>
      </w:r>
      <w:proofErr w:type="gramStart"/>
      <w:r w:rsidRPr="00206C2D">
        <w:rPr>
          <w:rFonts w:ascii="Times New Roman" w:hAnsi="Times New Roman" w:cs="Times New Roman"/>
          <w:sz w:val="24"/>
          <w:lang w:val="en-GB"/>
        </w:rPr>
        <w:t xml:space="preserve">was </w:t>
      </w:r>
      <w:r w:rsidR="004020FB" w:rsidRPr="00206C2D">
        <w:rPr>
          <w:rFonts w:ascii="Times New Roman" w:hAnsi="Times New Roman" w:cs="Times New Roman"/>
          <w:sz w:val="24"/>
          <w:lang w:val="en-GB"/>
        </w:rPr>
        <w:t>conducted</w:t>
      </w:r>
      <w:proofErr w:type="gramEnd"/>
      <w:r w:rsidR="004020FB" w:rsidRPr="00206C2D">
        <w:rPr>
          <w:rFonts w:ascii="Times New Roman" w:hAnsi="Times New Roman" w:cs="Times New Roman"/>
          <w:sz w:val="24"/>
          <w:lang w:val="en-GB"/>
        </w:rPr>
        <w:t xml:space="preserve"> in July 2020 using a web-questionnaire completed by 500</w:t>
      </w:r>
      <w:r w:rsidR="00E31F1E" w:rsidRPr="00206C2D">
        <w:rPr>
          <w:rFonts w:ascii="Times New Roman" w:hAnsi="Times New Roman" w:cs="Times New Roman"/>
          <w:sz w:val="24"/>
          <w:lang w:val="en-GB"/>
        </w:rPr>
        <w:t xml:space="preserve"> pregnant women </w:t>
      </w:r>
      <w:r w:rsidR="005A3BDB" w:rsidRPr="00206C2D">
        <w:rPr>
          <w:rFonts w:ascii="Times New Roman" w:hAnsi="Times New Roman" w:cs="Times New Roman"/>
          <w:sz w:val="24"/>
          <w:lang w:val="en-GB"/>
        </w:rPr>
        <w:t xml:space="preserve">selected </w:t>
      </w:r>
      <w:r w:rsidR="00E31F1E" w:rsidRPr="00206C2D">
        <w:rPr>
          <w:rFonts w:ascii="Times New Roman" w:hAnsi="Times New Roman" w:cs="Times New Roman"/>
          <w:sz w:val="24"/>
          <w:lang w:val="en-GB"/>
        </w:rPr>
        <w:t xml:space="preserve">by quotas </w:t>
      </w:r>
      <w:r w:rsidR="009C40DD" w:rsidRPr="00206C2D">
        <w:rPr>
          <w:rFonts w:ascii="Times New Roman" w:hAnsi="Times New Roman" w:cs="Times New Roman"/>
          <w:sz w:val="24"/>
          <w:lang w:val="en-GB"/>
        </w:rPr>
        <w:t xml:space="preserve">sampling </w:t>
      </w:r>
      <w:r w:rsidR="005612E6" w:rsidRPr="00206C2D">
        <w:rPr>
          <w:rFonts w:ascii="Times New Roman" w:hAnsi="Times New Roman" w:cs="Times New Roman"/>
          <w:sz w:val="24"/>
          <w:lang w:val="en-GB"/>
        </w:rPr>
        <w:t>(age group, socio-professional category, region of residence</w:t>
      </w:r>
      <w:r w:rsidR="00BD1F9F" w:rsidRPr="00206C2D">
        <w:rPr>
          <w:rFonts w:ascii="Times New Roman" w:hAnsi="Times New Roman" w:cs="Times New Roman"/>
          <w:sz w:val="24"/>
          <w:lang w:val="en-GB"/>
        </w:rPr>
        <w:t xml:space="preserve"> at the time of the lockdown</w:t>
      </w:r>
      <w:r w:rsidRPr="00206C2D">
        <w:rPr>
          <w:rFonts w:ascii="Times New Roman" w:hAnsi="Times New Roman" w:cs="Times New Roman"/>
          <w:sz w:val="24"/>
          <w:lang w:val="en-GB"/>
        </w:rPr>
        <w:t>,</w:t>
      </w:r>
      <w:r w:rsidR="00BD1F9F" w:rsidRPr="00206C2D">
        <w:rPr>
          <w:rFonts w:ascii="Times New Roman" w:hAnsi="Times New Roman" w:cs="Times New Roman"/>
          <w:sz w:val="24"/>
          <w:lang w:val="en-GB"/>
        </w:rPr>
        <w:t xml:space="preserve"> </w:t>
      </w:r>
      <w:r w:rsidR="005612E6" w:rsidRPr="00206C2D">
        <w:rPr>
          <w:rFonts w:ascii="Times New Roman" w:hAnsi="Times New Roman" w:cs="Times New Roman"/>
          <w:sz w:val="24"/>
          <w:lang w:val="en-GB"/>
        </w:rPr>
        <w:t>and parity)</w:t>
      </w:r>
      <w:r w:rsidR="00FD2F37" w:rsidRPr="00206C2D">
        <w:rPr>
          <w:rFonts w:ascii="Times New Roman" w:hAnsi="Times New Roman" w:cs="Times New Roman"/>
          <w:sz w:val="24"/>
          <w:lang w:val="en-GB"/>
        </w:rPr>
        <w:t>.</w:t>
      </w:r>
    </w:p>
    <w:p w14:paraId="015677C7" w14:textId="77777777" w:rsidR="00A43372" w:rsidRPr="00206C2D" w:rsidRDefault="005C0CFA" w:rsidP="00A43372">
      <w:pPr>
        <w:spacing w:after="160" w:line="480" w:lineRule="auto"/>
        <w:jc w:val="left"/>
        <w:rPr>
          <w:rFonts w:ascii="Times New Roman" w:hAnsi="Times New Roman" w:cs="Times New Roman"/>
          <w:b/>
          <w:sz w:val="24"/>
          <w:lang w:val="en-GB"/>
        </w:rPr>
      </w:pPr>
      <w:r w:rsidRPr="00206C2D">
        <w:rPr>
          <w:rFonts w:ascii="Times New Roman" w:hAnsi="Times New Roman" w:cs="Times New Roman"/>
          <w:b/>
          <w:sz w:val="24"/>
          <w:lang w:val="en-GB"/>
        </w:rPr>
        <w:t>Methods</w:t>
      </w:r>
    </w:p>
    <w:p w14:paraId="06DAB9D6" w14:textId="3FD35449" w:rsidR="001B754E" w:rsidRPr="00206C2D" w:rsidRDefault="001B754E" w:rsidP="00A43372">
      <w:pPr>
        <w:spacing w:after="160" w:line="480" w:lineRule="auto"/>
        <w:jc w:val="left"/>
        <w:rPr>
          <w:rFonts w:ascii="Times New Roman" w:hAnsi="Times New Roman" w:cs="Times New Roman"/>
          <w:b/>
          <w:sz w:val="24"/>
          <w:lang w:val="en-GB"/>
        </w:rPr>
      </w:pPr>
      <w:r w:rsidRPr="00206C2D">
        <w:rPr>
          <w:rFonts w:ascii="Times New Roman" w:hAnsi="Times New Roman" w:cs="Times New Roman"/>
          <w:sz w:val="24"/>
          <w:lang w:val="en-GB"/>
        </w:rPr>
        <w:t xml:space="preserve">A robust variance Poisson regression model </w:t>
      </w:r>
      <w:proofErr w:type="gramStart"/>
      <w:r w:rsidRPr="00206C2D">
        <w:rPr>
          <w:rFonts w:ascii="Times New Roman" w:hAnsi="Times New Roman" w:cs="Times New Roman"/>
          <w:sz w:val="24"/>
          <w:lang w:val="en-GB"/>
        </w:rPr>
        <w:t>was used</w:t>
      </w:r>
      <w:proofErr w:type="gramEnd"/>
      <w:r w:rsidRPr="00206C2D">
        <w:rPr>
          <w:rFonts w:ascii="Times New Roman" w:hAnsi="Times New Roman" w:cs="Times New Roman"/>
          <w:sz w:val="24"/>
          <w:lang w:val="en-GB"/>
        </w:rPr>
        <w:t xml:space="preserve"> to estimate adjusted prevalence ratios </w:t>
      </w:r>
      <w:r w:rsidR="00BD1F9F" w:rsidRPr="00206C2D">
        <w:rPr>
          <w:rFonts w:ascii="Times New Roman" w:hAnsi="Times New Roman" w:cs="Times New Roman"/>
          <w:sz w:val="24"/>
          <w:lang w:val="en-GB"/>
        </w:rPr>
        <w:t>(</w:t>
      </w:r>
      <w:proofErr w:type="spellStart"/>
      <w:r w:rsidR="00BD1F9F" w:rsidRPr="00206C2D">
        <w:rPr>
          <w:rFonts w:ascii="Times New Roman" w:hAnsi="Times New Roman" w:cs="Times New Roman"/>
          <w:sz w:val="24"/>
          <w:lang w:val="en-GB"/>
        </w:rPr>
        <w:t>a</w:t>
      </w:r>
      <w:r w:rsidR="00830FB3" w:rsidRPr="00206C2D">
        <w:rPr>
          <w:rFonts w:ascii="Times New Roman" w:hAnsi="Times New Roman" w:cs="Times New Roman"/>
          <w:sz w:val="24"/>
          <w:lang w:val="en-GB"/>
        </w:rPr>
        <w:t>PRs</w:t>
      </w:r>
      <w:proofErr w:type="spellEnd"/>
      <w:r w:rsidR="00830FB3" w:rsidRPr="00206C2D">
        <w:rPr>
          <w:rFonts w:ascii="Times New Roman" w:hAnsi="Times New Roman" w:cs="Times New Roman"/>
          <w:sz w:val="24"/>
          <w:lang w:val="en-GB"/>
        </w:rPr>
        <w:t>)</w:t>
      </w:r>
      <w:r w:rsidR="00BD1F9F" w:rsidRPr="00206C2D">
        <w:rPr>
          <w:rFonts w:ascii="Times New Roman" w:hAnsi="Times New Roman" w:cs="Times New Roman"/>
          <w:sz w:val="24"/>
          <w:lang w:val="en-GB"/>
        </w:rPr>
        <w:t xml:space="preserve">. </w:t>
      </w:r>
      <w:r w:rsidR="001F38DA" w:rsidRPr="001F38DA">
        <w:rPr>
          <w:rFonts w:ascii="Times New Roman" w:hAnsi="Times New Roman" w:cs="Times New Roman"/>
          <w:sz w:val="24"/>
          <w:lang w:val="en-GB"/>
        </w:rPr>
        <w:t xml:space="preserve">A manual stepwise descending approach </w:t>
      </w:r>
      <w:proofErr w:type="gramStart"/>
      <w:r w:rsidR="001F38DA" w:rsidRPr="001F38DA">
        <w:rPr>
          <w:rFonts w:ascii="Times New Roman" w:hAnsi="Times New Roman" w:cs="Times New Roman"/>
          <w:sz w:val="24"/>
          <w:lang w:val="en-GB"/>
        </w:rPr>
        <w:t xml:space="preserve">was </w:t>
      </w:r>
      <w:r w:rsidR="001F38DA" w:rsidRPr="00EA4756">
        <w:rPr>
          <w:rFonts w:ascii="Times New Roman" w:hAnsi="Times New Roman" w:cs="Times New Roman"/>
          <w:sz w:val="24"/>
          <w:lang w:val="en-GB"/>
        </w:rPr>
        <w:t>applied</w:t>
      </w:r>
      <w:proofErr w:type="gramEnd"/>
      <w:r w:rsidR="001F38DA" w:rsidRPr="00EA4756">
        <w:rPr>
          <w:rFonts w:ascii="Times New Roman" w:hAnsi="Times New Roman" w:cs="Times New Roman"/>
          <w:sz w:val="24"/>
          <w:lang w:val="en-GB"/>
        </w:rPr>
        <w:t xml:space="preserve"> to </w:t>
      </w:r>
      <w:r w:rsidR="00040CEF" w:rsidRPr="00EA4756">
        <w:rPr>
          <w:rFonts w:ascii="Times New Roman" w:hAnsi="Times New Roman" w:cs="Times New Roman"/>
          <w:sz w:val="24"/>
          <w:lang w:val="en-GB"/>
        </w:rPr>
        <w:t>obtain</w:t>
      </w:r>
      <w:r w:rsidR="00040CEF">
        <w:rPr>
          <w:rFonts w:ascii="Times New Roman" w:hAnsi="Times New Roman" w:cs="Times New Roman"/>
          <w:sz w:val="24"/>
          <w:lang w:val="en-GB"/>
        </w:rPr>
        <w:t xml:space="preserve"> </w:t>
      </w:r>
      <w:r w:rsidR="001F38DA">
        <w:rPr>
          <w:rFonts w:ascii="Times New Roman" w:hAnsi="Times New Roman" w:cs="Times New Roman"/>
          <w:sz w:val="24"/>
          <w:lang w:val="en-GB"/>
        </w:rPr>
        <w:t>the final model.</w:t>
      </w:r>
    </w:p>
    <w:p w14:paraId="7BE8586E" w14:textId="77777777" w:rsidR="00A43372" w:rsidRPr="00206C2D" w:rsidRDefault="00101651" w:rsidP="00A43372">
      <w:pPr>
        <w:spacing w:after="160" w:line="480" w:lineRule="auto"/>
        <w:jc w:val="left"/>
        <w:rPr>
          <w:rFonts w:ascii="Times New Roman" w:hAnsi="Times New Roman" w:cs="Times New Roman"/>
          <w:sz w:val="24"/>
          <w:lang w:val="en-GB"/>
        </w:rPr>
      </w:pPr>
      <w:r w:rsidRPr="00206C2D">
        <w:rPr>
          <w:rFonts w:ascii="Times New Roman" w:hAnsi="Times New Roman" w:cs="Times New Roman"/>
          <w:b/>
          <w:snapToGrid/>
          <w:color w:val="1C1D1E"/>
          <w:sz w:val="24"/>
          <w:lang w:val="en-GB"/>
        </w:rPr>
        <w:t>Main Outcome Measures</w:t>
      </w:r>
    </w:p>
    <w:p w14:paraId="460E0AF6" w14:textId="01490668" w:rsidR="00BD1F9F" w:rsidRPr="00206C2D" w:rsidRDefault="00BD1F9F" w:rsidP="00BD1F9F">
      <w:pPr>
        <w:spacing w:after="160" w:line="480" w:lineRule="auto"/>
        <w:jc w:val="left"/>
        <w:rPr>
          <w:rFonts w:ascii="Times New Roman" w:hAnsi="Times New Roman" w:cs="Times New Roman"/>
          <w:sz w:val="24"/>
          <w:lang w:val="en-GB"/>
        </w:rPr>
      </w:pPr>
      <w:r w:rsidRPr="00206C2D">
        <w:rPr>
          <w:rFonts w:ascii="Times New Roman" w:hAnsi="Times New Roman" w:cs="Times New Roman"/>
          <w:sz w:val="24"/>
          <w:lang w:val="en-GB"/>
        </w:rPr>
        <w:t>Voluntary postponement</w:t>
      </w:r>
      <w:r w:rsidR="000D3817" w:rsidRPr="00206C2D">
        <w:rPr>
          <w:rFonts w:ascii="Times New Roman" w:hAnsi="Times New Roman" w:cs="Times New Roman"/>
          <w:sz w:val="24"/>
          <w:lang w:val="en-GB"/>
        </w:rPr>
        <w:t xml:space="preserve"> or </w:t>
      </w:r>
      <w:r w:rsidR="008C7E0A" w:rsidRPr="00206C2D">
        <w:rPr>
          <w:rFonts w:ascii="Times New Roman" w:hAnsi="Times New Roman" w:cs="Times New Roman"/>
          <w:sz w:val="24"/>
          <w:lang w:val="en-GB"/>
        </w:rPr>
        <w:t xml:space="preserve">foregoing </w:t>
      </w:r>
      <w:r w:rsidR="000D3817" w:rsidRPr="00206C2D">
        <w:rPr>
          <w:rFonts w:ascii="Times New Roman" w:hAnsi="Times New Roman" w:cs="Times New Roman"/>
          <w:sz w:val="24"/>
          <w:lang w:val="en-GB"/>
        </w:rPr>
        <w:t>of</w:t>
      </w:r>
      <w:r w:rsidRPr="00206C2D">
        <w:rPr>
          <w:rFonts w:ascii="Times New Roman" w:hAnsi="Times New Roman" w:cs="Times New Roman"/>
          <w:sz w:val="24"/>
          <w:lang w:val="en-GB"/>
        </w:rPr>
        <w:t xml:space="preserve"> pregnancy </w:t>
      </w:r>
      <w:r w:rsidR="00605C4B">
        <w:rPr>
          <w:rFonts w:ascii="Times New Roman" w:hAnsi="Times New Roman" w:cs="Times New Roman"/>
          <w:sz w:val="24"/>
          <w:lang w:val="en-GB"/>
        </w:rPr>
        <w:t>monitoring</w:t>
      </w:r>
      <w:r w:rsidRPr="00206C2D">
        <w:rPr>
          <w:rFonts w:ascii="Times New Roman" w:hAnsi="Times New Roman" w:cs="Times New Roman"/>
          <w:sz w:val="24"/>
          <w:lang w:val="en-GB"/>
        </w:rPr>
        <w:t>.</w:t>
      </w:r>
    </w:p>
    <w:p w14:paraId="62A0F48D" w14:textId="0D247912" w:rsidR="005C0CFA" w:rsidRPr="00206C2D" w:rsidRDefault="005C0CFA" w:rsidP="004E06C5">
      <w:pPr>
        <w:spacing w:after="160" w:line="480" w:lineRule="auto"/>
        <w:jc w:val="left"/>
        <w:rPr>
          <w:rFonts w:ascii="Times New Roman" w:hAnsi="Times New Roman" w:cs="Times New Roman"/>
          <w:b/>
          <w:sz w:val="24"/>
          <w:lang w:val="en-GB"/>
        </w:rPr>
      </w:pPr>
      <w:r w:rsidRPr="00206C2D">
        <w:rPr>
          <w:rFonts w:ascii="Times New Roman" w:hAnsi="Times New Roman" w:cs="Times New Roman"/>
          <w:b/>
          <w:sz w:val="24"/>
          <w:lang w:val="en-GB"/>
        </w:rPr>
        <w:t>Results</w:t>
      </w:r>
    </w:p>
    <w:p w14:paraId="19776F91" w14:textId="15EE5D37" w:rsidR="00BD1F9F" w:rsidRPr="00206C2D" w:rsidRDefault="00605C4B" w:rsidP="004E06C5">
      <w:pPr>
        <w:spacing w:after="120" w:line="480" w:lineRule="auto"/>
        <w:jc w:val="left"/>
        <w:rPr>
          <w:rFonts w:ascii="Times New Roman" w:hAnsi="Times New Roman" w:cs="Times New Roman"/>
          <w:color w:val="000000"/>
          <w:sz w:val="24"/>
          <w:lang w:val="en-GB"/>
        </w:rPr>
      </w:pPr>
      <w:r>
        <w:rPr>
          <w:rFonts w:ascii="Times New Roman" w:hAnsi="Times New Roman" w:cs="Times New Roman"/>
          <w:sz w:val="24"/>
          <w:lang w:val="en-GB"/>
        </w:rPr>
        <w:t xml:space="preserve">Almost one women of five </w:t>
      </w:r>
      <w:r w:rsidRPr="00303B24">
        <w:rPr>
          <w:rFonts w:ascii="Times New Roman" w:hAnsi="Times New Roman" w:cs="Times New Roman"/>
          <w:sz w:val="24"/>
          <w:lang w:val="en-GB"/>
        </w:rPr>
        <w:t>(23.</w:t>
      </w:r>
      <w:r>
        <w:rPr>
          <w:rFonts w:ascii="Times New Roman" w:hAnsi="Times New Roman" w:cs="Times New Roman"/>
          <w:sz w:val="24"/>
          <w:lang w:val="en-GB"/>
        </w:rPr>
        <w:t>4%) reported</w:t>
      </w:r>
      <w:r w:rsidRPr="00303B24">
        <w:rPr>
          <w:rFonts w:ascii="Times New Roman" w:hAnsi="Times New Roman" w:cs="Times New Roman"/>
          <w:sz w:val="24"/>
          <w:lang w:val="en-GB"/>
        </w:rPr>
        <w:t xml:space="preserve"> having </w:t>
      </w:r>
      <w:r>
        <w:rPr>
          <w:rFonts w:ascii="Times New Roman" w:hAnsi="Times New Roman" w:cs="Times New Roman"/>
          <w:sz w:val="24"/>
          <w:lang w:val="en-GB"/>
        </w:rPr>
        <w:t xml:space="preserve">voluntarily postponed or foregone </w:t>
      </w:r>
      <w:r w:rsidRPr="00303B24">
        <w:rPr>
          <w:rFonts w:ascii="Times New Roman" w:hAnsi="Times New Roman" w:cs="Times New Roman"/>
          <w:sz w:val="24"/>
          <w:lang w:val="en-GB"/>
        </w:rPr>
        <w:t>at least one consultation or pregnancy check-up during the lockdown</w:t>
      </w:r>
      <w:r>
        <w:rPr>
          <w:rFonts w:ascii="Times New Roman" w:hAnsi="Times New Roman" w:cs="Times New Roman"/>
          <w:sz w:val="24"/>
          <w:lang w:val="en-GB"/>
        </w:rPr>
        <w:t>.</w:t>
      </w:r>
      <w:r w:rsidRPr="00206C2D">
        <w:rPr>
          <w:rFonts w:ascii="Times New Roman" w:hAnsi="Times New Roman" w:cs="Times New Roman"/>
          <w:sz w:val="24"/>
          <w:lang w:val="en-GB"/>
        </w:rPr>
        <w:t xml:space="preserve"> Women</w:t>
      </w:r>
      <w:r w:rsidR="00910BC1" w:rsidRPr="00206C2D">
        <w:rPr>
          <w:rFonts w:ascii="Times New Roman" w:hAnsi="Times New Roman" w:cs="Times New Roman"/>
          <w:sz w:val="24"/>
          <w:lang w:val="en-GB"/>
        </w:rPr>
        <w:t xml:space="preserve"> who were</w:t>
      </w:r>
      <w:r w:rsidR="001F38DA" w:rsidRPr="001F38DA">
        <w:rPr>
          <w:lang w:val="en-US"/>
        </w:rPr>
        <w:t xml:space="preserve"> </w:t>
      </w:r>
      <w:r w:rsidR="001F38DA">
        <w:rPr>
          <w:rFonts w:ascii="Times New Roman" w:hAnsi="Times New Roman" w:cs="Times New Roman"/>
          <w:sz w:val="24"/>
          <w:lang w:val="en-GB"/>
        </w:rPr>
        <w:t>p</w:t>
      </w:r>
      <w:r w:rsidR="001F38DA" w:rsidRPr="001F38DA">
        <w:rPr>
          <w:rFonts w:ascii="Times New Roman" w:hAnsi="Times New Roman" w:cs="Times New Roman"/>
          <w:sz w:val="24"/>
          <w:lang w:val="en-GB"/>
        </w:rPr>
        <w:t>rofessionally inactive</w:t>
      </w:r>
      <w:r w:rsidR="00910BC1" w:rsidRPr="00206C2D">
        <w:rPr>
          <w:rFonts w:ascii="Times New Roman" w:hAnsi="Times New Roman" w:cs="Times New Roman"/>
          <w:sz w:val="24"/>
          <w:lang w:val="en-GB"/>
        </w:rPr>
        <w:t xml:space="preserve"> (</w:t>
      </w:r>
      <w:proofErr w:type="spellStart"/>
      <w:r w:rsidR="00E644D0" w:rsidRPr="00206C2D">
        <w:rPr>
          <w:rFonts w:ascii="Times New Roman" w:hAnsi="Times New Roman" w:cs="Times New Roman"/>
          <w:sz w:val="24"/>
          <w:lang w:val="en-GB"/>
        </w:rPr>
        <w:t>aPR</w:t>
      </w:r>
      <w:proofErr w:type="spellEnd"/>
      <w:r w:rsidR="00910BC1" w:rsidRPr="00206C2D">
        <w:rPr>
          <w:rFonts w:ascii="Times New Roman" w:hAnsi="Times New Roman" w:cs="Times New Roman"/>
          <w:sz w:val="24"/>
          <w:lang w:val="en-GB"/>
        </w:rPr>
        <w:t>=1.</w:t>
      </w:r>
      <w:r w:rsidR="00585E2B" w:rsidRPr="00206C2D">
        <w:rPr>
          <w:rFonts w:ascii="Times New Roman" w:hAnsi="Times New Roman" w:cs="Times New Roman"/>
          <w:sz w:val="24"/>
          <w:lang w:val="en-GB"/>
        </w:rPr>
        <w:t>98</w:t>
      </w:r>
      <w:r w:rsidR="00910BC1" w:rsidRPr="00206C2D">
        <w:rPr>
          <w:rFonts w:ascii="Times New Roman" w:hAnsi="Times New Roman" w:cs="Times New Roman"/>
          <w:sz w:val="24"/>
          <w:lang w:val="en-GB"/>
        </w:rPr>
        <w:t xml:space="preserve">, </w:t>
      </w:r>
      <w:r w:rsidR="006B400F">
        <w:rPr>
          <w:rFonts w:ascii="Times New Roman" w:hAnsi="Times New Roman" w:cs="Times New Roman"/>
          <w:sz w:val="24"/>
          <w:lang w:val="en-GB"/>
        </w:rPr>
        <w:t>CI</w:t>
      </w:r>
      <w:r w:rsidR="00910BC1" w:rsidRPr="00206C2D">
        <w:rPr>
          <w:rFonts w:ascii="Times New Roman" w:hAnsi="Times New Roman" w:cs="Times New Roman"/>
          <w:sz w:val="24"/>
          <w:lang w:val="en-GB"/>
        </w:rPr>
        <w:t>95</w:t>
      </w:r>
      <w:proofErr w:type="gramStart"/>
      <w:r w:rsidR="00910BC1" w:rsidRPr="00206C2D">
        <w:rPr>
          <w:rFonts w:ascii="Times New Roman" w:hAnsi="Times New Roman" w:cs="Times New Roman"/>
          <w:sz w:val="24"/>
          <w:lang w:val="en-GB"/>
        </w:rPr>
        <w:t>%</w:t>
      </w:r>
      <w:r w:rsidR="00585E2B" w:rsidRPr="00206C2D">
        <w:rPr>
          <w:rFonts w:ascii="Times New Roman" w:hAnsi="Times New Roman" w:cs="Times New Roman"/>
          <w:snapToGrid/>
          <w:color w:val="000000"/>
          <w:sz w:val="24"/>
          <w:lang w:val="en-GB"/>
        </w:rPr>
        <w:t>[</w:t>
      </w:r>
      <w:proofErr w:type="gramEnd"/>
      <w:r w:rsidR="00585E2B" w:rsidRPr="00206C2D">
        <w:rPr>
          <w:rFonts w:ascii="Times New Roman" w:hAnsi="Times New Roman" w:cs="Times New Roman"/>
          <w:snapToGrid/>
          <w:color w:val="000000"/>
          <w:sz w:val="24"/>
          <w:lang w:val="en-GB"/>
        </w:rPr>
        <w:t>1.24-3.16]</w:t>
      </w:r>
      <w:r w:rsidR="00910BC1" w:rsidRPr="00206C2D">
        <w:rPr>
          <w:rFonts w:ascii="Times New Roman" w:hAnsi="Times New Roman" w:cs="Times New Roman"/>
          <w:sz w:val="24"/>
          <w:lang w:val="en-GB"/>
        </w:rPr>
        <w:t>), who had experienced serious disputes or violence</w:t>
      </w:r>
      <w:r w:rsidR="006B400F">
        <w:rPr>
          <w:rFonts w:ascii="Times New Roman" w:hAnsi="Times New Roman" w:cs="Times New Roman"/>
          <w:sz w:val="24"/>
          <w:lang w:val="en-GB"/>
        </w:rPr>
        <w:t xml:space="preserve"> </w:t>
      </w:r>
      <w:r w:rsidR="006B400F" w:rsidRPr="00206C2D">
        <w:rPr>
          <w:rFonts w:ascii="Times New Roman" w:hAnsi="Times New Roman" w:cs="Times New Roman"/>
          <w:snapToGrid/>
          <w:color w:val="000000"/>
          <w:sz w:val="24"/>
          <w:lang w:val="en-GB"/>
        </w:rPr>
        <w:t>during the lockdown</w:t>
      </w:r>
      <w:r w:rsidR="00910BC1" w:rsidRPr="00206C2D">
        <w:rPr>
          <w:rFonts w:ascii="Times New Roman" w:hAnsi="Times New Roman" w:cs="Times New Roman"/>
          <w:sz w:val="24"/>
          <w:lang w:val="en-GB"/>
        </w:rPr>
        <w:t xml:space="preserve"> (</w:t>
      </w:r>
      <w:r w:rsidR="00D72FAC" w:rsidRPr="00206C2D">
        <w:rPr>
          <w:rFonts w:ascii="Times New Roman" w:hAnsi="Times New Roman" w:cs="Times New Roman"/>
          <w:snapToGrid/>
          <w:color w:val="000000"/>
          <w:sz w:val="24"/>
          <w:lang w:val="en-GB"/>
        </w:rPr>
        <w:t>1.47</w:t>
      </w:r>
      <w:r w:rsidR="001F6DB3">
        <w:rPr>
          <w:rFonts w:ascii="Times New Roman" w:hAnsi="Times New Roman" w:cs="Times New Roman"/>
          <w:snapToGrid/>
          <w:color w:val="000000"/>
          <w:sz w:val="24"/>
          <w:lang w:val="en-GB"/>
        </w:rPr>
        <w:t>,</w:t>
      </w:r>
      <w:r w:rsidR="00D72FAC" w:rsidRPr="00206C2D">
        <w:rPr>
          <w:rFonts w:ascii="Times New Roman" w:hAnsi="Times New Roman" w:cs="Times New Roman"/>
          <w:snapToGrid/>
          <w:color w:val="000000"/>
          <w:sz w:val="24"/>
          <w:lang w:val="en-GB"/>
        </w:rPr>
        <w:t xml:space="preserve"> [1.00-2.16])</w:t>
      </w:r>
      <w:r w:rsidR="00910BC1" w:rsidRPr="00206C2D">
        <w:rPr>
          <w:rFonts w:ascii="Times New Roman" w:hAnsi="Times New Roman" w:cs="Times New Roman"/>
          <w:sz w:val="24"/>
          <w:lang w:val="en-GB"/>
        </w:rPr>
        <w:t xml:space="preserve">, who felt </w:t>
      </w:r>
      <w:r w:rsidR="009674C1" w:rsidRPr="00206C2D">
        <w:rPr>
          <w:rFonts w:ascii="Times New Roman" w:hAnsi="Times New Roman" w:cs="Times New Roman"/>
          <w:sz w:val="24"/>
          <w:lang w:val="en-GB"/>
        </w:rPr>
        <w:t xml:space="preserve">they received </w:t>
      </w:r>
      <w:r w:rsidR="00910BC1" w:rsidRPr="00206C2D">
        <w:rPr>
          <w:rFonts w:ascii="Times New Roman" w:hAnsi="Times New Roman" w:cs="Times New Roman"/>
          <w:sz w:val="24"/>
          <w:lang w:val="en-GB"/>
        </w:rPr>
        <w:t>little or no support (</w:t>
      </w:r>
      <w:r w:rsidR="00585E2B" w:rsidRPr="00206C2D">
        <w:rPr>
          <w:rFonts w:ascii="Times New Roman" w:hAnsi="Times New Roman" w:cs="Times New Roman"/>
          <w:snapToGrid/>
          <w:color w:val="000000"/>
          <w:sz w:val="24"/>
          <w:lang w:val="en-GB"/>
        </w:rPr>
        <w:t>1.71, [1.07-2.71]</w:t>
      </w:r>
      <w:r w:rsidR="00910BC1" w:rsidRPr="00206C2D">
        <w:rPr>
          <w:rFonts w:ascii="Times New Roman" w:hAnsi="Times New Roman" w:cs="Times New Roman"/>
          <w:sz w:val="24"/>
          <w:lang w:val="en-GB"/>
        </w:rPr>
        <w:t>)</w:t>
      </w:r>
      <w:r w:rsidR="009674C1" w:rsidRPr="00206C2D">
        <w:rPr>
          <w:rFonts w:ascii="Times New Roman" w:hAnsi="Times New Roman" w:cs="Times New Roman"/>
          <w:sz w:val="24"/>
          <w:lang w:val="en-GB"/>
        </w:rPr>
        <w:t>, and those</w:t>
      </w:r>
      <w:r w:rsidR="00910BC1" w:rsidRPr="00206C2D">
        <w:rPr>
          <w:rFonts w:ascii="Times New Roman" w:hAnsi="Times New Roman" w:cs="Times New Roman"/>
          <w:sz w:val="24"/>
          <w:lang w:val="en-GB"/>
        </w:rPr>
        <w:t xml:space="preserve"> who changed health professionals during </w:t>
      </w:r>
      <w:r w:rsidR="00830FB3" w:rsidRPr="00206C2D">
        <w:rPr>
          <w:rFonts w:ascii="Times New Roman" w:hAnsi="Times New Roman" w:cs="Times New Roman"/>
          <w:sz w:val="24"/>
          <w:lang w:val="en-GB"/>
        </w:rPr>
        <w:t xml:space="preserve">the </w:t>
      </w:r>
      <w:r w:rsidR="00BD1F9F" w:rsidRPr="00206C2D">
        <w:rPr>
          <w:rFonts w:ascii="Times New Roman" w:hAnsi="Times New Roman" w:cs="Times New Roman"/>
          <w:sz w:val="24"/>
          <w:lang w:val="en-GB"/>
        </w:rPr>
        <w:t>lockdown</w:t>
      </w:r>
      <w:r w:rsidR="00910BC1" w:rsidRPr="00206C2D">
        <w:rPr>
          <w:rFonts w:ascii="Times New Roman" w:hAnsi="Times New Roman" w:cs="Times New Roman"/>
          <w:sz w:val="24"/>
          <w:lang w:val="en-GB"/>
        </w:rPr>
        <w:t xml:space="preserve"> (</w:t>
      </w:r>
      <w:r w:rsidR="00D72FAC" w:rsidRPr="00206C2D">
        <w:rPr>
          <w:rFonts w:ascii="Times New Roman" w:hAnsi="Times New Roman" w:cs="Times New Roman"/>
          <w:snapToGrid/>
          <w:color w:val="000000"/>
          <w:sz w:val="24"/>
          <w:lang w:val="en-GB"/>
        </w:rPr>
        <w:t>1.57</w:t>
      </w:r>
      <w:r w:rsidR="001F6DB3">
        <w:rPr>
          <w:rFonts w:ascii="Times New Roman" w:hAnsi="Times New Roman" w:cs="Times New Roman"/>
          <w:snapToGrid/>
          <w:color w:val="000000"/>
          <w:sz w:val="24"/>
          <w:lang w:val="en-GB"/>
        </w:rPr>
        <w:t>,</w:t>
      </w:r>
      <w:r w:rsidR="00D72FAC" w:rsidRPr="00206C2D">
        <w:rPr>
          <w:rFonts w:ascii="Times New Roman" w:hAnsi="Times New Roman" w:cs="Times New Roman"/>
          <w:snapToGrid/>
          <w:color w:val="000000"/>
          <w:sz w:val="24"/>
          <w:lang w:val="en-GB"/>
        </w:rPr>
        <w:t xml:space="preserve"> [1.04-2.36]</w:t>
      </w:r>
      <w:r w:rsidR="00910BC1" w:rsidRPr="00206C2D">
        <w:rPr>
          <w:rFonts w:ascii="Times New Roman" w:hAnsi="Times New Roman" w:cs="Times New Roman"/>
          <w:color w:val="000000"/>
          <w:sz w:val="24"/>
          <w:lang w:val="en-GB"/>
        </w:rPr>
        <w:t xml:space="preserve">) </w:t>
      </w:r>
      <w:r w:rsidR="00910BC1" w:rsidRPr="00206C2D">
        <w:rPr>
          <w:rFonts w:ascii="Times New Roman" w:hAnsi="Times New Roman" w:cs="Times New Roman"/>
          <w:sz w:val="24"/>
          <w:lang w:val="en-GB"/>
        </w:rPr>
        <w:t xml:space="preserve">were </w:t>
      </w:r>
      <w:r w:rsidR="009674C1" w:rsidRPr="00206C2D">
        <w:rPr>
          <w:rFonts w:ascii="Times New Roman" w:hAnsi="Times New Roman" w:cs="Times New Roman"/>
          <w:sz w:val="24"/>
          <w:lang w:val="en-GB"/>
        </w:rPr>
        <w:t xml:space="preserve">all </w:t>
      </w:r>
      <w:r w:rsidR="00910BC1" w:rsidRPr="00206C2D">
        <w:rPr>
          <w:rFonts w:ascii="Times New Roman" w:hAnsi="Times New Roman" w:cs="Times New Roman"/>
          <w:sz w:val="24"/>
          <w:lang w:val="en-GB"/>
        </w:rPr>
        <w:t xml:space="preserve">more likely to have voluntarily changed </w:t>
      </w:r>
      <w:r w:rsidR="00BD1F9F" w:rsidRPr="00206C2D">
        <w:rPr>
          <w:rFonts w:ascii="Times New Roman" w:hAnsi="Times New Roman" w:cs="Times New Roman"/>
          <w:sz w:val="24"/>
          <w:lang w:val="en-GB"/>
        </w:rPr>
        <w:t xml:space="preserve">their pregnancy </w:t>
      </w:r>
      <w:r w:rsidR="006B400F">
        <w:rPr>
          <w:rFonts w:ascii="Times New Roman" w:hAnsi="Times New Roman" w:cs="Times New Roman"/>
          <w:sz w:val="24"/>
          <w:lang w:val="en-GB"/>
        </w:rPr>
        <w:t>monitoring</w:t>
      </w:r>
      <w:r w:rsidR="00910BC1" w:rsidRPr="00206C2D">
        <w:rPr>
          <w:rFonts w:ascii="Times New Roman" w:hAnsi="Times New Roman" w:cs="Times New Roman"/>
          <w:color w:val="000000"/>
          <w:sz w:val="24"/>
          <w:lang w:val="en-GB"/>
        </w:rPr>
        <w:t xml:space="preserve">. </w:t>
      </w:r>
      <w:r w:rsidR="001F38DA">
        <w:rPr>
          <w:rFonts w:ascii="Times New Roman" w:hAnsi="Times New Roman" w:cs="Times New Roman"/>
          <w:color w:val="000000"/>
          <w:sz w:val="24"/>
          <w:lang w:val="en-GB"/>
        </w:rPr>
        <w:t xml:space="preserve">Higher </w:t>
      </w:r>
      <w:r w:rsidR="001F38DA" w:rsidRPr="00206C2D">
        <w:rPr>
          <w:rFonts w:ascii="Times New Roman" w:hAnsi="Times New Roman" w:cs="Times New Roman"/>
          <w:color w:val="000000"/>
          <w:sz w:val="24"/>
          <w:lang w:val="en-GB"/>
        </w:rPr>
        <w:t>level</w:t>
      </w:r>
      <w:r w:rsidR="00910BC1" w:rsidRPr="00206C2D">
        <w:rPr>
          <w:rFonts w:ascii="Times New Roman" w:hAnsi="Times New Roman" w:cs="Times New Roman"/>
          <w:color w:val="000000"/>
          <w:sz w:val="24"/>
          <w:lang w:val="en-GB"/>
        </w:rPr>
        <w:t xml:space="preserve"> of </w:t>
      </w:r>
      <w:r w:rsidR="009674C1" w:rsidRPr="00206C2D">
        <w:rPr>
          <w:rFonts w:ascii="Times New Roman" w:hAnsi="Times New Roman" w:cs="Times New Roman"/>
          <w:color w:val="000000"/>
          <w:sz w:val="24"/>
          <w:lang w:val="en-GB"/>
        </w:rPr>
        <w:t xml:space="preserve">worry </w:t>
      </w:r>
      <w:r w:rsidR="00910BC1" w:rsidRPr="00206C2D">
        <w:rPr>
          <w:rFonts w:ascii="Times New Roman" w:hAnsi="Times New Roman" w:cs="Times New Roman"/>
          <w:color w:val="000000"/>
          <w:sz w:val="24"/>
          <w:lang w:val="en-GB"/>
        </w:rPr>
        <w:t xml:space="preserve">about the pandemic was associated with </w:t>
      </w:r>
      <w:r w:rsidR="009674C1" w:rsidRPr="00206C2D">
        <w:rPr>
          <w:rFonts w:ascii="Times New Roman" w:hAnsi="Times New Roman" w:cs="Times New Roman"/>
          <w:color w:val="000000"/>
          <w:sz w:val="24"/>
          <w:lang w:val="en-GB"/>
        </w:rPr>
        <w:t>a lower probability of</w:t>
      </w:r>
      <w:r w:rsidR="00830FB3" w:rsidRPr="00206C2D">
        <w:rPr>
          <w:rFonts w:ascii="Times New Roman" w:hAnsi="Times New Roman" w:cs="Times New Roman"/>
          <w:color w:val="000000"/>
          <w:sz w:val="24"/>
          <w:lang w:val="en-GB"/>
        </w:rPr>
        <w:t xml:space="preserve"> </w:t>
      </w:r>
      <w:r w:rsidR="008C7E0A" w:rsidRPr="00206C2D">
        <w:rPr>
          <w:rFonts w:ascii="Times New Roman" w:hAnsi="Times New Roman" w:cs="Times New Roman"/>
          <w:color w:val="000000"/>
          <w:sz w:val="24"/>
          <w:lang w:val="en-GB"/>
        </w:rPr>
        <w:t xml:space="preserve">voluntarily </w:t>
      </w:r>
      <w:r w:rsidR="00910BC1" w:rsidRPr="00206C2D">
        <w:rPr>
          <w:rFonts w:ascii="Times New Roman" w:hAnsi="Times New Roman" w:cs="Times New Roman"/>
          <w:color w:val="000000"/>
          <w:sz w:val="24"/>
          <w:lang w:val="en-GB"/>
        </w:rPr>
        <w:t>chang</w:t>
      </w:r>
      <w:r w:rsidR="009674C1" w:rsidRPr="00206C2D">
        <w:rPr>
          <w:rFonts w:ascii="Times New Roman" w:hAnsi="Times New Roman" w:cs="Times New Roman"/>
          <w:color w:val="000000"/>
          <w:sz w:val="24"/>
          <w:lang w:val="en-GB"/>
        </w:rPr>
        <w:t>ing</w:t>
      </w:r>
      <w:r w:rsidR="00910BC1" w:rsidRPr="00206C2D">
        <w:rPr>
          <w:rFonts w:ascii="Times New Roman" w:hAnsi="Times New Roman" w:cs="Times New Roman"/>
          <w:color w:val="000000"/>
          <w:sz w:val="24"/>
          <w:lang w:val="en-GB"/>
        </w:rPr>
        <w:t xml:space="preserve"> </w:t>
      </w:r>
      <w:r w:rsidR="006B400F">
        <w:rPr>
          <w:rFonts w:ascii="Times New Roman" w:hAnsi="Times New Roman" w:cs="Times New Roman"/>
          <w:color w:val="000000"/>
          <w:sz w:val="24"/>
          <w:lang w:val="en-GB"/>
        </w:rPr>
        <w:t>pregnancy monitoring</w:t>
      </w:r>
      <w:r w:rsidR="00910BC1" w:rsidRPr="00206C2D">
        <w:rPr>
          <w:rFonts w:ascii="Times New Roman" w:hAnsi="Times New Roman" w:cs="Times New Roman"/>
          <w:color w:val="000000"/>
          <w:sz w:val="24"/>
          <w:lang w:val="en-GB"/>
        </w:rPr>
        <w:t xml:space="preserve"> (</w:t>
      </w:r>
      <w:r w:rsidR="00D72FAC" w:rsidRPr="00206C2D">
        <w:rPr>
          <w:rFonts w:ascii="Times New Roman" w:hAnsi="Times New Roman" w:cs="Times New Roman"/>
          <w:snapToGrid/>
          <w:color w:val="000000"/>
          <w:sz w:val="24"/>
          <w:lang w:val="en-GB"/>
        </w:rPr>
        <w:t>0.66</w:t>
      </w:r>
      <w:r w:rsidR="001F6DB3">
        <w:rPr>
          <w:rFonts w:ascii="Times New Roman" w:hAnsi="Times New Roman" w:cs="Times New Roman"/>
          <w:snapToGrid/>
          <w:color w:val="000000"/>
          <w:sz w:val="24"/>
          <w:lang w:val="en-GB"/>
        </w:rPr>
        <w:t>,</w:t>
      </w:r>
      <w:r w:rsidR="00D72FAC" w:rsidRPr="00206C2D">
        <w:rPr>
          <w:rFonts w:ascii="Times New Roman" w:hAnsi="Times New Roman" w:cs="Times New Roman"/>
          <w:snapToGrid/>
          <w:color w:val="000000"/>
          <w:sz w:val="24"/>
          <w:lang w:val="en-GB"/>
        </w:rPr>
        <w:t xml:space="preserve"> [0.46 -0.96]</w:t>
      </w:r>
      <w:r w:rsidR="00F327E6" w:rsidRPr="00206C2D">
        <w:rPr>
          <w:rFonts w:ascii="Times New Roman" w:hAnsi="Times New Roman" w:cs="Times New Roman"/>
          <w:color w:val="000000"/>
          <w:sz w:val="24"/>
          <w:lang w:val="en-GB"/>
        </w:rPr>
        <w:t>).</w:t>
      </w:r>
    </w:p>
    <w:p w14:paraId="534C6D8D" w14:textId="77777777" w:rsidR="005C0CFA" w:rsidRPr="00206C2D" w:rsidRDefault="005C0CFA" w:rsidP="004E06C5">
      <w:pPr>
        <w:spacing w:after="160" w:line="480" w:lineRule="auto"/>
        <w:jc w:val="left"/>
        <w:rPr>
          <w:rFonts w:ascii="Times New Roman" w:hAnsi="Times New Roman" w:cs="Times New Roman"/>
          <w:b/>
          <w:sz w:val="24"/>
          <w:lang w:val="en-GB"/>
        </w:rPr>
      </w:pPr>
      <w:r w:rsidRPr="00206C2D">
        <w:rPr>
          <w:rFonts w:ascii="Times New Roman" w:hAnsi="Times New Roman" w:cs="Times New Roman"/>
          <w:b/>
          <w:sz w:val="24"/>
          <w:lang w:val="en-GB"/>
        </w:rPr>
        <w:t xml:space="preserve">Conclusions </w:t>
      </w:r>
    </w:p>
    <w:p w14:paraId="16B40285" w14:textId="77777777" w:rsidR="00BD1F9F" w:rsidRPr="00206C2D" w:rsidRDefault="00BD1F9F" w:rsidP="00BD1F9F">
      <w:pPr>
        <w:spacing w:line="480" w:lineRule="auto"/>
        <w:jc w:val="left"/>
        <w:rPr>
          <w:rFonts w:ascii="Times New Roman" w:hAnsi="Times New Roman" w:cs="Times New Roman"/>
          <w:sz w:val="24"/>
          <w:lang w:val="en-GB"/>
        </w:rPr>
      </w:pPr>
      <w:r w:rsidRPr="00206C2D">
        <w:rPr>
          <w:rFonts w:ascii="Times New Roman" w:hAnsi="Times New Roman" w:cs="Times New Roman"/>
          <w:iCs/>
          <w:sz w:val="24"/>
          <w:lang w:val="en-GB"/>
        </w:rPr>
        <w:lastRenderedPageBreak/>
        <w:t>Our results can guide prevention and support policies for pregnant women in the current and future pandemics</w:t>
      </w:r>
      <w:r w:rsidRPr="00206C2D">
        <w:rPr>
          <w:rFonts w:ascii="Times New Roman" w:hAnsi="Times New Roman" w:cs="Times New Roman"/>
          <w:sz w:val="24"/>
          <w:lang w:val="en-GB"/>
        </w:rPr>
        <w:t>.</w:t>
      </w:r>
    </w:p>
    <w:p w14:paraId="7AD659FD" w14:textId="77777777" w:rsidR="00A43372" w:rsidRPr="00206C2D" w:rsidRDefault="00A43372" w:rsidP="004E06C5">
      <w:pPr>
        <w:spacing w:line="480" w:lineRule="auto"/>
        <w:jc w:val="left"/>
        <w:rPr>
          <w:rFonts w:ascii="Times New Roman" w:hAnsi="Times New Roman" w:cs="Times New Roman"/>
          <w:sz w:val="24"/>
          <w:lang w:val="en-GB"/>
        </w:rPr>
      </w:pPr>
      <w:r w:rsidRPr="00206C2D">
        <w:rPr>
          <w:rFonts w:ascii="Times New Roman" w:hAnsi="Times New Roman" w:cs="Times New Roman"/>
          <w:b/>
          <w:sz w:val="24"/>
          <w:lang w:val="en-GB"/>
        </w:rPr>
        <w:t xml:space="preserve">Financing </w:t>
      </w:r>
    </w:p>
    <w:p w14:paraId="4EBEB80E" w14:textId="05594BC7" w:rsidR="00A43372" w:rsidRPr="00206C2D" w:rsidRDefault="00A43372" w:rsidP="004E06C5">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 xml:space="preserve">Santé </w:t>
      </w:r>
      <w:proofErr w:type="spellStart"/>
      <w:r w:rsidR="006B400F">
        <w:rPr>
          <w:rFonts w:ascii="Times New Roman" w:hAnsi="Times New Roman" w:cs="Times New Roman"/>
          <w:sz w:val="24"/>
          <w:lang w:val="en-GB"/>
        </w:rPr>
        <w:t>p</w:t>
      </w:r>
      <w:r w:rsidRPr="00206C2D">
        <w:rPr>
          <w:rFonts w:ascii="Times New Roman" w:hAnsi="Times New Roman" w:cs="Times New Roman"/>
          <w:sz w:val="24"/>
          <w:lang w:val="en-GB"/>
        </w:rPr>
        <w:t>ublique</w:t>
      </w:r>
      <w:proofErr w:type="spellEnd"/>
      <w:r w:rsidRPr="00206C2D">
        <w:rPr>
          <w:rFonts w:ascii="Times New Roman" w:hAnsi="Times New Roman" w:cs="Times New Roman"/>
          <w:sz w:val="24"/>
          <w:lang w:val="en-GB"/>
        </w:rPr>
        <w:t xml:space="preserve"> France</w:t>
      </w:r>
    </w:p>
    <w:p w14:paraId="4E1BBBA9" w14:textId="4DBCCF68" w:rsidR="005C0CFA" w:rsidRPr="00206C2D" w:rsidRDefault="00A43372" w:rsidP="004E06C5">
      <w:pPr>
        <w:spacing w:after="160" w:line="480" w:lineRule="auto"/>
        <w:jc w:val="left"/>
        <w:rPr>
          <w:rFonts w:ascii="Times New Roman" w:hAnsi="Times New Roman" w:cs="Times New Roman"/>
          <w:sz w:val="24"/>
          <w:lang w:val="en-GB"/>
        </w:rPr>
      </w:pPr>
      <w:r w:rsidRPr="00206C2D">
        <w:rPr>
          <w:rFonts w:ascii="Times New Roman" w:hAnsi="Times New Roman" w:cs="Times New Roman"/>
          <w:b/>
          <w:sz w:val="24"/>
          <w:lang w:val="en-GB"/>
        </w:rPr>
        <w:t>Keywords</w:t>
      </w:r>
      <w:r w:rsidR="005C0CFA" w:rsidRPr="00206C2D">
        <w:rPr>
          <w:rFonts w:ascii="Times New Roman" w:hAnsi="Times New Roman" w:cs="Times New Roman"/>
          <w:sz w:val="24"/>
          <w:lang w:val="en-GB"/>
        </w:rPr>
        <w:t xml:space="preserve">: </w:t>
      </w:r>
      <w:r w:rsidR="00BD1F9F" w:rsidRPr="00206C2D">
        <w:rPr>
          <w:rFonts w:ascii="Times New Roman" w:hAnsi="Times New Roman" w:cs="Times New Roman"/>
          <w:sz w:val="24"/>
          <w:lang w:val="en-GB"/>
        </w:rPr>
        <w:t xml:space="preserve">pregnant women, SARS-CoV-2, lockdown, pregnancy </w:t>
      </w:r>
      <w:r w:rsidR="00540161">
        <w:rPr>
          <w:rFonts w:ascii="Times New Roman" w:hAnsi="Times New Roman" w:cs="Times New Roman"/>
          <w:sz w:val="24"/>
          <w:lang w:val="en-GB"/>
        </w:rPr>
        <w:t>monitoring</w:t>
      </w:r>
    </w:p>
    <w:p w14:paraId="70021DB2" w14:textId="4C242224" w:rsidR="00C17B39" w:rsidRPr="00206C2D" w:rsidRDefault="007B14E5" w:rsidP="007D1274">
      <w:pPr>
        <w:spacing w:line="480" w:lineRule="auto"/>
        <w:rPr>
          <w:rFonts w:ascii="Times New Roman" w:hAnsi="Times New Roman" w:cs="Times New Roman"/>
          <w:noProof/>
          <w:sz w:val="24"/>
          <w:lang w:val="en-GB"/>
        </w:rPr>
      </w:pPr>
      <w:r w:rsidRPr="00206C2D">
        <w:rPr>
          <w:rFonts w:ascii="Times New Roman" w:hAnsi="Times New Roman" w:cs="Times New Roman"/>
          <w:b/>
          <w:noProof/>
          <w:sz w:val="24"/>
          <w:lang w:val="en-GB"/>
        </w:rPr>
        <w:t>Tweetable abstract</w:t>
      </w:r>
      <w:r w:rsidRPr="00206C2D">
        <w:rPr>
          <w:rFonts w:ascii="Times New Roman" w:hAnsi="Times New Roman" w:cs="Times New Roman"/>
          <w:noProof/>
          <w:sz w:val="24"/>
          <w:lang w:val="en-GB"/>
        </w:rPr>
        <w:t xml:space="preserve">: </w:t>
      </w:r>
      <w:r w:rsidR="00507765">
        <w:rPr>
          <w:rFonts w:ascii="Times New Roman" w:hAnsi="Times New Roman" w:cs="Times New Roman"/>
          <w:noProof/>
          <w:sz w:val="24"/>
          <w:lang w:val="en-GB"/>
        </w:rPr>
        <w:t xml:space="preserve">Almost </w:t>
      </w:r>
      <w:r w:rsidR="00C17B39" w:rsidRPr="00206C2D">
        <w:rPr>
          <w:rFonts w:ascii="Times New Roman" w:hAnsi="Times New Roman" w:cs="Times New Roman"/>
          <w:noProof/>
          <w:sz w:val="24"/>
          <w:lang w:val="en-GB"/>
        </w:rPr>
        <w:t xml:space="preserve">23% of pregnant women </w:t>
      </w:r>
      <w:r w:rsidR="009674C1" w:rsidRPr="00206C2D">
        <w:rPr>
          <w:rFonts w:ascii="Times New Roman" w:hAnsi="Times New Roman" w:cs="Times New Roman"/>
          <w:noProof/>
          <w:sz w:val="24"/>
          <w:lang w:val="en-GB"/>
        </w:rPr>
        <w:t xml:space="preserve">in France </w:t>
      </w:r>
      <w:r w:rsidR="00A82A2B" w:rsidRPr="00206C2D">
        <w:rPr>
          <w:rFonts w:ascii="Times New Roman" w:hAnsi="Times New Roman" w:cs="Times New Roman"/>
          <w:noProof/>
          <w:sz w:val="24"/>
          <w:lang w:val="en-GB"/>
        </w:rPr>
        <w:t xml:space="preserve">modified </w:t>
      </w:r>
      <w:r w:rsidR="00C17B39" w:rsidRPr="00206C2D">
        <w:rPr>
          <w:rFonts w:ascii="Times New Roman" w:hAnsi="Times New Roman" w:cs="Times New Roman"/>
          <w:noProof/>
          <w:sz w:val="24"/>
          <w:lang w:val="en-GB"/>
        </w:rPr>
        <w:t xml:space="preserve">their pregnancy </w:t>
      </w:r>
      <w:r w:rsidR="00540161">
        <w:rPr>
          <w:rFonts w:ascii="Times New Roman" w:hAnsi="Times New Roman" w:cs="Times New Roman"/>
          <w:noProof/>
          <w:sz w:val="24"/>
          <w:lang w:val="en-GB"/>
        </w:rPr>
        <w:t>monitoring</w:t>
      </w:r>
      <w:r w:rsidR="009674C1" w:rsidRPr="00206C2D">
        <w:rPr>
          <w:rFonts w:ascii="Times New Roman" w:hAnsi="Times New Roman" w:cs="Times New Roman"/>
          <w:noProof/>
          <w:sz w:val="24"/>
          <w:lang w:val="en-GB"/>
        </w:rPr>
        <w:t xml:space="preserve"> du</w:t>
      </w:r>
      <w:r w:rsidR="00513C6B">
        <w:rPr>
          <w:rFonts w:ascii="Times New Roman" w:hAnsi="Times New Roman" w:cs="Times New Roman"/>
          <w:noProof/>
          <w:sz w:val="24"/>
          <w:lang w:val="en-GB"/>
        </w:rPr>
        <w:t>e to</w:t>
      </w:r>
      <w:r w:rsidR="00040CEF">
        <w:rPr>
          <w:rFonts w:ascii="Times New Roman" w:hAnsi="Times New Roman" w:cs="Times New Roman"/>
          <w:noProof/>
          <w:sz w:val="24"/>
          <w:lang w:val="en-GB"/>
        </w:rPr>
        <w:t xml:space="preserve"> the </w:t>
      </w:r>
      <w:r w:rsidR="009674C1" w:rsidRPr="00206C2D">
        <w:rPr>
          <w:rFonts w:ascii="Times New Roman" w:hAnsi="Times New Roman" w:cs="Times New Roman"/>
          <w:noProof/>
          <w:sz w:val="24"/>
          <w:lang w:val="en-GB"/>
        </w:rPr>
        <w:t>first SARS-CoV-2 pandemic-related lockdown</w:t>
      </w:r>
      <w:r w:rsidR="00A3005B" w:rsidRPr="00206C2D">
        <w:rPr>
          <w:rFonts w:ascii="Times New Roman" w:hAnsi="Times New Roman" w:cs="Times New Roman"/>
          <w:noProof/>
          <w:sz w:val="24"/>
          <w:lang w:val="en-GB"/>
        </w:rPr>
        <w:t>.</w:t>
      </w:r>
    </w:p>
    <w:p w14:paraId="5627E035" w14:textId="668A60CA" w:rsidR="007D1274" w:rsidRDefault="007D1274">
      <w:pPr>
        <w:spacing w:after="160" w:line="259" w:lineRule="auto"/>
        <w:jc w:val="left"/>
        <w:rPr>
          <w:rFonts w:ascii="Times New Roman" w:hAnsi="Times New Roman" w:cs="Times New Roman"/>
          <w:noProof/>
          <w:snapToGrid/>
          <w:sz w:val="24"/>
          <w:lang w:val="en-GB"/>
        </w:rPr>
      </w:pPr>
      <w:r>
        <w:rPr>
          <w:rFonts w:ascii="Times New Roman" w:hAnsi="Times New Roman" w:cs="Times New Roman"/>
          <w:noProof/>
          <w:snapToGrid/>
          <w:sz w:val="24"/>
          <w:lang w:val="en-GB"/>
        </w:rPr>
        <w:br w:type="page"/>
      </w:r>
    </w:p>
    <w:p w14:paraId="18FB1ABF" w14:textId="77777777" w:rsidR="007B14E5" w:rsidRPr="00206C2D" w:rsidRDefault="007B14E5" w:rsidP="007B14E5">
      <w:pPr>
        <w:shd w:val="clear" w:color="auto" w:fill="FFFFFF"/>
        <w:spacing w:line="0" w:lineRule="auto"/>
        <w:jc w:val="left"/>
        <w:rPr>
          <w:rFonts w:ascii="Times New Roman" w:hAnsi="Times New Roman" w:cs="Times New Roman"/>
          <w:snapToGrid/>
          <w:color w:val="000000"/>
          <w:sz w:val="24"/>
          <w:lang w:val="en-GB"/>
        </w:rPr>
      </w:pPr>
      <w:r w:rsidRPr="00206C2D">
        <w:rPr>
          <w:rFonts w:ascii="Times New Roman" w:hAnsi="Times New Roman" w:cs="Times New Roman"/>
          <w:snapToGrid/>
          <w:color w:val="000000"/>
          <w:sz w:val="24"/>
          <w:lang w:val="en-GB"/>
        </w:rPr>
        <w:lastRenderedPageBreak/>
        <w:t xml:space="preserve">This article </w:t>
      </w:r>
      <w:proofErr w:type="gramStart"/>
      <w:r w:rsidRPr="00206C2D">
        <w:rPr>
          <w:rFonts w:ascii="Times New Roman" w:hAnsi="Times New Roman" w:cs="Times New Roman"/>
          <w:snapToGrid/>
          <w:color w:val="000000"/>
          <w:sz w:val="24"/>
          <w:lang w:val="en-GB"/>
        </w:rPr>
        <w:t>is protected</w:t>
      </w:r>
      <w:proofErr w:type="gramEnd"/>
      <w:r w:rsidRPr="00206C2D">
        <w:rPr>
          <w:rFonts w:ascii="Times New Roman" w:hAnsi="Times New Roman" w:cs="Times New Roman"/>
          <w:snapToGrid/>
          <w:color w:val="000000"/>
          <w:sz w:val="24"/>
          <w:lang w:val="en-GB"/>
        </w:rPr>
        <w:t xml:space="preserve"> by copyright. All rights reserved</w:t>
      </w:r>
    </w:p>
    <w:p w14:paraId="743DD292" w14:textId="77777777" w:rsidR="007B14E5" w:rsidRPr="00206C2D" w:rsidRDefault="007B14E5" w:rsidP="007B14E5">
      <w:pPr>
        <w:shd w:val="clear" w:color="auto" w:fill="FFFFFF"/>
        <w:spacing w:line="0" w:lineRule="auto"/>
        <w:jc w:val="left"/>
        <w:rPr>
          <w:rFonts w:ascii="Times New Roman" w:hAnsi="Times New Roman" w:cs="Times New Roman"/>
          <w:snapToGrid/>
          <w:color w:val="000000"/>
          <w:sz w:val="24"/>
          <w:lang w:val="en-GB"/>
        </w:rPr>
      </w:pPr>
      <w:r w:rsidRPr="00206C2D">
        <w:rPr>
          <w:rFonts w:ascii="Times New Roman" w:hAnsi="Times New Roman" w:cs="Times New Roman"/>
          <w:snapToGrid/>
          <w:color w:val="000000"/>
          <w:sz w:val="24"/>
          <w:lang w:val="en-GB"/>
        </w:rPr>
        <w:t xml:space="preserve">Tweetable abstract Repeated-measures polynomial and interval censored regression techniques </w:t>
      </w:r>
    </w:p>
    <w:p w14:paraId="35E1157D" w14:textId="058A4AC8" w:rsidR="00517C5D" w:rsidRPr="00206C2D" w:rsidRDefault="007B14E5" w:rsidP="007B14E5">
      <w:pPr>
        <w:shd w:val="clear" w:color="auto" w:fill="FFFFFF"/>
        <w:spacing w:line="0" w:lineRule="auto"/>
        <w:jc w:val="left"/>
        <w:rPr>
          <w:rFonts w:ascii="Times New Roman" w:hAnsi="Times New Roman" w:cs="Times New Roman"/>
          <w:snapToGrid/>
          <w:color w:val="000000"/>
          <w:sz w:val="24"/>
          <w:lang w:val="en-GB"/>
        </w:rPr>
      </w:pPr>
      <w:proofErr w:type="gramStart"/>
      <w:r w:rsidRPr="00206C2D">
        <w:rPr>
          <w:rFonts w:ascii="Times New Roman" w:hAnsi="Times New Roman" w:cs="Times New Roman"/>
          <w:snapToGrid/>
          <w:color w:val="000000"/>
          <w:sz w:val="24"/>
          <w:lang w:val="en-GB"/>
        </w:rPr>
        <w:t>are</w:t>
      </w:r>
      <w:proofErr w:type="gramEnd"/>
      <w:r w:rsidRPr="00206C2D">
        <w:rPr>
          <w:rFonts w:ascii="Times New Roman" w:hAnsi="Times New Roman" w:cs="Times New Roman"/>
          <w:snapToGrid/>
          <w:color w:val="000000"/>
          <w:sz w:val="24"/>
          <w:lang w:val="en-GB"/>
        </w:rPr>
        <w:t xml:space="preserve"> not appropriate to model first stage of labour</w:t>
      </w:r>
    </w:p>
    <w:p w14:paraId="349A4B0B" w14:textId="2C1D36C3" w:rsidR="00817B71" w:rsidRPr="00206C2D" w:rsidRDefault="00817B71" w:rsidP="004E06C5">
      <w:pPr>
        <w:pStyle w:val="Titre1"/>
        <w:spacing w:before="360" w:after="120" w:line="480" w:lineRule="auto"/>
        <w:ind w:left="0" w:firstLine="0"/>
        <w:rPr>
          <w:rFonts w:ascii="Times New Roman" w:eastAsia="Calibri" w:hAnsi="Times New Roman" w:cs="Times New Roman"/>
          <w:bCs w:val="0"/>
          <w:snapToGrid w:val="0"/>
          <w:color w:val="auto"/>
          <w:kern w:val="0"/>
          <w:sz w:val="24"/>
          <w:szCs w:val="24"/>
          <w:lang w:val="en-GB"/>
        </w:rPr>
      </w:pPr>
      <w:r w:rsidRPr="00206C2D">
        <w:rPr>
          <w:rFonts w:ascii="Times New Roman" w:eastAsia="Calibri" w:hAnsi="Times New Roman" w:cs="Times New Roman"/>
          <w:bCs w:val="0"/>
          <w:snapToGrid w:val="0"/>
          <w:color w:val="auto"/>
          <w:kern w:val="0"/>
          <w:sz w:val="24"/>
          <w:szCs w:val="24"/>
          <w:lang w:val="en-GB"/>
        </w:rPr>
        <w:t>Introduction</w:t>
      </w:r>
    </w:p>
    <w:p w14:paraId="3D1F39AB" w14:textId="55098CE1" w:rsidR="008926F9" w:rsidRPr="00206C2D" w:rsidRDefault="006D015D" w:rsidP="008926F9">
      <w:pPr>
        <w:spacing w:line="480" w:lineRule="auto"/>
        <w:jc w:val="left"/>
        <w:rPr>
          <w:rFonts w:ascii="Times New Roman" w:hAnsi="Times New Roman" w:cs="Times New Roman"/>
          <w:iCs/>
          <w:sz w:val="24"/>
          <w:lang w:val="en-GB"/>
        </w:rPr>
      </w:pPr>
      <w:r w:rsidRPr="00206C2D">
        <w:rPr>
          <w:rFonts w:ascii="Times New Roman" w:hAnsi="Times New Roman" w:cs="Times New Roman"/>
          <w:sz w:val="24"/>
          <w:lang w:val="en-GB"/>
        </w:rPr>
        <w:t>Data from previous coronavirus outbreaks in 2002 and 2013 showed that pregnancy was a risk factor for severe forms of associated respiratory diseases. More specifically, SARS-CoV-1 and MERS-</w:t>
      </w:r>
      <w:proofErr w:type="spellStart"/>
      <w:r w:rsidRPr="00206C2D">
        <w:rPr>
          <w:rFonts w:ascii="Times New Roman" w:hAnsi="Times New Roman" w:cs="Times New Roman"/>
          <w:sz w:val="24"/>
          <w:lang w:val="en-GB"/>
        </w:rPr>
        <w:t>CoV</w:t>
      </w:r>
      <w:proofErr w:type="spellEnd"/>
      <w:r w:rsidRPr="00206C2D">
        <w:rPr>
          <w:rFonts w:ascii="Times New Roman" w:hAnsi="Times New Roman" w:cs="Times New Roman"/>
          <w:sz w:val="24"/>
          <w:lang w:val="en-GB"/>
        </w:rPr>
        <w:t xml:space="preserve"> were associated with significant acute respiratory distress syndrome </w:t>
      </w:r>
      <w:r w:rsidRPr="00206C2D">
        <w:rPr>
          <w:rFonts w:ascii="Times New Roman" w:hAnsi="Times New Roman" w:cs="Times New Roman"/>
          <w:sz w:val="24"/>
          <w:lang w:val="en-GB"/>
        </w:rPr>
        <w:fldChar w:fldCharType="begin"/>
      </w:r>
      <w:r w:rsidRPr="00206C2D">
        <w:rPr>
          <w:rFonts w:ascii="Times New Roman" w:hAnsi="Times New Roman" w:cs="Times New Roman"/>
          <w:sz w:val="24"/>
          <w:lang w:val="en-GB"/>
        </w:rPr>
        <w:instrText xml:space="preserve"> ADDIN ZOTERO_ITEM CSL_CITATION {"citationID":"akhtl6kqs","properties":{"formattedCitation":"(1,2)","plainCitation":"(1,2)","noteIndex":0},"citationItems":[{"id":592,"uris":["http://zotero.org/groups/2542195/items/5IXSJGJH"],"uri":["http://zotero.org/groups/2542195/items/5IXSJGJH"],"itemData":{"id":592,"type":"article-journal","abstract":"Objective The purpose of this study was to summarize 3 recent high-profile infectious disease threats that have affected the United States: severe acute respiratory syndrome, West Nile virus, and anthrax. Study design A systematic review was conducted with the use of Medline searches, searches of the Centers for Disease Control and Prevention website, and review by experts at the Centers for Disease Control and Prevention. Results The 3 emerging infectious diseases pose very different threats: Severe acute respiratory syndrome is a newly identified pathogen that caused an international pandemic; the West Nile virus investigation involved an old pathogen that was identified in a new location; and the anthrax attacks involved the intentional introduction of a pathogen. Conclusion All 3 outbreaks highlight the importance of obstetrician-gynecologists keeping current with new information as it emerges. In this global environment, it is likely that novel disease threats will continue to emerge in the United States.","container-title":"American Journal of Obstetrics and Gynecology","DOI":"https://doi.org/10.1016/j.ajog.2005.06.062","ISSN":"0002-9378","issue":"6","page":"1546-1555","title":"Emerging infectious disease outbreaks: Old lessons and new challenges for obstetrician-gynecologists","volume":"194","author":[{"family":"Jamieson","given":"Denise J."},{"family":"Ellis","given":"Jane E."},{"family":"Jernigan","given":"Daniel B."},{"family":"Treadwell","given":"Tracee A."}],"issued":{"date-parts":[["2006",6,1]]}}},{"id":250,"uris":["http://zotero.org/users/7529252/items/QNW97GHH"],"uri":["http://zotero.org/users/7529252/items/QNW97GHH"],"itemData":{"id":250,"type":"article-journal","DOI":"10.3390","issue":"2","title":"Potential Maternal and Infant Outcomes from (Wuhan) Coronavirus 2019-nCoV Infecting Pregnant Women: Lessons from SARS, MERS, and Other Human Coronavirus Infections.","URL":"doi:/v12020194","volume":"12","author":[{"family":"Schwartz, D. A., &amp; Graham, A. L.","given":""}],"issued":{"date-parts":[["2020"]]}}}],"schema":"https://github.com/citation-style-language/schema/raw/master/csl-citation.json"} </w:instrText>
      </w:r>
      <w:r w:rsidRPr="00206C2D">
        <w:rPr>
          <w:rFonts w:ascii="Times New Roman" w:hAnsi="Times New Roman" w:cs="Times New Roman"/>
          <w:sz w:val="24"/>
          <w:lang w:val="en-GB"/>
        </w:rPr>
        <w:fldChar w:fldCharType="separate"/>
      </w:r>
      <w:r w:rsidRPr="00206C2D">
        <w:rPr>
          <w:rFonts w:ascii="Times New Roman" w:hAnsi="Times New Roman" w:cs="Times New Roman"/>
          <w:sz w:val="24"/>
          <w:lang w:val="en-GB"/>
        </w:rPr>
        <w:t>(1,2)</w:t>
      </w:r>
      <w:r w:rsidRPr="00206C2D">
        <w:rPr>
          <w:rFonts w:ascii="Times New Roman" w:hAnsi="Times New Roman" w:cs="Times New Roman"/>
          <w:sz w:val="24"/>
          <w:lang w:val="en-GB"/>
        </w:rPr>
        <w:fldChar w:fldCharType="end"/>
      </w:r>
      <w:r w:rsidRPr="00206C2D">
        <w:rPr>
          <w:rFonts w:ascii="Times New Roman" w:hAnsi="Times New Roman" w:cs="Times New Roman"/>
          <w:sz w:val="24"/>
          <w:lang w:val="en-GB"/>
        </w:rPr>
        <w:t xml:space="preserve">. This </w:t>
      </w:r>
      <w:r w:rsidR="00763489" w:rsidRPr="00206C2D">
        <w:rPr>
          <w:rFonts w:ascii="Times New Roman" w:hAnsi="Times New Roman" w:cs="Times New Roman"/>
          <w:sz w:val="24"/>
          <w:lang w:val="en-GB"/>
        </w:rPr>
        <w:t>fact</w:t>
      </w:r>
      <w:r w:rsidRPr="00206C2D">
        <w:rPr>
          <w:rFonts w:ascii="Times New Roman" w:hAnsi="Times New Roman" w:cs="Times New Roman"/>
          <w:sz w:val="24"/>
          <w:lang w:val="en-GB"/>
        </w:rPr>
        <w:t xml:space="preserve">, together with </w:t>
      </w:r>
      <w:r w:rsidRPr="00206C2D">
        <w:rPr>
          <w:rFonts w:ascii="Times New Roman" w:hAnsi="Times New Roman" w:cs="Times New Roman"/>
          <w:iCs/>
          <w:sz w:val="24"/>
          <w:lang w:val="en-GB"/>
        </w:rPr>
        <w:t xml:space="preserve">recommendations of learned societies </w:t>
      </w:r>
      <w:r w:rsidRPr="00206C2D">
        <w:rPr>
          <w:rFonts w:ascii="Times New Roman" w:hAnsi="Times New Roman" w:cs="Times New Roman"/>
          <w:iCs/>
          <w:sz w:val="24"/>
          <w:lang w:val="en-GB"/>
        </w:rPr>
        <w:fldChar w:fldCharType="begin"/>
      </w:r>
      <w:r w:rsidRPr="00206C2D">
        <w:rPr>
          <w:rFonts w:ascii="Times New Roman" w:hAnsi="Times New Roman" w:cs="Times New Roman"/>
          <w:iCs/>
          <w:sz w:val="24"/>
          <w:lang w:val="en-GB"/>
        </w:rPr>
        <w:instrText xml:space="preserve"> ADDIN ZOTERO_ITEM CSL_CITATION {"citationID":"a1kksm3fj5m","properties":{"formattedCitation":"(3,4)","plainCitation":"(3,4)","noteIndex":0},"citationItems":[{"id":483,"uris":["http://zotero.org/users/7529252/items/HFIFF5RM"],"uri":["http://zotero.org/users/7529252/items/HFIFF5RM"],"itemData":{"id":483,"type":"article-journal","abstract":"Résumé Un nouveau coronavirus (SARS-CoV-2) mis en évidence en fin d’année 2019 en Chine se diffuse à travers tous les continents. Le plus souvent à l’origine d’un syndrome infectieux sans gravité, associant à différents degrés des symptômes bénins (fièvre, toux, myalgies, céphalées et éventuels troubles digestifs) le SARS-Covid-2 peut être à l’origine de pathologies pulmonaires graves et parfois de décès. Les données sur les conséquences pendant la grossesse sont limitées. Les premières données chinoises publiées semblent montrer que les symptômes chez la femme enceinte sont les mêmes que ceux de la population générale. mais il y a un risque qu'il y ai plus de formes graves. Il n’y a pas de cas de transmission maternofœtale intra utérine mais des cas de nouveau-nés infectés précocement font penser qu’il pourrait y avoir transmission verticale per-partum ou néonatale. Une prématurité induite et des cas de détresses respiratoires chez les nouveau-nés de mères infectées ont été décrits. La grossesse est connue comme une période plus à risque pour les conséquences des infections respiratoires, comme pour la grippe, il parait donc important de dépister le Covid-19 en présence de symptômes et de surveiller de façon rapprochée les femmes enceintes infectées. Dans ce contexte d’épidémie de SARS-Covid-2, les sociétés savantes de gynécologie-obstétrique, d’infectiologie et de néonatalogie ont proposé un protocole français de prise en charge des cas possibles et avérés de SARS-Covid-2 chez la femme enceinte. Ces propositions peuvent évoluer de façon quotidienne avec l’avancée de l’épidémie et des connaissances chez la femme enceinte. A new coronavirus (SARS-CoV-2) highlighted at the end of 2019 in China is spreading across all continents. Most often at the origin of a mild infectious syndrome, associating mild symptoms (fever, cough, myalgia, headache and possible digestive disorders) to different degrees, SARS-Covid-2 can cause serious pulmonary pathologies and sometimes death. Data on the consequences during pregnancy are limited. The first Chinese data published seem to show that the symptoms in pregnant women are the same as those of the general population. There are no cases of intrauterine maternal-fetal transmission, but cases of newborns infected early suggest that there could be vertical perpartum or neonatal transmission. Induced prematurity and cases of respiratory distress in newborns of infected mothers have been described. Pregnancy is known as a period at higher risk for the consequences of respiratory infections, as for influenza, so it seems important to screen for Covid-19 in the presence of symptoms and to monitor closely pregnant women. In this context of the SARS-Covid-2 epidemic, the societies of gynecology-obstetrics, infectious diseases and neonatalogy have proposed a French protocol for the management of possible and proven cases of SARS-Covid-2 in pregnant women. These proposals may evolve on a daily basis with the advancement of the epidemic and knowledge in pregnant women. Subsequently, an in-depth analysis of cases in pregnant women will be necessary in order to improve knowledge on the subject.","container-title":"Gynécologie Obstétrique Fertilité &amp; Sénologie","DOI":"https://doi.org/10.1016/j.gofs.2020.03.014","ISSN":"2468-7189","issue":"5","page":"436-443","title":"Infection par le SARS-CoV-2 chez les femmes enceintes : état des connaissances et proposition de prise en charge par CNGOF","volume":"48","author":[{"family":"Peyronnet","given":"V."},{"family":"Sibiude","given":"J."},{"family":"Deruelle","given":"P."},{"family":"Huissoud","given":"C."},{"family":"Lescure","given":"X."},{"family":"Lucet","given":"J. C."},{"family":"Mandelbrot","given":"L."},{"family":"Nisand","given":"I."},{"family":"Vayssière","given":"C."},{"family":"Yazpandanah","given":"Y."},{"family":"Luton","given":"D."},{"family":"Picone","given":"O."}],"issued":{"date-parts":[["2020",5,1]]}}},{"id":704,"uris":["http://zotero.org/users/7529252/items/8RF2M3WY"],"uri":["http://zotero.org/users/7529252/items/8RF2M3WY"],"itemData":{"id":704,"type":"article-journal","abstract":"The current outbreak of the novel 2019 coronavirus disease (COVID-19) started in China in December 2019 and has since spread to several other countries. On March 25, 2020, a total of 375,498 cases had been confirmed globally with 2,201 cases in Brazil, showing the urgency of reacting to this international public health emergency. While in most cases, mild symptoms are observed, in some cases the infection leads to serious pulmonary disease. As a result, the possible consequences of the COVID-19 outbreak for pregnant women and its potential effects on the management of assisted reproductive treatments, demand attention. In this review, we summarize the latest research progress related to COVID-19 epidemiology and the reported data of pregnant women, and discuss the current evidence of COVID-19 infections during pregnancy and its potential consequences for assisted reproductive treatments. Reported data suggest that symptoms in pregnant women are similar to those in other people, and that there is no evidence for higher maternal or fetal risks. However, considering the initial data and lack of comprehensive knowledge on the pathogenesis of SARS-CoV-2 during pregnancy, human reproduction societies have recommended postponing the embryo transfers and do not initiate new treatment cycles. New evidence must be considered carefully in order to adjust these recommendations accordingly at any time and to guide assisted reproductive treatments.","container-title":"JBRA Assisted Reproduction","DOI":"10.5935/1518-0557.20200030","ISSN":"1517-5693","issue":"2","journalAbbreviation":"JBRA Assist Reprod","note":"PMID: 32301600\nPMCID: PMC7169922","page":"219-225","source":"PubMed Central","title":"A review of initial data on pregnancy during the COVID-19 outbreak: implications for assisted reproductive treatments","title-short":"A review of initial data on pregnancy during the COVID-19 outbreak","volume":"24","author":[{"family":"Monteleone","given":"Pedro AA"},{"family":"Nakano","given":"Mayra"},{"family":"Lazar","given":"Victor"},{"family":"Gomes","given":"Alecsandra P"},{"family":"Martin","given":"Hamilton","non-dropping-particle":"de"},{"family":"Bonetti","given":"Tatiana CS"}],"issued":{"date-parts":[["2020"]]}}}],"schema":"https://github.com/citation-style-language/schema/raw/master/csl-citation.json"} </w:instrText>
      </w:r>
      <w:r w:rsidRPr="00206C2D">
        <w:rPr>
          <w:rFonts w:ascii="Times New Roman" w:hAnsi="Times New Roman" w:cs="Times New Roman"/>
          <w:iCs/>
          <w:sz w:val="24"/>
          <w:lang w:val="en-GB"/>
        </w:rPr>
        <w:fldChar w:fldCharType="separate"/>
      </w:r>
      <w:r w:rsidRPr="00206C2D">
        <w:rPr>
          <w:rFonts w:ascii="Times New Roman" w:hAnsi="Times New Roman" w:cs="Times New Roman"/>
          <w:sz w:val="24"/>
          <w:lang w:val="en-GB"/>
        </w:rPr>
        <w:t>(3,4)</w:t>
      </w:r>
      <w:r w:rsidRPr="00206C2D">
        <w:rPr>
          <w:rFonts w:ascii="Times New Roman" w:hAnsi="Times New Roman" w:cs="Times New Roman"/>
          <w:iCs/>
          <w:sz w:val="24"/>
          <w:lang w:val="en-GB"/>
        </w:rPr>
        <w:fldChar w:fldCharType="end"/>
      </w:r>
      <w:r w:rsidRPr="00206C2D">
        <w:rPr>
          <w:rFonts w:ascii="Times New Roman" w:hAnsi="Times New Roman" w:cs="Times New Roman"/>
          <w:sz w:val="24"/>
          <w:lang w:val="en-GB"/>
        </w:rPr>
        <w:t xml:space="preserve">, prompted several countries, including France, to declare in March/April 2020 that pregnant women should be considered a population at greater risk of severe forms of </w:t>
      </w:r>
      <w:r w:rsidR="00D21926" w:rsidRPr="00206C2D">
        <w:rPr>
          <w:rFonts w:ascii="Times New Roman" w:hAnsi="Times New Roman" w:cs="Times New Roman"/>
          <w:sz w:val="24"/>
          <w:lang w:val="en-GB"/>
        </w:rPr>
        <w:t>COVID-19</w:t>
      </w:r>
      <w:r w:rsidRPr="00206C2D">
        <w:rPr>
          <w:rFonts w:ascii="Times New Roman" w:hAnsi="Times New Roman" w:cs="Times New Roman"/>
          <w:sz w:val="24"/>
          <w:lang w:val="en-GB"/>
        </w:rPr>
        <w:t xml:space="preserve">, the disease caused by SARS-CoV-2 </w:t>
      </w:r>
      <w:r w:rsidRPr="00206C2D">
        <w:rPr>
          <w:rFonts w:ascii="Times New Roman" w:hAnsi="Times New Roman" w:cs="Times New Roman"/>
          <w:sz w:val="24"/>
          <w:lang w:val="en-GB"/>
        </w:rPr>
        <w:fldChar w:fldCharType="begin"/>
      </w:r>
      <w:r w:rsidRPr="00206C2D">
        <w:rPr>
          <w:rFonts w:ascii="Times New Roman" w:hAnsi="Times New Roman" w:cs="Times New Roman"/>
          <w:sz w:val="24"/>
          <w:lang w:val="en-GB"/>
        </w:rPr>
        <w:instrText xml:space="preserve"> ADDIN ZOTERO_ITEM CSL_CITATION {"citationID":"a1ge0dj37s0","properties":{"formattedCitation":"(5\\uc0\\u8211{}9)","plainCitation":"(5–9)","noteIndex":0},"citationItems":[{"id":411,"uris":["http://zotero.org/users/7529252/items/5GKY6F64"],"uri":["http://zotero.org/users/7529252/items/5GKY6F64"],"itemData":{"id":411,"type":"article-journal","title":"Covid-19 and pregnancy","author":[{"family":"Centers for Disease Control and Prevention","given":""}],"issued":{"date-parts":[["2020"]]}}},{"id":260,"uris":["http://zotero.org/users/7529252/items/TTNPCG8Z"],"uri":["http://zotero.org/users/7529252/items/TTNPCG8Z"],"itemData":{"id":260,"type":"article","title":"Actualisation de l’avis relatif aux personnes à risque de forme grave de Covid-19 et aux mesures barrières spécifiques à ces publics","URL":"https://www.hcsp.fr/explore.cgi/avisrapportsdomaine?clefr=807","author":[{"family":"Haut Conseil de la santé publique (HCSP)","given":""}],"issued":{"date-parts":[["2020",4,20]]}}},{"id":650,"uris":["http://zotero.org/groups/2542195/items/JXZXXC6W"],"uri":["http://zotero.org/groups/2542195/items/JXZXXC6W"],"itemData":{"id":650,"type":"article-journal","title":"Coronavirus disease (covid-19)pregnancy, childbirth and caring for newborns: advice for mothers during covid-19","author":[{"family":"Public Health Agency of Canada","given":""}],"issued":{"date-parts":[["2020"]]}}},{"id":495,"uris":["http://zotero.org/users/7529252/items/QY47JPDI"],"uri":["http://zotero.org/users/7529252/items/QY47JPDI"],"itemData":{"id":495,"type":"webpage","title":"Guidance on social distancing for everyone in the UK","author":[{"family":"Public Health England (PHE)","given":""}],"issued":{"date-parts":[["2020"]]}}},{"id":255,"uris":["http://zotero.org/users/7529252/items/L4SRGPS9"],"uri":["http://zotero.org/users/7529252/items/L4SRGPS9"],"itemData":{"id":255,"type":"webpage","title":"Coronavirus: People at especially high risk","URL":"https://www.bag.admin.ch/bag/en/home/krankheiten/ausbrueche-epidemien-pandemien/aktuelle-ausbrueche-epidemien/novel-cov/krankheit-symptome-behandlung-ursprung/besonders-gefaehrdete-menschen.html"}}],"schema":"https://github.com/citation-style-language/schema/raw/master/csl-citation.json"} </w:instrText>
      </w:r>
      <w:r w:rsidRPr="00206C2D">
        <w:rPr>
          <w:rFonts w:ascii="Times New Roman" w:hAnsi="Times New Roman" w:cs="Times New Roman"/>
          <w:sz w:val="24"/>
          <w:lang w:val="en-GB"/>
        </w:rPr>
        <w:fldChar w:fldCharType="separate"/>
      </w:r>
      <w:r w:rsidRPr="00206C2D">
        <w:rPr>
          <w:rFonts w:ascii="Times New Roman" w:hAnsi="Times New Roman" w:cs="Times New Roman"/>
          <w:sz w:val="24"/>
          <w:lang w:val="en-GB"/>
        </w:rPr>
        <w:t>(5–9)</w:t>
      </w:r>
      <w:r w:rsidRPr="00206C2D">
        <w:rPr>
          <w:rFonts w:ascii="Times New Roman" w:hAnsi="Times New Roman" w:cs="Times New Roman"/>
          <w:sz w:val="24"/>
          <w:lang w:val="en-GB"/>
        </w:rPr>
        <w:fldChar w:fldCharType="end"/>
      </w:r>
      <w:r w:rsidRPr="00206C2D">
        <w:rPr>
          <w:rFonts w:ascii="Times New Roman" w:hAnsi="Times New Roman" w:cs="Times New Roman"/>
          <w:sz w:val="24"/>
          <w:lang w:val="en-GB"/>
        </w:rPr>
        <w:t>. I</w:t>
      </w:r>
      <w:r w:rsidRPr="00206C2D">
        <w:rPr>
          <w:rFonts w:ascii="Times New Roman" w:hAnsi="Times New Roman" w:cs="Times New Roman"/>
          <w:iCs/>
          <w:sz w:val="24"/>
          <w:lang w:val="en-GB"/>
        </w:rPr>
        <w:t>n the absence of vaccines and effective pharmaceutical treatments at that time</w:t>
      </w:r>
      <w:r w:rsidRPr="00206C2D">
        <w:rPr>
          <w:rFonts w:ascii="Times New Roman" w:hAnsi="Times New Roman" w:cs="Times New Roman"/>
          <w:sz w:val="24"/>
          <w:lang w:val="en-GB"/>
        </w:rPr>
        <w:t xml:space="preserve">, most governments decided to reduce the spread of the virus by implementing strict lockdowns of their entire population for several months. </w:t>
      </w:r>
      <w:r w:rsidR="008926F9" w:rsidRPr="00206C2D">
        <w:rPr>
          <w:rFonts w:ascii="Times New Roman" w:hAnsi="Times New Roman" w:cs="Times New Roman"/>
          <w:sz w:val="24"/>
          <w:lang w:val="en-GB"/>
        </w:rPr>
        <w:t xml:space="preserve">These actions </w:t>
      </w:r>
      <w:r w:rsidR="00751A07">
        <w:rPr>
          <w:rFonts w:ascii="Times New Roman" w:hAnsi="Times New Roman" w:cs="Times New Roman"/>
          <w:sz w:val="24"/>
          <w:lang w:val="en-GB"/>
        </w:rPr>
        <w:t>together with</w:t>
      </w:r>
      <w:r w:rsidR="004D5FE8">
        <w:rPr>
          <w:rFonts w:ascii="Times New Roman" w:hAnsi="Times New Roman" w:cs="Times New Roman"/>
          <w:sz w:val="24"/>
          <w:lang w:val="en-GB"/>
        </w:rPr>
        <w:t xml:space="preserve"> to the increased influx of patients suffering from COVID-19 </w:t>
      </w:r>
      <w:r w:rsidR="008926F9" w:rsidRPr="00206C2D">
        <w:rPr>
          <w:rFonts w:ascii="Times New Roman" w:hAnsi="Times New Roman" w:cs="Times New Roman"/>
          <w:sz w:val="24"/>
          <w:lang w:val="en-GB"/>
        </w:rPr>
        <w:t xml:space="preserve">brought about major changes in the organisation of health systems </w:t>
      </w:r>
      <w:r w:rsidR="008926F9" w:rsidRPr="00206C2D">
        <w:rPr>
          <w:rFonts w:ascii="Times New Roman" w:hAnsi="Times New Roman" w:cs="Times New Roman"/>
          <w:iCs/>
          <w:sz w:val="24"/>
          <w:lang w:val="en-GB"/>
        </w:rPr>
        <w:fldChar w:fldCharType="begin"/>
      </w:r>
      <w:r w:rsidR="007B574F" w:rsidRPr="00206C2D">
        <w:rPr>
          <w:rFonts w:ascii="Times New Roman" w:hAnsi="Times New Roman" w:cs="Times New Roman"/>
          <w:iCs/>
          <w:sz w:val="24"/>
          <w:lang w:val="en-GB"/>
        </w:rPr>
        <w:instrText xml:space="preserve"> ADDIN ZOTERO_ITEM CSL_CITATION {"citationID":"drpoEeUL","properties":{"formattedCitation":"(10,11)","plainCitation":"(10,11)","noteIndex":0},"citationItems":[{"id":787,"uris":["http://zotero.org/users/7529252/items/FGQRS38S"],"uri":["http://zotero.org/users/7529252/items/FGQRS38S"],"itemData":{"id":787,"type":"report","event-place":"Washington","publisher-place":"Washington","title":"COVID-19 Obstetric Preparedness Manual","URL":"https://www.acog.org/-/media/project/acog/acogorg/files/pdfs/education/covid-19-obstetric-preparedness-manual.pdf","author":[{"family":"The American College of Obstetricians and Gynecologists","given":""}],"issued":{"date-parts":[["2020",4,20]]}}},{"id":788,"uris":["http://zotero.org/users/7529252/items/ERYUJC66"],"uri":["http://zotero.org/users/7529252/items/ERYUJC66"],"itemData":{"id":788,"type":"report","event-place":"London","publisher-place":"London","title":"Guidance for antenatal and postnatal services in the evolving coronavirus (COVID-19) pandemic.","author":[{"family":"Royal College of Obstetricians and Gynaecologists, Royal College of Midwives.","given":""}],"issued":{"date-parts":[["2020",4,17]]}}}],"schema":"https://github.com/citation-style-language/schema/raw/master/csl-citation.json"} </w:instrText>
      </w:r>
      <w:r w:rsidR="008926F9" w:rsidRPr="00206C2D">
        <w:rPr>
          <w:rFonts w:ascii="Times New Roman" w:hAnsi="Times New Roman" w:cs="Times New Roman"/>
          <w:iCs/>
          <w:sz w:val="24"/>
          <w:lang w:val="en-GB"/>
        </w:rPr>
        <w:fldChar w:fldCharType="separate"/>
      </w:r>
      <w:r w:rsidR="007B574F" w:rsidRPr="00206C2D">
        <w:rPr>
          <w:rFonts w:ascii="Times New Roman" w:hAnsi="Times New Roman" w:cs="Times New Roman"/>
          <w:sz w:val="24"/>
          <w:lang w:val="en-GB"/>
        </w:rPr>
        <w:t>(10,11)</w:t>
      </w:r>
      <w:r w:rsidR="008926F9" w:rsidRPr="00206C2D">
        <w:rPr>
          <w:rFonts w:ascii="Times New Roman" w:hAnsi="Times New Roman" w:cs="Times New Roman"/>
          <w:iCs/>
          <w:sz w:val="24"/>
          <w:lang w:val="en-GB"/>
        </w:rPr>
        <w:fldChar w:fldCharType="end"/>
      </w:r>
      <w:r w:rsidR="004D5FE8">
        <w:rPr>
          <w:rFonts w:ascii="Times New Roman" w:hAnsi="Times New Roman" w:cs="Times New Roman"/>
          <w:iCs/>
          <w:sz w:val="24"/>
          <w:lang w:val="en-GB"/>
        </w:rPr>
        <w:t>, including</w:t>
      </w:r>
      <w:r w:rsidR="00B904BD">
        <w:rPr>
          <w:rFonts w:ascii="Times New Roman" w:hAnsi="Times New Roman" w:cs="Times New Roman"/>
          <w:iCs/>
          <w:sz w:val="24"/>
          <w:lang w:val="en-GB"/>
        </w:rPr>
        <w:t xml:space="preserve"> the organisation of</w:t>
      </w:r>
      <w:r w:rsidR="00E75BDC">
        <w:rPr>
          <w:rFonts w:ascii="Times New Roman" w:hAnsi="Times New Roman" w:cs="Times New Roman"/>
          <w:iCs/>
          <w:sz w:val="24"/>
          <w:lang w:val="en-GB"/>
        </w:rPr>
        <w:t xml:space="preserve"> </w:t>
      </w:r>
      <w:r w:rsidR="00B904BD">
        <w:rPr>
          <w:rFonts w:ascii="Times New Roman" w:hAnsi="Times New Roman" w:cs="Times New Roman"/>
          <w:iCs/>
          <w:sz w:val="24"/>
          <w:lang w:val="en-GB"/>
        </w:rPr>
        <w:t xml:space="preserve">hospital </w:t>
      </w:r>
      <w:r w:rsidR="00335D7A">
        <w:rPr>
          <w:rFonts w:ascii="Times New Roman" w:hAnsi="Times New Roman" w:cs="Times New Roman"/>
          <w:iCs/>
          <w:sz w:val="24"/>
          <w:lang w:val="en-GB"/>
        </w:rPr>
        <w:t xml:space="preserve">gynaecological </w:t>
      </w:r>
      <w:r w:rsidR="00B904BD">
        <w:rPr>
          <w:rFonts w:ascii="Times New Roman" w:hAnsi="Times New Roman" w:cs="Times New Roman"/>
          <w:iCs/>
          <w:sz w:val="24"/>
          <w:lang w:val="en-GB"/>
        </w:rPr>
        <w:t>departments</w:t>
      </w:r>
      <w:r w:rsidR="00E75BDC">
        <w:rPr>
          <w:rFonts w:ascii="Times New Roman" w:hAnsi="Times New Roman" w:cs="Times New Roman"/>
          <w:iCs/>
          <w:sz w:val="24"/>
          <w:lang w:val="en-GB"/>
        </w:rPr>
        <w:t xml:space="preserve"> </w:t>
      </w:r>
      <w:r w:rsidR="004D5FE8">
        <w:rPr>
          <w:rFonts w:ascii="Times New Roman" w:hAnsi="Times New Roman" w:cs="Times New Roman"/>
          <w:iCs/>
          <w:sz w:val="24"/>
          <w:lang w:val="en-GB"/>
        </w:rPr>
        <w:t xml:space="preserve"> </w:t>
      </w:r>
      <w:r w:rsidR="008926F9" w:rsidRPr="00206C2D">
        <w:rPr>
          <w:rFonts w:ascii="Times New Roman" w:hAnsi="Times New Roman" w:cs="Times New Roman"/>
          <w:iCs/>
          <w:sz w:val="24"/>
          <w:lang w:val="en-GB"/>
        </w:rPr>
        <w:t>(10–12). In the U</w:t>
      </w:r>
      <w:r w:rsidR="0038708E">
        <w:rPr>
          <w:rFonts w:ascii="Times New Roman" w:hAnsi="Times New Roman" w:cs="Times New Roman"/>
          <w:iCs/>
          <w:sz w:val="24"/>
          <w:lang w:val="en-GB"/>
        </w:rPr>
        <w:t xml:space="preserve">nited </w:t>
      </w:r>
      <w:r w:rsidR="008926F9" w:rsidRPr="00206C2D">
        <w:rPr>
          <w:rFonts w:ascii="Times New Roman" w:hAnsi="Times New Roman" w:cs="Times New Roman"/>
          <w:iCs/>
          <w:sz w:val="24"/>
          <w:lang w:val="en-GB"/>
        </w:rPr>
        <w:t>S</w:t>
      </w:r>
      <w:r w:rsidR="0038708E">
        <w:rPr>
          <w:rFonts w:ascii="Times New Roman" w:hAnsi="Times New Roman" w:cs="Times New Roman"/>
          <w:iCs/>
          <w:sz w:val="24"/>
          <w:lang w:val="en-GB"/>
        </w:rPr>
        <w:t>tates (</w:t>
      </w:r>
      <w:proofErr w:type="gramStart"/>
      <w:r w:rsidR="0038708E">
        <w:rPr>
          <w:rFonts w:ascii="Times New Roman" w:hAnsi="Times New Roman" w:cs="Times New Roman"/>
          <w:iCs/>
          <w:sz w:val="24"/>
          <w:lang w:val="en-GB"/>
        </w:rPr>
        <w:t>U.S.)</w:t>
      </w:r>
      <w:proofErr w:type="gramEnd"/>
      <w:r w:rsidR="008926F9" w:rsidRPr="00206C2D">
        <w:rPr>
          <w:rFonts w:ascii="Times New Roman" w:hAnsi="Times New Roman" w:cs="Times New Roman"/>
          <w:iCs/>
          <w:sz w:val="24"/>
          <w:lang w:val="en-GB"/>
        </w:rPr>
        <w:t xml:space="preserve"> a longitudinal study reported a decrease of 20% in on-site abortion during the first trimester of pregnancy between February and June 2020. In addition, a decrease in on-site consultations for abortion follow-up was observed, prompting an increase in teleconsultations and medical abortion at home </w:t>
      </w:r>
      <w:r w:rsidR="008926F9" w:rsidRPr="00206C2D">
        <w:rPr>
          <w:rFonts w:ascii="Times New Roman" w:hAnsi="Times New Roman" w:cs="Times New Roman"/>
          <w:iCs/>
          <w:sz w:val="24"/>
          <w:lang w:val="en-GB"/>
        </w:rPr>
        <w:fldChar w:fldCharType="begin"/>
      </w:r>
      <w:r w:rsidR="007B574F" w:rsidRPr="00206C2D">
        <w:rPr>
          <w:rFonts w:ascii="Times New Roman" w:hAnsi="Times New Roman" w:cs="Times New Roman"/>
          <w:iCs/>
          <w:sz w:val="24"/>
          <w:lang w:val="en-GB"/>
        </w:rPr>
        <w:instrText xml:space="preserve"> ADDIN ZOTERO_ITEM CSL_CITATION {"citationID":"xBGMxmHB","properties":{"formattedCitation":"(12)","plainCitation":"(12)","noteIndex":0},"citationItems":[{"id":776,"uris":["http://zotero.org/users/7529252/items/4EMMKYQD"],"uri":["http://zotero.org/users/7529252/items/4EMMKYQD"],"itemData":{"id":776,"type":"article-journal","abstract":"Objectives\nTo document medication abortion clinical practice changes adopted by providers in response to the COVID-19 pandemic.\nStudy design\nLongitudinal descriptive study, comprised of three online surveys conducted between April-December, 2020. We recruited sites from email lists of national abortion and family planning organizations.\nResults\nSeventy-four sites opted to participate. We analyzed 55/74 sites (74%) that provided medication abortion and completed all three surveys. The total number of abortion encounters reported by the sites remained consistent throughout the study period, though medication abortion encounters increased while first-trimester aspiration abortion encounters decreased. In response to the COVID-19 pandemic, sites reduced the number of in-person visits associated with medication abortion and confirmation of successful termination. In February 2020, considered pre-pandemic, 39/55 sites (71%) required two or more patient visits for a medication abortion. By April 2020, 19/55 sites (35%) reported reducing the total number of in-person visits associated with a medication abortion. As of October 2020, 37 sites indicated newly adopting a practice of offering medication abortion follow-up with no in-person visits.\nConclusions\nSites quickly adopted protocols incorporating practices that are well-supported in the literature, including forgoing Rh-testing and pre-abortion ultrasound in some circumstances and relying on patient report of symptoms or home pregnancy tests to confirm successful completion of medication abortion. Importantly, these practices reduce face-to-face interactions and the opportunity for virus transmission. Sustaining these changes even after the public health crisis is over may increase patient access to abortion, and these impacts should be evaluated in future research.\nImplications statement\nMedication abortion serves a critical function in maintaining access to abortion when there are limitations to in-person clinic visits. Sites throughout the country successfully and quickly adopted protocols that reduced visits associated with the abortion, reducing in-person screenings, relying on telehealth, and implementing remote follow-up.","container-title":"Contraception","DOI":"10.1016/j.contraception.2021.04.010","ISSN":"0010-7824","journalAbbreviation":"Contraception","language":"en","source":"ScienceDirect","title":"Changes to medication abortion clinical practices in response to the COVID-19 pandemic","URL":"https://www.sciencedirect.com/science/article/pii/S0010782421001153","author":[{"family":"Tschann","given":"Mary"},{"family":"Ly","given":"Elizabeth S."},{"family":"Hilliard","given":"Sara"},{"family":"Lange","given":"Hannah L. H."}],"accessed":{"date-parts":[["2021",4,26]]},"issued":{"date-parts":[["2021",4,21]]}}}],"schema":"https://github.com/citation-style-language/schema/raw/master/csl-citation.json"} </w:instrText>
      </w:r>
      <w:r w:rsidR="008926F9" w:rsidRPr="00206C2D">
        <w:rPr>
          <w:rFonts w:ascii="Times New Roman" w:hAnsi="Times New Roman" w:cs="Times New Roman"/>
          <w:iCs/>
          <w:sz w:val="24"/>
          <w:lang w:val="en-GB"/>
        </w:rPr>
        <w:fldChar w:fldCharType="separate"/>
      </w:r>
      <w:r w:rsidR="007B574F" w:rsidRPr="00206C2D">
        <w:rPr>
          <w:rFonts w:ascii="Times New Roman" w:hAnsi="Times New Roman" w:cs="Times New Roman"/>
          <w:sz w:val="24"/>
          <w:lang w:val="en-GB"/>
        </w:rPr>
        <w:t>(12)</w:t>
      </w:r>
      <w:r w:rsidR="008926F9" w:rsidRPr="00206C2D">
        <w:rPr>
          <w:rFonts w:ascii="Times New Roman" w:hAnsi="Times New Roman" w:cs="Times New Roman"/>
          <w:iCs/>
          <w:sz w:val="24"/>
          <w:lang w:val="en-GB"/>
        </w:rPr>
        <w:fldChar w:fldCharType="end"/>
      </w:r>
      <w:r w:rsidR="008926F9" w:rsidRPr="00206C2D">
        <w:rPr>
          <w:rFonts w:ascii="Times New Roman" w:hAnsi="Times New Roman" w:cs="Times New Roman"/>
          <w:iCs/>
          <w:sz w:val="24"/>
          <w:lang w:val="en-GB"/>
        </w:rPr>
        <w:t>.</w:t>
      </w:r>
      <w:r w:rsidR="0038708E">
        <w:rPr>
          <w:rFonts w:ascii="Times New Roman" w:hAnsi="Times New Roman" w:cs="Times New Roman"/>
          <w:iCs/>
          <w:sz w:val="24"/>
          <w:lang w:val="en-GB"/>
        </w:rPr>
        <w:t xml:space="preserve"> </w:t>
      </w:r>
      <w:r w:rsidR="00E75BDC">
        <w:rPr>
          <w:rFonts w:ascii="Times New Roman" w:hAnsi="Times New Roman" w:cs="Times New Roman"/>
          <w:iCs/>
          <w:sz w:val="24"/>
          <w:lang w:val="en-GB"/>
        </w:rPr>
        <w:t xml:space="preserve">Another U.S. study, </w:t>
      </w:r>
      <w:r w:rsidR="0038708E" w:rsidRPr="00267F17">
        <w:rPr>
          <w:rFonts w:ascii="Times New Roman" w:hAnsi="Times New Roman" w:cs="Times New Roman"/>
          <w:iCs/>
          <w:sz w:val="24"/>
          <w:lang w:val="en-GB"/>
        </w:rPr>
        <w:t xml:space="preserve">conducted between mid-March and mid-May 2020 showed that nearly one-third of pregnancy </w:t>
      </w:r>
      <w:r w:rsidR="00C06F09">
        <w:rPr>
          <w:rFonts w:ascii="Times New Roman" w:hAnsi="Times New Roman" w:cs="Times New Roman"/>
          <w:iCs/>
          <w:sz w:val="24"/>
          <w:lang w:val="en-GB"/>
        </w:rPr>
        <w:t>monitoring</w:t>
      </w:r>
      <w:r w:rsidR="0038708E" w:rsidRPr="00267F17">
        <w:rPr>
          <w:rFonts w:ascii="Times New Roman" w:hAnsi="Times New Roman" w:cs="Times New Roman"/>
          <w:iCs/>
          <w:sz w:val="24"/>
          <w:lang w:val="en-GB"/>
        </w:rPr>
        <w:t xml:space="preserve"> visits were modified, cancelled or rescheduled</w:t>
      </w:r>
      <w:r w:rsidR="0038708E">
        <w:rPr>
          <w:rFonts w:ascii="Times New Roman" w:hAnsi="Times New Roman" w:cs="Times New Roman"/>
          <w:iCs/>
          <w:sz w:val="24"/>
          <w:lang w:val="en-GB"/>
        </w:rPr>
        <w:t xml:space="preserve"> </w:t>
      </w:r>
      <w:r w:rsidR="0038708E" w:rsidRPr="00267F17">
        <w:rPr>
          <w:rFonts w:ascii="Times New Roman" w:hAnsi="Times New Roman" w:cs="Times New Roman"/>
          <w:iCs/>
          <w:sz w:val="24"/>
          <w:lang w:val="en-GB"/>
        </w:rPr>
        <w:fldChar w:fldCharType="begin"/>
      </w:r>
      <w:r w:rsidR="009F580C">
        <w:rPr>
          <w:rFonts w:ascii="Times New Roman" w:hAnsi="Times New Roman" w:cs="Times New Roman"/>
          <w:iCs/>
          <w:sz w:val="24"/>
          <w:lang w:val="en-GB"/>
        </w:rPr>
        <w:instrText xml:space="preserve"> ADDIN ZOTERO_ITEM CSL_CITATION {"citationID":"gdfM524w","properties":{"formattedCitation":"(13)","plainCitation":"(13)","noteIndex":0},"citationItems":[{"id":730,"uris":["http://zotero.org/users/7529252/items/SPSG6F7N"],"uri":["http://zotero.org/users/7529252/items/SPSG6F7N"],"itemData":{"id":730,"type":"article-journal","abstract":"The experience of pregnant and postpartum patients continues to evolve during the COVID-19 pandemic. Limited clinical data and the unknown nature of the virus' impact and transmission routes have forced constant changes to traditional care delivery. Dependence on telehealth technology such as telephonic and videoconferencing has surged, and patients' willingness to visit traditional health care facilities has plummeted. We set out to create an ongoing surveillance system to monitor changes to prenatal and obstetric care and the patient experience during the COVID-19 pandemic.","container-title":"Journal of Patient Experience","DOI":"10.1177/2374373520964045","ISSN":"2374-3735","issue":"5","journalAbbreviation":"J Patient Exp","language":"eng","note":"PMID: 33294594\nPMCID: PMC7705828","page":"653-656","source":"PubMed","title":"Patient Experience of Obstetric Care During the COVID-19 Pandemic: Preliminary Results From a Recurring National Survey","title-short":"Patient Experience of Obstetric Care During the COVID-19 Pandemic","volume":"7","author":[{"family":"Bradley","given":"Dani"},{"family":"Blaine","given":"Arianna"},{"family":"Shah","given":"Neel"},{"family":"Mehrotra","given":"Ateev"},{"family":"Gupta","given":"Rahul"},{"family":"Wolfberg","given":"Adam"}],"issued":{"date-parts":[["2020",10]]}}}],"schema":"https://github.com/citation-style-language/schema/raw/master/csl-citation.json"} </w:instrText>
      </w:r>
      <w:r w:rsidR="0038708E" w:rsidRPr="00267F17">
        <w:rPr>
          <w:rFonts w:ascii="Times New Roman" w:hAnsi="Times New Roman" w:cs="Times New Roman"/>
          <w:iCs/>
          <w:sz w:val="24"/>
          <w:lang w:val="en-GB"/>
        </w:rPr>
        <w:fldChar w:fldCharType="separate"/>
      </w:r>
      <w:r w:rsidR="009F580C" w:rsidRPr="00EA7956">
        <w:rPr>
          <w:rFonts w:ascii="Times New Roman" w:hAnsi="Times New Roman" w:cs="Times New Roman"/>
          <w:sz w:val="24"/>
          <w:lang w:val="en-US"/>
        </w:rPr>
        <w:t>(13)</w:t>
      </w:r>
      <w:r w:rsidR="0038708E" w:rsidRPr="00267F17">
        <w:rPr>
          <w:rFonts w:ascii="Times New Roman" w:hAnsi="Times New Roman" w:cs="Times New Roman"/>
          <w:iCs/>
          <w:sz w:val="24"/>
          <w:lang w:val="en-GB"/>
        </w:rPr>
        <w:fldChar w:fldCharType="end"/>
      </w:r>
      <w:r w:rsidR="0038708E" w:rsidRPr="00267F17">
        <w:rPr>
          <w:rFonts w:ascii="Times New Roman" w:hAnsi="Times New Roman" w:cs="Times New Roman"/>
          <w:iCs/>
          <w:sz w:val="24"/>
          <w:lang w:val="en-GB"/>
        </w:rPr>
        <w:t>.</w:t>
      </w:r>
      <w:r w:rsidR="008926F9" w:rsidRPr="00206C2D">
        <w:rPr>
          <w:rFonts w:ascii="Times New Roman" w:hAnsi="Times New Roman" w:cs="Times New Roman"/>
          <w:iCs/>
          <w:sz w:val="24"/>
          <w:lang w:val="en-GB"/>
        </w:rPr>
        <w:t xml:space="preserve"> In France, a</w:t>
      </w:r>
      <w:r w:rsidR="008926F9" w:rsidRPr="00206C2D">
        <w:rPr>
          <w:rFonts w:ascii="Times New Roman" w:hAnsi="Times New Roman" w:cs="Times New Roman"/>
          <w:sz w:val="24"/>
          <w:lang w:val="en-GB"/>
        </w:rPr>
        <w:t xml:space="preserve"> longitudinal study on the </w:t>
      </w:r>
      <w:r w:rsidR="008926F9" w:rsidRPr="00206C2D">
        <w:rPr>
          <w:rStyle w:val="jlqj4b"/>
          <w:rFonts w:ascii="Times New Roman" w:hAnsi="Times New Roman" w:cs="Times New Roman"/>
          <w:sz w:val="24"/>
          <w:lang w:val="en-GB"/>
        </w:rPr>
        <w:t xml:space="preserve">surgical management of gynaecological cancers </w:t>
      </w:r>
      <w:r w:rsidR="008926F9" w:rsidRPr="00206C2D">
        <w:rPr>
          <w:rFonts w:ascii="Times New Roman" w:hAnsi="Times New Roman" w:cs="Times New Roman"/>
          <w:sz w:val="24"/>
          <w:lang w:val="en-GB"/>
        </w:rPr>
        <w:t xml:space="preserve">reported a change in medical management for 27% of </w:t>
      </w:r>
      <w:r w:rsidR="00E75BDC">
        <w:rPr>
          <w:rFonts w:ascii="Times New Roman" w:hAnsi="Times New Roman" w:cs="Times New Roman"/>
          <w:sz w:val="24"/>
          <w:lang w:val="en-GB"/>
        </w:rPr>
        <w:t xml:space="preserve">its </w:t>
      </w:r>
      <w:r w:rsidR="008926F9" w:rsidRPr="00206C2D">
        <w:rPr>
          <w:rFonts w:ascii="Times New Roman" w:hAnsi="Times New Roman" w:cs="Times New Roman"/>
          <w:sz w:val="24"/>
          <w:lang w:val="en-GB"/>
        </w:rPr>
        <w:t xml:space="preserve">participants, including 23.2% for whom surgery was either postponed or cancelled due to the influx of patients </w:t>
      </w:r>
      <w:r w:rsidR="00E75BDC">
        <w:rPr>
          <w:rFonts w:ascii="Times New Roman" w:hAnsi="Times New Roman" w:cs="Times New Roman"/>
          <w:sz w:val="24"/>
          <w:lang w:val="en-GB"/>
        </w:rPr>
        <w:t xml:space="preserve">infected with </w:t>
      </w:r>
      <w:r w:rsidR="008926F9" w:rsidRPr="00206C2D">
        <w:rPr>
          <w:rFonts w:ascii="Times New Roman" w:hAnsi="Times New Roman" w:cs="Times New Roman"/>
          <w:sz w:val="24"/>
          <w:lang w:val="en-GB"/>
        </w:rPr>
        <w:t xml:space="preserve">SARS-CoV-2 during the first lockdown </w:t>
      </w:r>
      <w:r w:rsidR="008926F9" w:rsidRPr="00206C2D">
        <w:rPr>
          <w:rFonts w:ascii="Times New Roman" w:hAnsi="Times New Roman" w:cs="Times New Roman"/>
          <w:sz w:val="24"/>
          <w:lang w:val="en-GB"/>
        </w:rPr>
        <w:fldChar w:fldCharType="begin"/>
      </w:r>
      <w:r w:rsidR="007B574F" w:rsidRPr="00206C2D">
        <w:rPr>
          <w:rFonts w:ascii="Times New Roman" w:hAnsi="Times New Roman" w:cs="Times New Roman"/>
          <w:sz w:val="24"/>
          <w:lang w:val="en-GB"/>
        </w:rPr>
        <w:instrText xml:space="preserve"> ADDIN ZOTERO_ITEM CSL_CITATION {"citationID":"bJUpRXgx","properties":{"formattedCitation":"(14)","plainCitation":"(14)","dontUpdate":true,"noteIndex":0},"citationItems":[{"id":740,"uris":["http://zotero.org/users/7529252/items/GJ2MCIJE"],"uri":["http://zotero.org/users/7529252/items/GJ2MCIJE"],"itemData":{"id":740,"type":"article-journal","abstract":"INTRODUCTION: The coronavirus SARS-CoV-2 (COVID-19) pandemic has put tremendous pressure on the French healthcare system. Almost all hospital departments have had to profoundly modify their activity to cope with the crisis. In this context, the surgical management of cancers has been a topic of debate as care strategies were tailored to avoid any delay in treatment that could be detrimental to patient wellbeing while being careful not to overload intensive care units. The primary objective of this study was to observe changes in the surgical management of pelvic cancers during the COVID-19 pandemic in France.\nMATERIAL AND METHODS: This study analyzed data from the prospective multi-center cohort study conducted by the French Society for Pelvic and Gynecological Surgery (SCGP) with methodological support from the French (FRANCOGYN) Group. All members of the SCGP received by e-mail a link allowing them to include patients who were scheduled to undergo gynecological carcinologic surgery between March 16th 2020 and May 11th 2020. Demographic data, the characteristics of cancers and the impact of the crisis in terms of changes to the usual recommended coarse of care were collected.\nRESULTS: A total of 181 patients with a median age 63 years were included in the cohort. In total, 31 patients had cervical cancer, 76 patients had endometrial cancer, 52 patients had ovarian or tubal cancer, 5 patients had a borderline tumor of the ovary, and 17 patients had vulvar cancer. During the study period, the care strategy was changed for 49 (27%) patients with postponed for 35 (19.3%) patients, and canceled for 7 (3.9%) patients. Surgical treatment was maintained for 139 (76.8%) patients. Management with neoadjuvant chemotherapy was offered to 19 (10,5%) patients and a change in surgical choice was made for 5 (2,8%) patients. In total, 8 (4,4%) patients tested positive for COVID-19. Data also shows a greater number of therapeutic changes in cases of ovarian cancer as well as a cancelation of a lumbo-aortic lymphadenectomy in one patient with cervical cancer. Hospital consultants estimated a direct detrimental impact of the COVID-19 pandemic for 39 patients, representing 22% of gynecological cancers.\nCONCLUSION: This study provided observational data of the impact of the COVID-19 health crisis on the surgical management of gynecological cancers.","container-title":"Journal of Gynecology Obstetrics and Human Reproduction","DOI":"10.1016/j.jogoh.2021.102133","ISSN":"2468-7847","issue":"8","journalAbbreviation":"J Gynecol Obstet Hum Reprod","language":"eng","note":"PMID: 33789183\nPMCID: PMC8004475","page":"102133","source":"PubMed","title":"The impact of the COVID-19 coronavirus pandemic on the surgical management of gynecological cancers: Analysis of the multicenter database of the French SCGP and the FRANCOGYN group","title-short":"The impact of the COVID-19 coronavirus pandemic on the surgical management of gynecological cancers","volume":"50","author":[{"family":"Jouen","given":"Théo"},{"family":"Gauthier","given":"Tristan"},{"family":"Azais","given":"Henri"},{"family":"Bendifallah","given":"Sofiane"},{"family":"Chauvet","given":"Pauline"},{"family":"Fernandez","given":"Herve"},{"family":"Kerbage","given":"Yohan"},{"family":"Lavoue","given":"Vincent"},{"family":"Lecointre","given":"Lise"},{"family":"Mimoun","given":"Camille"},{"family":"Ouldamer","given":"Lobna"},{"family":"Seidler","given":"Stéphanie"},{"family":"Siffert","given":"Marc"},{"family":"Vallin","given":"Anne-Lyse"},{"family":"Spiers","given":"Andrew"},{"family":"Descamps","given":"Philippe"},{"family":"Lacorre","given":"Aymeline"},{"family":"Guillaume","given":"Legendre"}],"issued":{"date-parts":[["2021",3,28]]}}}],"schema":"https://github.com/citation-style-language/schema/raw/master/csl-citation.json"} </w:instrText>
      </w:r>
      <w:r w:rsidR="008926F9" w:rsidRPr="00206C2D">
        <w:rPr>
          <w:rFonts w:ascii="Times New Roman" w:hAnsi="Times New Roman" w:cs="Times New Roman"/>
          <w:sz w:val="24"/>
          <w:lang w:val="en-GB"/>
        </w:rPr>
        <w:fldChar w:fldCharType="separate"/>
      </w:r>
      <w:r w:rsidR="008926F9" w:rsidRPr="00206C2D">
        <w:rPr>
          <w:rFonts w:ascii="Times New Roman" w:hAnsi="Times New Roman" w:cs="Times New Roman"/>
          <w:sz w:val="24"/>
          <w:lang w:val="en-GB"/>
        </w:rPr>
        <w:t>(14)</w:t>
      </w:r>
      <w:r w:rsidR="008926F9" w:rsidRPr="00206C2D">
        <w:rPr>
          <w:rFonts w:ascii="Times New Roman" w:hAnsi="Times New Roman" w:cs="Times New Roman"/>
          <w:sz w:val="24"/>
          <w:lang w:val="en-GB"/>
        </w:rPr>
        <w:fldChar w:fldCharType="end"/>
      </w:r>
      <w:r w:rsidR="00E75BDC">
        <w:rPr>
          <w:rFonts w:ascii="Times New Roman" w:hAnsi="Times New Roman" w:cs="Times New Roman"/>
          <w:sz w:val="24"/>
          <w:lang w:val="en-GB"/>
        </w:rPr>
        <w:t xml:space="preserve">, </w:t>
      </w:r>
      <w:r w:rsidR="00735D6A" w:rsidRPr="00206C2D">
        <w:rPr>
          <w:rFonts w:ascii="Times New Roman" w:hAnsi="Times New Roman" w:cs="Times New Roman"/>
          <w:sz w:val="24"/>
          <w:lang w:val="en-GB"/>
        </w:rPr>
        <w:t xml:space="preserve">which </w:t>
      </w:r>
      <w:r w:rsidR="00735D6A" w:rsidRPr="00206C2D">
        <w:rPr>
          <w:rFonts w:ascii="Times New Roman" w:hAnsi="Times New Roman" w:cs="Times New Roman"/>
          <w:iCs/>
          <w:sz w:val="24"/>
          <w:lang w:val="en-GB"/>
        </w:rPr>
        <w:t xml:space="preserve"> </w:t>
      </w:r>
      <w:r w:rsidR="008926F9" w:rsidRPr="00206C2D">
        <w:rPr>
          <w:rFonts w:ascii="Times New Roman" w:hAnsi="Times New Roman" w:cs="Times New Roman"/>
          <w:sz w:val="24"/>
          <w:lang w:val="en-GB"/>
        </w:rPr>
        <w:t>took place between 17 March and 11 May 2020.</w:t>
      </w:r>
    </w:p>
    <w:p w14:paraId="59BA6ACD" w14:textId="7442E194" w:rsidR="002F1158" w:rsidRPr="00206C2D" w:rsidRDefault="003F6726" w:rsidP="007F0807">
      <w:pPr>
        <w:spacing w:line="480" w:lineRule="auto"/>
        <w:jc w:val="left"/>
        <w:rPr>
          <w:rFonts w:ascii="Times New Roman" w:hAnsi="Times New Roman" w:cs="Times New Roman"/>
          <w:sz w:val="24"/>
          <w:lang w:val="en-GB"/>
        </w:rPr>
      </w:pPr>
      <w:r>
        <w:rPr>
          <w:rFonts w:ascii="Times New Roman" w:hAnsi="Times New Roman" w:cs="Times New Roman"/>
          <w:iCs/>
          <w:sz w:val="24"/>
          <w:lang w:val="en-GB"/>
        </w:rPr>
        <w:t xml:space="preserve">With regard to pregnancy, monitoring consultations </w:t>
      </w:r>
      <w:r w:rsidR="009402FD" w:rsidRPr="00206C2D">
        <w:rPr>
          <w:rFonts w:ascii="Times New Roman" w:hAnsi="Times New Roman" w:cs="Times New Roman"/>
          <w:iCs/>
          <w:sz w:val="24"/>
          <w:lang w:val="en-GB"/>
        </w:rPr>
        <w:t xml:space="preserve">were initially </w:t>
      </w:r>
      <w:r w:rsidR="001F38DA">
        <w:rPr>
          <w:rFonts w:ascii="Times New Roman" w:hAnsi="Times New Roman" w:cs="Times New Roman"/>
          <w:iCs/>
          <w:sz w:val="24"/>
          <w:lang w:val="en-GB"/>
        </w:rPr>
        <w:t>deprogramm</w:t>
      </w:r>
      <w:r w:rsidR="009402FD" w:rsidRPr="00206C2D">
        <w:rPr>
          <w:rFonts w:ascii="Times New Roman" w:hAnsi="Times New Roman" w:cs="Times New Roman"/>
          <w:iCs/>
          <w:sz w:val="24"/>
          <w:lang w:val="en-GB"/>
        </w:rPr>
        <w:t xml:space="preserve">ed </w:t>
      </w:r>
      <w:r w:rsidR="007F0807" w:rsidRPr="00206C2D">
        <w:rPr>
          <w:rFonts w:ascii="Times New Roman" w:hAnsi="Times New Roman" w:cs="Times New Roman"/>
          <w:iCs/>
          <w:sz w:val="24"/>
          <w:lang w:val="en-GB"/>
        </w:rPr>
        <w:t xml:space="preserve">by </w:t>
      </w:r>
      <w:r>
        <w:rPr>
          <w:rFonts w:ascii="Times New Roman" w:hAnsi="Times New Roman" w:cs="Times New Roman"/>
          <w:iCs/>
          <w:sz w:val="24"/>
          <w:lang w:val="en-GB"/>
        </w:rPr>
        <w:t xml:space="preserve">French </w:t>
      </w:r>
      <w:r w:rsidR="007F0807" w:rsidRPr="00206C2D">
        <w:rPr>
          <w:rFonts w:ascii="Times New Roman" w:hAnsi="Times New Roman" w:cs="Times New Roman"/>
          <w:iCs/>
          <w:sz w:val="24"/>
          <w:lang w:val="en-GB"/>
        </w:rPr>
        <w:t xml:space="preserve">health professionals </w:t>
      </w:r>
      <w:r w:rsidR="009402FD" w:rsidRPr="00206C2D">
        <w:rPr>
          <w:rFonts w:ascii="Times New Roman" w:hAnsi="Times New Roman" w:cs="Times New Roman"/>
          <w:iCs/>
          <w:sz w:val="24"/>
          <w:lang w:val="en-GB"/>
        </w:rPr>
        <w:t xml:space="preserve">before </w:t>
      </w:r>
      <w:r w:rsidR="00415DF9" w:rsidRPr="00206C2D">
        <w:rPr>
          <w:rFonts w:ascii="Times New Roman" w:hAnsi="Times New Roman" w:cs="Times New Roman"/>
          <w:iCs/>
          <w:sz w:val="24"/>
          <w:lang w:val="en-GB"/>
        </w:rPr>
        <w:t xml:space="preserve">official guidelines </w:t>
      </w:r>
      <w:r w:rsidR="009402FD" w:rsidRPr="00206C2D">
        <w:rPr>
          <w:rFonts w:ascii="Times New Roman" w:hAnsi="Times New Roman" w:cs="Times New Roman"/>
          <w:iCs/>
          <w:sz w:val="24"/>
          <w:lang w:val="en-GB"/>
        </w:rPr>
        <w:t>recommend</w:t>
      </w:r>
      <w:r w:rsidR="00415DF9" w:rsidRPr="00206C2D">
        <w:rPr>
          <w:rFonts w:ascii="Times New Roman" w:hAnsi="Times New Roman" w:cs="Times New Roman"/>
          <w:iCs/>
          <w:sz w:val="24"/>
          <w:lang w:val="en-GB"/>
        </w:rPr>
        <w:t xml:space="preserve">ed that follow-up be </w:t>
      </w:r>
      <w:r w:rsidR="009402FD" w:rsidRPr="00206C2D">
        <w:rPr>
          <w:rFonts w:ascii="Times New Roman" w:hAnsi="Times New Roman" w:cs="Times New Roman"/>
          <w:iCs/>
          <w:sz w:val="24"/>
          <w:lang w:val="en-GB"/>
        </w:rPr>
        <w:t>maintain</w:t>
      </w:r>
      <w:r w:rsidR="00415DF9" w:rsidRPr="00206C2D">
        <w:rPr>
          <w:rFonts w:ascii="Times New Roman" w:hAnsi="Times New Roman" w:cs="Times New Roman"/>
          <w:iCs/>
          <w:sz w:val="24"/>
          <w:lang w:val="en-GB"/>
        </w:rPr>
        <w:t>ed</w:t>
      </w:r>
      <w:r w:rsidR="009402FD" w:rsidRPr="00206C2D">
        <w:rPr>
          <w:rFonts w:ascii="Times New Roman" w:hAnsi="Times New Roman" w:cs="Times New Roman"/>
          <w:iCs/>
          <w:sz w:val="24"/>
          <w:lang w:val="en-GB"/>
        </w:rPr>
        <w:t xml:space="preserve"> and reorganise</w:t>
      </w:r>
      <w:r w:rsidR="00415DF9" w:rsidRPr="00206C2D">
        <w:rPr>
          <w:rFonts w:ascii="Times New Roman" w:hAnsi="Times New Roman" w:cs="Times New Roman"/>
          <w:iCs/>
          <w:sz w:val="24"/>
          <w:lang w:val="en-GB"/>
        </w:rPr>
        <w:t>d</w:t>
      </w:r>
      <w:r w:rsidR="009402FD" w:rsidRPr="00206C2D">
        <w:rPr>
          <w:rFonts w:ascii="Times New Roman" w:hAnsi="Times New Roman" w:cs="Times New Roman"/>
          <w:iCs/>
          <w:sz w:val="24"/>
          <w:lang w:val="en-GB"/>
        </w:rPr>
        <w:t xml:space="preserve"> </w:t>
      </w:r>
      <w:r w:rsidR="009402FD" w:rsidRPr="00206C2D">
        <w:rPr>
          <w:rFonts w:ascii="Times New Roman" w:hAnsi="Times New Roman" w:cs="Times New Roman"/>
          <w:iCs/>
          <w:sz w:val="24"/>
          <w:lang w:val="en-GB"/>
        </w:rPr>
        <w:fldChar w:fldCharType="begin"/>
      </w:r>
      <w:r w:rsidR="009F580C">
        <w:rPr>
          <w:rFonts w:ascii="Times New Roman" w:hAnsi="Times New Roman" w:cs="Times New Roman"/>
          <w:iCs/>
          <w:sz w:val="24"/>
          <w:lang w:val="en-GB"/>
        </w:rPr>
        <w:instrText xml:space="preserve"> ADDIN ZOTERO_ITEM CSL_CITATION {"citationID":"MXwBD7PR","properties":{"formattedCitation":"(15,16)","plainCitation":"(15,16)","noteIndex":0},"citationItems":[{"id":10,"uris":["http://zotero.org/groups/2542195/items/N2Q5XY54"],"uri":["http://zotero.org/groups/2542195/items/N2Q5XY54"],"itemData":{"id":10,"type":"article-journal","abstract":"Objective\nTo describe the course over time of severe acute respiratory syndrome coronavirus 2 (SARS-CoV-2) infection in French women from the beginning of the pandemic until mid-April, the risk profile of women with respiratory complications, and short-term pregnancy outcomes.\nMethods\nWe collected a case series of pregnant women with COVID-19 in a research network of 33 French maternity units between March 1 and April 14, 2020. All cases of SARS-CoV-2 infection confirmed by a positive result on real-time reverse transcriptase polymerase chain reaction tests of a nasal sample and/or diagnosed by a computed tomography chest scan were included and analyzed. The primary outcome measures were COVID-19 requiring oxygen (oxygen therapy or noninvasive ventilation) and critical COVID-19 (requiring invasive mechanical ventilation or extracorporeal membrane oxygenation, ECMO). Demographic data, baseline comorbidities, and pregnancy outcomes were also collected.\nResults\nActive cases of COVID-19 increased exponentially during March 1–31, 2020; the numbers fell during April 1–14, after lockdown was imposed on March 17. The shape of the curve of active critical COVID-19 mirrored that of all active cases. By April 14, among the 617 pregnant women with COVID-19, 93 women (15.1 %; 95 %CI 12.3–18.1) had required oxygen therapy and 35 others (5.7 %; 95 %CI 4.0–7.8) had had a critical form of COVID-19. The severity of the disease was associated with age older than 35 years and obesity, as well as preexisting diabetes, previous preeclampsia, and gestational hypertension or preeclampsia. One woman with critical COVID-19 died (0.2 %; 95 %CI 0−0.9). Among the women who gave birth, rates of preterm birth in women with non-severe, oxygen-requiring, and critical COVID-19 were 13/123 (10.6 %), 14/29 (48.3 %), and 23/29 (79.3 %) before 37 weeks and 3/123 (2.4 %), 4/29 (13.8 %), and 14/29 (48.3 %) before 32 weeks, respectively. One neonate (0.5 %; 95 %CI 0.01–2.9) in the critical group died from prematurity.\nConclusion\nCOVID-19 can be responsible for significant rates of severe acute, potentially deadly, respiratory distress syndromes. The most vulnerable pregnant women, those with comorbidities, may benefit particularly from prevention measures such as a lockdown.","container-title":"Journal of Gynecology Obstetrics and Human Reproduction","DOI":"10.1016/j.jogoh.2020.101826","ISSN":"2468-7847","journalAbbreviation":"Journal of Gynecology Obstetrics and Human Reproduction","page":"101826","title":"A snapshot of the Covid-19 pandemic among pregnant women in France","author":[{"family":"Kayem","given":"Gilles"},{"family":"Lecarpentier","given":"Edouard"},{"family":"Deruelle","given":"Philippe"},{"family":"Bretelle","given":"Florence"},{"family":"Azria","given":"Elie"},{"family":"Blanc","given":"Julie"},{"family":"Bohec","given":"Caroline"},{"family":"Bornes","given":"Marie"},{"family":"Ceccaldi","given":"Pierre-François"},{"family":"Chalet","given":"Yasmine"},{"family":"Chauleur","given":"Céline"},{"family":"Cordier","given":"Anne-Gael"},{"family":"Desbrière","given":"Raoul"},{"family":"Doret","given":"Muriel"},{"family":"Dreyfus","given":"Michel"},{"family":"Driessen","given":"Marine"},{"family":"Fermaut","given":"Marion"},{"family":"Gallot","given":"Denis"},{"family":"Garabédian","given":"Charles"},{"family":"Huissoud","given":"Cyril"},{"family":"Luton","given":"Dominique"},{"family":"Morel","given":"Olivier"},{"family":"Perrotin","given":"Franck"},{"family":"Picone","given":"Olivier"},{"family":"Rozenberg","given":"Patrick"},{"family":"Sentilhes","given":"Loïc"},{"family":"Sroussi","given":"Jeremy"},{"family":"Vayssière","given":"Christophe"},{"family":"Verspyck","given":"Eric"},{"family":"Vivanti","given":"Alexandre J."},{"family":"Winer","given":"Norbert"},{"family":"Alessandrini","given":"Vivien"},{"family":"Schmitz","given":"Thomas"}],"issued":{"date-parts":[["2020",6,4]]}}},{"id":735,"uris":["http://zotero.org/users/7529252/items/HEUYPXYM"],"uri":["http://zotero.org/users/7529252/items/HEUYPXYM"],"itemData":{"id":735,"type":"article-journal","abstract":"Guideline: Coronavirus (COVID-19) Infection in pregnancy\nPublished by the Royal College of Obstetricians and Gynaecologists (RCOG), with input from the Royal College of Midwives, the Royal College of Paediatrics and Child Health (RCPH), the Royal College of Anaesthetists, and the Obstetric Anaesthetists’ Association.\nThis summary is based on version 8 of the guideline, published on 17 April 2020 (https://www.rcog.org.uk/globalassets/documents/guidelines/2020-04-17-coronavirus-covid-19-infection-in-pregnancy.pdf)","container-title":"BMJ","DOI":"10.1136/bmj.m1672","ISSN":"1756-1833","journalAbbreviation":"BMJ","language":"en","note":"PMID: 32366505","page":"m1672","source":"www.bmj.com","title":"Covid-19 and pregnancy","volume":"369","author":[{"family":"Group","given":"British Medical Journal Publishing"}],"issued":{"date-parts":[["2020",5,4]]}}}],"schema":"https://github.com/citation-style-language/schema/raw/master/csl-citation.json"} </w:instrText>
      </w:r>
      <w:r w:rsidR="009402FD" w:rsidRPr="00206C2D">
        <w:rPr>
          <w:rFonts w:ascii="Times New Roman" w:hAnsi="Times New Roman" w:cs="Times New Roman"/>
          <w:iCs/>
          <w:sz w:val="24"/>
          <w:lang w:val="en-GB"/>
        </w:rPr>
        <w:fldChar w:fldCharType="separate"/>
      </w:r>
      <w:r w:rsidR="009F580C" w:rsidRPr="009F580C">
        <w:rPr>
          <w:rFonts w:ascii="Times New Roman" w:hAnsi="Times New Roman" w:cs="Times New Roman"/>
          <w:sz w:val="24"/>
          <w:lang w:val="en-GB"/>
        </w:rPr>
        <w:t>(15,16)</w:t>
      </w:r>
      <w:r w:rsidR="009402FD" w:rsidRPr="00206C2D">
        <w:rPr>
          <w:rFonts w:ascii="Times New Roman" w:hAnsi="Times New Roman" w:cs="Times New Roman"/>
          <w:iCs/>
          <w:sz w:val="24"/>
          <w:lang w:val="en-GB"/>
        </w:rPr>
        <w:fldChar w:fldCharType="end"/>
      </w:r>
      <w:r w:rsidR="009402FD" w:rsidRPr="00206C2D">
        <w:rPr>
          <w:rFonts w:ascii="Times New Roman" w:hAnsi="Times New Roman" w:cs="Times New Roman"/>
          <w:iCs/>
          <w:sz w:val="24"/>
          <w:lang w:val="en-GB"/>
        </w:rPr>
        <w:t xml:space="preserve">. </w:t>
      </w:r>
      <w:r w:rsidR="00A961AF" w:rsidRPr="00206C2D">
        <w:rPr>
          <w:rFonts w:ascii="Times New Roman" w:hAnsi="Times New Roman" w:cs="Times New Roman"/>
          <w:iCs/>
          <w:sz w:val="24"/>
          <w:lang w:val="en-GB"/>
        </w:rPr>
        <w:t>T</w:t>
      </w:r>
      <w:r w:rsidR="002F1158" w:rsidRPr="00206C2D">
        <w:rPr>
          <w:rFonts w:ascii="Times New Roman" w:hAnsi="Times New Roman" w:cs="Times New Roman"/>
          <w:sz w:val="24"/>
          <w:lang w:val="en-GB"/>
        </w:rPr>
        <w:t>he French healthcare system adapted very quickly</w:t>
      </w:r>
      <w:r w:rsidR="007A464A" w:rsidRPr="00206C2D">
        <w:rPr>
          <w:rFonts w:ascii="Times New Roman" w:hAnsi="Times New Roman" w:cs="Times New Roman"/>
          <w:sz w:val="24"/>
          <w:lang w:val="en-GB"/>
        </w:rPr>
        <w:t xml:space="preserve"> to the crisis</w:t>
      </w:r>
      <w:r w:rsidR="002F1158" w:rsidRPr="00206C2D">
        <w:rPr>
          <w:rFonts w:ascii="Times New Roman" w:hAnsi="Times New Roman" w:cs="Times New Roman"/>
          <w:sz w:val="24"/>
          <w:lang w:val="en-GB"/>
        </w:rPr>
        <w:t xml:space="preserve">, offering </w:t>
      </w:r>
      <w:r w:rsidR="007A464A" w:rsidRPr="00206C2D">
        <w:rPr>
          <w:rFonts w:ascii="Times New Roman" w:hAnsi="Times New Roman" w:cs="Times New Roman"/>
          <w:sz w:val="24"/>
          <w:lang w:val="en-GB"/>
        </w:rPr>
        <w:t xml:space="preserve">100% reimbursed tailored teleconsultation </w:t>
      </w:r>
      <w:r w:rsidR="00E75BDC">
        <w:rPr>
          <w:rFonts w:ascii="Times New Roman" w:hAnsi="Times New Roman" w:cs="Times New Roman"/>
          <w:sz w:val="24"/>
          <w:lang w:val="en-GB"/>
        </w:rPr>
        <w:t>(</w:t>
      </w:r>
      <w:r w:rsidR="007A464A" w:rsidRPr="00206C2D">
        <w:rPr>
          <w:rFonts w:ascii="Times New Roman" w:hAnsi="Times New Roman" w:cs="Times New Roman"/>
          <w:sz w:val="24"/>
          <w:lang w:val="en-GB"/>
        </w:rPr>
        <w:t>video and telephone-based consultations</w:t>
      </w:r>
      <w:r w:rsidR="00E75BDC">
        <w:rPr>
          <w:rFonts w:ascii="Times New Roman" w:hAnsi="Times New Roman" w:cs="Times New Roman"/>
          <w:sz w:val="24"/>
          <w:lang w:val="en-GB"/>
        </w:rPr>
        <w:t>)</w:t>
      </w:r>
      <w:r w:rsidR="007A464A" w:rsidRPr="00206C2D">
        <w:rPr>
          <w:rFonts w:ascii="Times New Roman" w:hAnsi="Times New Roman" w:cs="Times New Roman"/>
          <w:sz w:val="24"/>
          <w:lang w:val="en-GB"/>
        </w:rPr>
        <w:t xml:space="preserve"> to </w:t>
      </w:r>
      <w:r w:rsidR="00DC26EE" w:rsidRPr="00206C2D">
        <w:rPr>
          <w:rFonts w:ascii="Times New Roman" w:hAnsi="Times New Roman" w:cs="Times New Roman"/>
          <w:sz w:val="24"/>
          <w:lang w:val="en-GB"/>
        </w:rPr>
        <w:t>pregnan</w:t>
      </w:r>
      <w:r w:rsidR="007A464A" w:rsidRPr="00206C2D">
        <w:rPr>
          <w:rFonts w:ascii="Times New Roman" w:hAnsi="Times New Roman" w:cs="Times New Roman"/>
          <w:sz w:val="24"/>
          <w:lang w:val="en-GB"/>
        </w:rPr>
        <w:t>t women</w:t>
      </w:r>
      <w:r w:rsidR="002F1158" w:rsidRPr="00206C2D">
        <w:rPr>
          <w:rFonts w:ascii="Times New Roman" w:hAnsi="Times New Roman" w:cs="Times New Roman"/>
          <w:sz w:val="24"/>
          <w:lang w:val="en-GB"/>
        </w:rPr>
        <w:t xml:space="preserve"> </w:t>
      </w:r>
      <w:r w:rsidR="002F1158"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kzBeULtK","properties":{"formattedCitation":"(21)","plainCitation":"(21)","dontUpdate":true,"noteIndex":0},"citationItems":[{"id":"pV5YJDjP/AoqPAMkC","uris":["http://zotero.org/users/local/lCdcGPlO/items/PP37EDHT"],"uri":["http://zotero.org/users/local/lCdcGPlO/items/PP37EDHT"],"itemData":{"id":35,"type":"legislation","title":"Code de la santé publique - Article R6123-50, décret n°2010-344 du 31 mars 201-art181. 1 avril 2010  mars 2010","container-title":"Code de la santé publique","volume":"R6123-50","accessed":{"date-parts":[["2014",12,30]]}}}],"schema":"https://github.com/citation-style-language/schema/raw/master/csl-citation.json"} </w:instrText>
      </w:r>
      <w:r w:rsidR="002F1158" w:rsidRPr="00206C2D">
        <w:rPr>
          <w:rFonts w:ascii="Times New Roman" w:hAnsi="Times New Roman" w:cs="Times New Roman"/>
          <w:sz w:val="24"/>
          <w:lang w:val="en-GB"/>
        </w:rPr>
        <w:fldChar w:fldCharType="separate"/>
      </w:r>
      <w:r w:rsidR="002F1158" w:rsidRPr="00206C2D">
        <w:rPr>
          <w:rFonts w:ascii="Times New Roman" w:hAnsi="Times New Roman" w:cs="Times New Roman"/>
          <w:sz w:val="24"/>
          <w:lang w:val="en-GB"/>
        </w:rPr>
        <w:t>(21)</w:t>
      </w:r>
      <w:r w:rsidR="002F1158" w:rsidRPr="00206C2D">
        <w:rPr>
          <w:rFonts w:ascii="Times New Roman" w:hAnsi="Times New Roman" w:cs="Times New Roman"/>
          <w:sz w:val="24"/>
          <w:lang w:val="en-GB"/>
        </w:rPr>
        <w:fldChar w:fldCharType="end"/>
      </w:r>
      <w:r w:rsidR="002F1158" w:rsidRPr="00206C2D">
        <w:rPr>
          <w:rFonts w:ascii="Times New Roman" w:hAnsi="Times New Roman" w:cs="Times New Roman"/>
          <w:sz w:val="24"/>
          <w:lang w:val="en-GB"/>
        </w:rPr>
        <w:t xml:space="preserve">. </w:t>
      </w:r>
      <w:r w:rsidR="007A464A" w:rsidRPr="00206C2D">
        <w:rPr>
          <w:rFonts w:ascii="Times New Roman" w:hAnsi="Times New Roman" w:cs="Times New Roman"/>
          <w:sz w:val="24"/>
          <w:lang w:val="en-GB"/>
        </w:rPr>
        <w:t>M</w:t>
      </w:r>
      <w:r w:rsidR="002F1158" w:rsidRPr="00206C2D">
        <w:rPr>
          <w:rFonts w:ascii="Times New Roman" w:hAnsi="Times New Roman" w:cs="Times New Roman"/>
          <w:sz w:val="24"/>
          <w:lang w:val="en-GB"/>
        </w:rPr>
        <w:t xml:space="preserve">aternity wards </w:t>
      </w:r>
      <w:r w:rsidR="007A464A" w:rsidRPr="00206C2D">
        <w:rPr>
          <w:rFonts w:ascii="Times New Roman" w:hAnsi="Times New Roman" w:cs="Times New Roman"/>
          <w:sz w:val="24"/>
          <w:lang w:val="en-GB"/>
        </w:rPr>
        <w:t>and</w:t>
      </w:r>
      <w:r w:rsidR="002F1158" w:rsidRPr="00206C2D">
        <w:rPr>
          <w:rFonts w:ascii="Times New Roman" w:hAnsi="Times New Roman" w:cs="Times New Roman"/>
          <w:sz w:val="24"/>
          <w:lang w:val="en-GB"/>
        </w:rPr>
        <w:t xml:space="preserve"> private </w:t>
      </w:r>
      <w:r w:rsidR="007A464A" w:rsidRPr="00206C2D">
        <w:rPr>
          <w:rFonts w:ascii="Times New Roman" w:hAnsi="Times New Roman" w:cs="Times New Roman"/>
          <w:sz w:val="24"/>
          <w:lang w:val="en-GB"/>
        </w:rPr>
        <w:t xml:space="preserve">offices also changed </w:t>
      </w:r>
      <w:proofErr w:type="gramStart"/>
      <w:r w:rsidR="007A464A" w:rsidRPr="00206C2D">
        <w:rPr>
          <w:rFonts w:ascii="Times New Roman" w:hAnsi="Times New Roman" w:cs="Times New Roman"/>
          <w:sz w:val="24"/>
          <w:lang w:val="en-GB"/>
        </w:rPr>
        <w:t xml:space="preserve">pregnancy </w:t>
      </w:r>
      <w:r w:rsidR="00351143">
        <w:rPr>
          <w:rFonts w:ascii="Times New Roman" w:hAnsi="Times New Roman" w:cs="Times New Roman"/>
          <w:sz w:val="24"/>
          <w:lang w:val="en-GB"/>
        </w:rPr>
        <w:t>monitoring</w:t>
      </w:r>
      <w:proofErr w:type="gramEnd"/>
      <w:r w:rsidR="007A464A" w:rsidRPr="00206C2D">
        <w:rPr>
          <w:rFonts w:ascii="Times New Roman" w:hAnsi="Times New Roman" w:cs="Times New Roman"/>
          <w:sz w:val="24"/>
          <w:lang w:val="en-GB"/>
        </w:rPr>
        <w:t xml:space="preserve"> </w:t>
      </w:r>
      <w:r w:rsidR="002F1158" w:rsidRPr="00206C2D">
        <w:rPr>
          <w:rFonts w:ascii="Times New Roman" w:hAnsi="Times New Roman" w:cs="Times New Roman"/>
          <w:sz w:val="24"/>
          <w:lang w:val="en-GB"/>
        </w:rPr>
        <w:t>practices</w:t>
      </w:r>
      <w:r w:rsidR="007A464A" w:rsidRPr="00206C2D">
        <w:rPr>
          <w:rFonts w:ascii="Times New Roman" w:hAnsi="Times New Roman" w:cs="Times New Roman"/>
          <w:sz w:val="24"/>
          <w:lang w:val="en-GB"/>
        </w:rPr>
        <w:t xml:space="preserve">. More specifically, </w:t>
      </w:r>
      <w:r w:rsidR="002F1158" w:rsidRPr="00206C2D">
        <w:rPr>
          <w:rFonts w:ascii="Times New Roman" w:hAnsi="Times New Roman" w:cs="Times New Roman"/>
          <w:sz w:val="24"/>
          <w:lang w:val="en-GB"/>
        </w:rPr>
        <w:t>partners w</w:t>
      </w:r>
      <w:r w:rsidR="007A464A" w:rsidRPr="00206C2D">
        <w:rPr>
          <w:rFonts w:ascii="Times New Roman" w:hAnsi="Times New Roman" w:cs="Times New Roman"/>
          <w:sz w:val="24"/>
          <w:lang w:val="en-GB"/>
        </w:rPr>
        <w:t>ere</w:t>
      </w:r>
      <w:r w:rsidR="002F1158" w:rsidRPr="00206C2D">
        <w:rPr>
          <w:rFonts w:ascii="Times New Roman" w:hAnsi="Times New Roman" w:cs="Times New Roman"/>
          <w:sz w:val="24"/>
          <w:lang w:val="en-GB"/>
        </w:rPr>
        <w:t xml:space="preserve"> not allowed</w:t>
      </w:r>
      <w:r w:rsidR="007A464A" w:rsidRPr="00206C2D">
        <w:rPr>
          <w:rFonts w:ascii="Times New Roman" w:hAnsi="Times New Roman" w:cs="Times New Roman"/>
          <w:sz w:val="24"/>
          <w:lang w:val="en-GB"/>
        </w:rPr>
        <w:t xml:space="preserve"> to be present</w:t>
      </w:r>
      <w:r w:rsidR="002F1158" w:rsidRPr="00206C2D">
        <w:rPr>
          <w:rFonts w:ascii="Times New Roman" w:hAnsi="Times New Roman" w:cs="Times New Roman"/>
          <w:sz w:val="24"/>
          <w:lang w:val="en-GB"/>
        </w:rPr>
        <w:t xml:space="preserve"> during consultations</w:t>
      </w:r>
      <w:r w:rsidR="007A464A" w:rsidRPr="00206C2D">
        <w:rPr>
          <w:rFonts w:ascii="Times New Roman" w:hAnsi="Times New Roman" w:cs="Times New Roman"/>
          <w:sz w:val="24"/>
          <w:lang w:val="en-GB"/>
        </w:rPr>
        <w:t xml:space="preserve">, </w:t>
      </w:r>
      <w:r w:rsidR="002F1158" w:rsidRPr="00206C2D">
        <w:rPr>
          <w:rFonts w:ascii="Times New Roman" w:hAnsi="Times New Roman" w:cs="Times New Roman"/>
          <w:sz w:val="24"/>
          <w:lang w:val="en-GB"/>
        </w:rPr>
        <w:t xml:space="preserve">obstetric examinations </w:t>
      </w:r>
      <w:r w:rsidR="007A464A" w:rsidRPr="00206C2D">
        <w:rPr>
          <w:rFonts w:ascii="Times New Roman" w:hAnsi="Times New Roman" w:cs="Times New Roman"/>
          <w:sz w:val="24"/>
          <w:lang w:val="en-GB"/>
        </w:rPr>
        <w:t xml:space="preserve">or during hospitalization </w:t>
      </w:r>
      <w:r w:rsidR="007A464A" w:rsidRPr="00206C2D">
        <w:rPr>
          <w:rFonts w:ascii="Times New Roman" w:hAnsi="Times New Roman" w:cs="Times New Roman"/>
          <w:sz w:val="24"/>
          <w:lang w:val="en-GB"/>
        </w:rPr>
        <w:lastRenderedPageBreak/>
        <w:t xml:space="preserve">for childbirth, </w:t>
      </w:r>
      <w:r w:rsidR="002F1158" w:rsidRPr="00206C2D">
        <w:rPr>
          <w:rFonts w:ascii="Times New Roman" w:hAnsi="Times New Roman" w:cs="Times New Roman"/>
          <w:sz w:val="24"/>
          <w:lang w:val="en-GB"/>
        </w:rPr>
        <w:t xml:space="preserve">except under certain conditions </w:t>
      </w:r>
      <w:r w:rsidR="002F1158"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pxQZ5wJE","properties":{"formattedCitation":"(18)","plainCitation":"(18)","noteIndex":0},"citationItems":[{"id":732,"uris":["http://zotero.org/users/7529252/items/AM778VQS"],"uri":["http://zotero.org/users/7529252/items/AM778VQS"],"itemData":{"id":732,"type":"article-journal","abstract":"Cet article propose une analyse des pratiques discursives autour de la naissance pendant le confinement lié à la pandémie de Covid 19. Cette analyse fait émerger un recul majeur du droit des femmes à être accompagnées de la personne de leur choix lors de leurs suivis de grossesse, de l’accouchement et de l’hospitalisation en maternité. Ce travail débouche sur des questions concernant les modèles de santé génésique qui ont sous-tendu non seulement les discours sur les pratiques mais également la pratique issue des discours.","container-title":"Recherches &amp; éducations","DOI":"10.4000/rechercheseducations.11353","ISSN":"1969-0622","issue":"HS","language":"fr","source":"journals.openedition.org","title":"Naissance en temps de Covid 19","URL":"http://journals.openedition.org/rechercheseducations/11353","author":[{"family":"Dobrzyński","given":"Marie-Laure Deneffe"}],"accessed":{"date-parts":[["2021",4,19]]},"issued":{"date-parts":[["2020",5,11]]}}}],"schema":"https://github.com/citation-style-language/schema/raw/master/csl-citation.json"} </w:instrText>
      </w:r>
      <w:r w:rsidR="002F1158" w:rsidRPr="00206C2D">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(18)</w:t>
      </w:r>
      <w:r w:rsidR="002F1158" w:rsidRPr="00206C2D">
        <w:rPr>
          <w:rFonts w:ascii="Times New Roman" w:hAnsi="Times New Roman" w:cs="Times New Roman"/>
          <w:sz w:val="24"/>
          <w:lang w:val="en-GB"/>
        </w:rPr>
        <w:fldChar w:fldCharType="end"/>
      </w:r>
      <w:r w:rsidR="002F1158" w:rsidRPr="00206C2D">
        <w:rPr>
          <w:rFonts w:ascii="Times New Roman" w:hAnsi="Times New Roman" w:cs="Times New Roman"/>
          <w:sz w:val="24"/>
          <w:lang w:val="en-GB"/>
        </w:rPr>
        <w:t xml:space="preserve">. </w:t>
      </w:r>
      <w:r w:rsidR="007A464A" w:rsidRPr="00206C2D">
        <w:rPr>
          <w:rFonts w:ascii="Times New Roman" w:hAnsi="Times New Roman" w:cs="Times New Roman"/>
          <w:sz w:val="24"/>
          <w:lang w:val="en-GB"/>
        </w:rPr>
        <w:t xml:space="preserve">Only </w:t>
      </w:r>
      <w:r w:rsidR="002F1158" w:rsidRPr="00206C2D">
        <w:rPr>
          <w:rFonts w:ascii="Times New Roman" w:hAnsi="Times New Roman" w:cs="Times New Roman"/>
          <w:sz w:val="24"/>
          <w:lang w:val="en-GB"/>
        </w:rPr>
        <w:t>partner</w:t>
      </w:r>
      <w:r w:rsidR="007A464A" w:rsidRPr="00206C2D">
        <w:rPr>
          <w:rFonts w:ascii="Times New Roman" w:hAnsi="Times New Roman" w:cs="Times New Roman"/>
          <w:sz w:val="24"/>
          <w:lang w:val="en-GB"/>
        </w:rPr>
        <w:t>s</w:t>
      </w:r>
      <w:r w:rsidR="002F1158" w:rsidRPr="00206C2D">
        <w:rPr>
          <w:rFonts w:ascii="Times New Roman" w:hAnsi="Times New Roman" w:cs="Times New Roman"/>
          <w:sz w:val="24"/>
          <w:lang w:val="en-GB"/>
        </w:rPr>
        <w:t xml:space="preserve"> were allowed </w:t>
      </w:r>
      <w:r w:rsidR="007A464A" w:rsidRPr="00206C2D">
        <w:rPr>
          <w:rFonts w:ascii="Times New Roman" w:hAnsi="Times New Roman" w:cs="Times New Roman"/>
          <w:sz w:val="24"/>
          <w:lang w:val="en-GB"/>
        </w:rPr>
        <w:t xml:space="preserve">to visit </w:t>
      </w:r>
      <w:r w:rsidR="002F1158" w:rsidRPr="00206C2D">
        <w:rPr>
          <w:rFonts w:ascii="Times New Roman" w:hAnsi="Times New Roman" w:cs="Times New Roman"/>
          <w:sz w:val="24"/>
          <w:lang w:val="en-GB"/>
        </w:rPr>
        <w:t xml:space="preserve">after </w:t>
      </w:r>
      <w:r w:rsidR="007A464A" w:rsidRPr="00206C2D">
        <w:rPr>
          <w:rFonts w:ascii="Times New Roman" w:hAnsi="Times New Roman" w:cs="Times New Roman"/>
          <w:sz w:val="24"/>
          <w:lang w:val="en-GB"/>
        </w:rPr>
        <w:t xml:space="preserve">childbirth </w:t>
      </w:r>
      <w:r w:rsidR="002F1158"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WV4Tw3O4","properties":{"formattedCitation":"(15,18)","plainCitation":"(15,18)","noteIndex":0},"citationItems":[{"id":10,"uris":["http://zotero.org/groups/2542195/items/N2Q5XY54"],"uri":["http://zotero.org/groups/2542195/items/N2Q5XY54"],"itemData":{"id":10,"type":"article-journal","abstract":"Objective\nTo describe the course over time of severe acute respiratory syndrome coronavirus 2 (SARS-CoV-2) infection in French women from the beginning of the pandemic until mid-April, the risk profile of women with respiratory complications, and short-term pregnancy outcomes.\nMethods\nWe collected a case series of pregnant women with COVID-19 in a research network of 33 French maternity units between March 1 and April 14, 2020. All cases of SARS-CoV-2 infection confirmed by a positive result on real-time reverse transcriptase polymerase chain reaction tests of a nasal sample and/or diagnosed by a computed tomography chest scan were included and analyzed. The primary outcome measures were COVID-19 requiring oxygen (oxygen therapy or noninvasive ventilation) and critical COVID-19 (requiring invasive mechanical ventilation or extracorporeal membrane oxygenation, ECMO). Demographic data, baseline comorbidities, and pregnancy outcomes were also collected.\nResults\nActive cases of COVID-19 increased exponentially during March 1–31, 2020; the numbers fell during April 1–14, after lockdown was imposed on March 17. The shape of the curve of active critical COVID-19 mirrored that of all active cases. By April 14, among the 617 pregnant women with COVID-19, 93 women (15.1 %; 95 %CI 12.3–18.1) had required oxygen therapy and 35 others (5.7 %; 95 %CI 4.0–7.8) had had a critical form of COVID-19. The severity of the disease was associated with age older than 35 years and obesity, as well as preexisting diabetes, previous preeclampsia, and gestational hypertension or preeclampsia. One woman with critical COVID-19 died (0.2 %; 95 %CI 0−0.9). Among the women who gave birth, rates of preterm birth in women with non-severe, oxygen-requiring, and critical COVID-19 were 13/123 (10.6 %), 14/29 (48.3 %), and 23/29 (79.3 %) before 37 weeks and 3/123 (2.4 %), 4/29 (13.8 %), and 14/29 (48.3 %) before 32 weeks, respectively. One neonate (0.5 %; 95 %CI 0.01–2.9) in the critical group died from prematurity.\nConclusion\nCOVID-19 can be responsible for significant rates of severe acute, potentially deadly, respiratory distress syndromes. The most vulnerable pregnant women, those with comorbidities, may benefit particularly from prevention measures such as a lockdown.","container-title":"Journal of Gynecology Obstetrics and Human Reproduction","DOI":"10.1016/j.jogoh.2020.101826","ISSN":"2468-7847","journalAbbreviation":"Journal of Gynecology Obstetrics and Human Reproduction","page":"101826","title":"A snapshot of the Covid-19 pandemic among pregnant women in France","author":[{"family":"Kayem","given":"Gilles"},{"family":"Lecarpentier","given":"Edouard"},{"family":"Deruelle","given":"Philippe"},{"family":"Bretelle","given":"Florence"},{"family":"Azria","given":"Elie"},{"family":"Blanc","given":"Julie"},{"family":"Bohec","given":"Caroline"},{"family":"Bornes","given":"Marie"},{"family":"Ceccaldi","given":"Pierre-François"},{"family":"Chalet","given":"Yasmine"},{"family":"Chauleur","given":"Céline"},{"family":"Cordier","given":"Anne-Gael"},{"family":"Desbrière","given":"Raoul"},{"family":"Doret","given":"Muriel"},{"family":"Dreyfus","given":"Michel"},{"family":"Driessen","given":"Marine"},{"family":"Fermaut","given":"Marion"},{"family":"Gallot","given":"Denis"},{"family":"Garabédian","given":"Charles"},{"family":"Huissoud","given":"Cyril"},{"family":"Luton","given":"Dominique"},{"family":"Morel","given":"Olivier"},{"family":"Perrotin","given":"Franck"},{"family":"Picone","given":"Olivier"},{"family":"Rozenberg","given":"Patrick"},{"family":"Sentilhes","given":"Loïc"},{"family":"Sroussi","given":"Jeremy"},{"family":"Vayssière","given":"Christophe"},{"family":"Verspyck","given":"Eric"},{"family":"Vivanti","given":"Alexandre J."},{"family":"Winer","given":"Norbert"},{"family":"Alessandrini","given":"Vivien"},{"family":"Schmitz","given":"Thomas"}],"issued":{"date-parts":[["2020",6,4]]}}},{"id":732,"uris":["http://zotero.org/users/7529252/items/AM778VQS"],"uri":["http://zotero.org/users/7529252/items/AM778VQS"],"itemData":{"id":732,"type":"article-journal","abstract":"Cet article propose une analyse des pratiques discursives autour de la naissance pendant le confinement lié à la pandémie de Covid 19. Cette analyse fait émerger un recul majeur du droit des femmes à être accompagnées de la personne de leur choix lors de leurs suivis de grossesse, de l’accouchement et de l’hospitalisation en maternité. Ce travail débouche sur des questions concernant les modèles de santé génésique qui ont sous-tendu non seulement les discours sur les pratiques mais également la pratique issue des discours.","container-title":"Recherches &amp; éducations","DOI":"10.4000/rechercheseducations.11353","ISSN":"1969-0622","issue":"HS","language":"fr","source":"journals.openedition.org","title":"Naissance en temps de Covid 19","URL":"http://journals.openedition.org/rechercheseducations/11353","author":[{"family":"Dobrzyński","given":"Marie-Laure Deneffe"}],"accessed":{"date-parts":[["2021",4,19]]},"issued":{"date-parts":[["2020",5,11]]}}}],"schema":"https://github.com/citation-style-language/schema/raw/master/csl-citation.json"} </w:instrText>
      </w:r>
      <w:r w:rsidR="002F1158" w:rsidRPr="00206C2D">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(15,18)</w:t>
      </w:r>
      <w:r w:rsidR="002F1158" w:rsidRPr="00206C2D">
        <w:rPr>
          <w:rFonts w:ascii="Times New Roman" w:hAnsi="Times New Roman" w:cs="Times New Roman"/>
          <w:sz w:val="24"/>
          <w:lang w:val="en-GB"/>
        </w:rPr>
        <w:fldChar w:fldCharType="end"/>
      </w:r>
      <w:r w:rsidR="002F1158" w:rsidRPr="00206C2D">
        <w:rPr>
          <w:rFonts w:ascii="Times New Roman" w:hAnsi="Times New Roman" w:cs="Times New Roman"/>
          <w:sz w:val="24"/>
          <w:lang w:val="en-GB"/>
        </w:rPr>
        <w:t xml:space="preserve">. </w:t>
      </w:r>
    </w:p>
    <w:p w14:paraId="5A6348A3" w14:textId="68E753AA" w:rsidR="00C15F74" w:rsidRPr="00206C2D" w:rsidRDefault="002F1158" w:rsidP="004E06C5">
      <w:pPr>
        <w:spacing w:line="480" w:lineRule="auto"/>
        <w:jc w:val="left"/>
        <w:rPr>
          <w:rFonts w:ascii="Times New Roman" w:hAnsi="Times New Roman" w:cs="Times New Roman"/>
          <w:sz w:val="24"/>
          <w:lang w:val="en-GB"/>
        </w:rPr>
      </w:pPr>
      <w:r w:rsidRPr="00206C2D">
        <w:rPr>
          <w:rFonts w:ascii="Times New Roman" w:hAnsi="Times New Roman" w:cs="Times New Roman"/>
          <w:iCs/>
          <w:sz w:val="24"/>
          <w:lang w:val="en-GB"/>
        </w:rPr>
        <w:t>In addition to the reorganisation of the health sector</w:t>
      </w:r>
      <w:r w:rsidR="00AA7AB8" w:rsidRPr="00206C2D">
        <w:rPr>
          <w:rFonts w:ascii="Times New Roman" w:hAnsi="Times New Roman" w:cs="Times New Roman"/>
          <w:iCs/>
          <w:sz w:val="24"/>
          <w:lang w:val="en-GB"/>
        </w:rPr>
        <w:t xml:space="preserve">, </w:t>
      </w:r>
      <w:r w:rsidR="003F6726">
        <w:rPr>
          <w:rFonts w:ascii="Times New Roman" w:hAnsi="Times New Roman" w:cs="Times New Roman"/>
          <w:iCs/>
          <w:sz w:val="24"/>
          <w:lang w:val="en-GB"/>
        </w:rPr>
        <w:t xml:space="preserve">some </w:t>
      </w:r>
      <w:r w:rsidRPr="00206C2D">
        <w:rPr>
          <w:rFonts w:ascii="Times New Roman" w:hAnsi="Times New Roman" w:cs="Times New Roman"/>
          <w:iCs/>
          <w:sz w:val="24"/>
          <w:lang w:val="en-GB"/>
        </w:rPr>
        <w:t xml:space="preserve">women voluntarily </w:t>
      </w:r>
      <w:r w:rsidR="00E75BDC">
        <w:rPr>
          <w:rFonts w:ascii="Times New Roman" w:hAnsi="Times New Roman" w:cs="Times New Roman"/>
          <w:iCs/>
          <w:sz w:val="24"/>
          <w:lang w:val="en-GB"/>
        </w:rPr>
        <w:t>(</w:t>
      </w:r>
      <w:r w:rsidR="00E75BDC" w:rsidRPr="00E75BDC">
        <w:rPr>
          <w:rFonts w:ascii="Times New Roman" w:hAnsi="Times New Roman" w:cs="Times New Roman"/>
          <w:i/>
          <w:iCs/>
          <w:sz w:val="24"/>
          <w:lang w:val="en-GB"/>
        </w:rPr>
        <w:t>i.e.,</w:t>
      </w:r>
      <w:r w:rsidR="00E75BDC">
        <w:rPr>
          <w:rFonts w:ascii="Times New Roman" w:hAnsi="Times New Roman" w:cs="Times New Roman"/>
          <w:iCs/>
          <w:sz w:val="24"/>
          <w:lang w:val="en-GB"/>
        </w:rPr>
        <w:t xml:space="preserve"> spontaneously) </w:t>
      </w:r>
      <w:r w:rsidRPr="00206C2D">
        <w:rPr>
          <w:rFonts w:ascii="Times New Roman" w:hAnsi="Times New Roman" w:cs="Times New Roman"/>
          <w:iCs/>
          <w:sz w:val="24"/>
          <w:lang w:val="en-GB"/>
        </w:rPr>
        <w:t>modif</w:t>
      </w:r>
      <w:r w:rsidR="003F6726">
        <w:rPr>
          <w:rFonts w:ascii="Times New Roman" w:hAnsi="Times New Roman" w:cs="Times New Roman"/>
          <w:iCs/>
          <w:sz w:val="24"/>
          <w:lang w:val="en-GB"/>
        </w:rPr>
        <w:t>ied</w:t>
      </w:r>
      <w:r w:rsidRPr="00206C2D">
        <w:rPr>
          <w:rFonts w:ascii="Times New Roman" w:hAnsi="Times New Roman" w:cs="Times New Roman"/>
          <w:iCs/>
          <w:sz w:val="24"/>
          <w:lang w:val="en-GB"/>
        </w:rPr>
        <w:t xml:space="preserve"> their medical </w:t>
      </w:r>
      <w:r w:rsidR="003F5912">
        <w:rPr>
          <w:rFonts w:ascii="Times New Roman" w:hAnsi="Times New Roman" w:cs="Times New Roman"/>
          <w:iCs/>
          <w:sz w:val="24"/>
          <w:lang w:val="en-GB"/>
        </w:rPr>
        <w:t>monitoring</w:t>
      </w:r>
      <w:r w:rsidR="00AA7AB8" w:rsidRPr="00206C2D">
        <w:rPr>
          <w:rFonts w:ascii="Times New Roman" w:hAnsi="Times New Roman" w:cs="Times New Roman"/>
          <w:iCs/>
          <w:sz w:val="24"/>
          <w:lang w:val="en-GB"/>
        </w:rPr>
        <w:t xml:space="preserve"> </w:t>
      </w:r>
      <w:r w:rsidR="00BC258E" w:rsidRPr="00206C2D">
        <w:rPr>
          <w:rFonts w:ascii="Times New Roman" w:hAnsi="Times New Roman" w:cs="Times New Roman"/>
          <w:iCs/>
          <w:sz w:val="24"/>
          <w:lang w:val="en-GB"/>
        </w:rPr>
        <w:t xml:space="preserve">for </w:t>
      </w:r>
      <w:r w:rsidRPr="00206C2D">
        <w:rPr>
          <w:rFonts w:ascii="Times New Roman" w:hAnsi="Times New Roman" w:cs="Times New Roman"/>
          <w:iCs/>
          <w:sz w:val="24"/>
          <w:lang w:val="en-GB"/>
        </w:rPr>
        <w:t>different</w:t>
      </w:r>
      <w:r w:rsidR="00BC258E" w:rsidRPr="00206C2D">
        <w:rPr>
          <w:rFonts w:ascii="Times New Roman" w:hAnsi="Times New Roman" w:cs="Times New Roman"/>
          <w:iCs/>
          <w:sz w:val="24"/>
          <w:lang w:val="en-GB"/>
        </w:rPr>
        <w:t xml:space="preserve"> reasons, </w:t>
      </w:r>
      <w:r w:rsidRPr="00206C2D">
        <w:rPr>
          <w:rFonts w:ascii="Times New Roman" w:hAnsi="Times New Roman" w:cs="Times New Roman"/>
          <w:iCs/>
          <w:sz w:val="24"/>
          <w:lang w:val="en-GB"/>
        </w:rPr>
        <w:t xml:space="preserve">for </w:t>
      </w:r>
      <w:r w:rsidR="000F6F2F" w:rsidRPr="00206C2D">
        <w:rPr>
          <w:rFonts w:ascii="Times New Roman" w:hAnsi="Times New Roman" w:cs="Times New Roman"/>
          <w:iCs/>
          <w:sz w:val="24"/>
          <w:lang w:val="en-GB"/>
        </w:rPr>
        <w:t xml:space="preserve">example </w:t>
      </w:r>
      <w:r w:rsidR="00BC258E" w:rsidRPr="00206C2D">
        <w:rPr>
          <w:rFonts w:ascii="Times New Roman" w:hAnsi="Times New Roman" w:cs="Times New Roman"/>
          <w:iCs/>
          <w:sz w:val="24"/>
          <w:lang w:val="en-GB"/>
        </w:rPr>
        <w:t xml:space="preserve">organisational </w:t>
      </w:r>
      <w:r w:rsidR="000F6F2F" w:rsidRPr="00206C2D">
        <w:rPr>
          <w:rFonts w:ascii="Times New Roman" w:hAnsi="Times New Roman" w:cs="Times New Roman"/>
          <w:iCs/>
          <w:sz w:val="24"/>
          <w:lang w:val="en-GB"/>
        </w:rPr>
        <w:t>scheduling</w:t>
      </w:r>
      <w:r w:rsidR="00EB7D54" w:rsidRPr="00206C2D">
        <w:rPr>
          <w:rFonts w:ascii="Times New Roman" w:hAnsi="Times New Roman" w:cs="Times New Roman"/>
          <w:sz w:val="24"/>
          <w:lang w:val="en-GB"/>
        </w:rPr>
        <w:t xml:space="preserve"> </w:t>
      </w:r>
      <w:r w:rsidR="00936D7C"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mcKO8ADi","properties":{"formattedCitation":"(16,19)","plainCitation":"(16,19)","noteIndex":0},"citationItems":[{"id":735,"uris":["http://zotero.org/users/7529252/items/HEUYPXYM"],"uri":["http://zotero.org/users/7529252/items/HEUYPXYM"],"itemData":{"id":735,"type":"article-journal","abstract":"Guideline: Coronavirus (COVID-19) Infection in pregnancy\nPublished by the Royal College of Obstetricians and Gynaecologists (RCOG), with input from the Royal College of Midwives, the Royal College of Paediatrics and Child Health (RCPH), the Royal College of Anaesthetists, and the Obstetric Anaesthetists’ Association.\nThis summary is based on version 8 of the guideline, published on 17 April 2020 (https://www.rcog.org.uk/globalassets/documents/guidelines/2020-04-17-coronavirus-covid-19-infection-in-pregnancy.pdf)","container-title":"BMJ","DOI":"10.1136/bmj.m1672","ISSN":"1756-1833","journalAbbreviation":"BMJ","language":"en","note":"PMID: 32366505","page":"m1672","source":"www.bmj.com","title":"Covid-19 and pregnancy","volume":"369","author":[{"family":"Group","given":"British Medical Journal Publishing"}],"issued":{"date-parts":[["2020",5,4]]}}},{"id":370,"uris":["http://zotero.org/users/7529252/items/SAYSZPBH"],"uri":["http://zotero.org/users/7529252/items/SAYSZPBH"],"itemData":{"id":370,"type":"personal_communication","source":"BMJ","title":"Collateral damage of the covid-19 pandemic: a Dutch perinatal perspective","URL":"http://dx.doi.org/10.1136/bmj.m2326","author":[{"family":"Verweij","given":"E Joanne"},{"family":"M’hamdi","given":"H Ismaili"},{"family":"Steegers","given":"E A P"},{"family":"Reiss,","given":"I K M"},{"family":"Schoenmakers1","given":"S"}],"issued":{"date-parts":[["2020"]]}}}],"schema":"https://github.com/citation-style-language/schema/raw/master/csl-citation.json"} </w:instrText>
      </w:r>
      <w:r w:rsidR="00936D7C" w:rsidRPr="00206C2D">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(16,19)</w:t>
      </w:r>
      <w:r w:rsidR="00936D7C" w:rsidRPr="00206C2D">
        <w:rPr>
          <w:rFonts w:ascii="Times New Roman" w:hAnsi="Times New Roman" w:cs="Times New Roman"/>
          <w:sz w:val="24"/>
          <w:lang w:val="en-GB"/>
        </w:rPr>
        <w:fldChar w:fldCharType="end"/>
      </w:r>
      <w:r w:rsidR="00A773FC" w:rsidRPr="00206C2D">
        <w:rPr>
          <w:rFonts w:ascii="Times New Roman" w:hAnsi="Times New Roman" w:cs="Times New Roman"/>
          <w:sz w:val="24"/>
          <w:lang w:val="en-GB"/>
        </w:rPr>
        <w:t xml:space="preserve">.  </w:t>
      </w:r>
      <w:r w:rsidR="006F0C2F" w:rsidRPr="00206C2D">
        <w:rPr>
          <w:rFonts w:ascii="Times New Roman" w:hAnsi="Times New Roman" w:cs="Times New Roman"/>
          <w:sz w:val="24"/>
          <w:lang w:val="en-GB"/>
        </w:rPr>
        <w:t xml:space="preserve"> </w:t>
      </w:r>
    </w:p>
    <w:p w14:paraId="0C2EDDB1" w14:textId="15693323" w:rsidR="00411A42" w:rsidRPr="00206C2D" w:rsidRDefault="000F6F2F" w:rsidP="00411A42">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 xml:space="preserve">Any </w:t>
      </w:r>
      <w:r w:rsidR="008C22BD" w:rsidRPr="00206C2D">
        <w:rPr>
          <w:rFonts w:ascii="Times New Roman" w:hAnsi="Times New Roman" w:cs="Times New Roman"/>
          <w:sz w:val="24"/>
          <w:lang w:val="en-GB"/>
        </w:rPr>
        <w:t xml:space="preserve">postponement or </w:t>
      </w:r>
      <w:r w:rsidR="00A961AF" w:rsidRPr="00206C2D">
        <w:rPr>
          <w:rFonts w:ascii="Times New Roman" w:hAnsi="Times New Roman" w:cs="Times New Roman"/>
          <w:sz w:val="24"/>
          <w:lang w:val="en-GB"/>
        </w:rPr>
        <w:t xml:space="preserve">foregoing </w:t>
      </w:r>
      <w:r w:rsidR="008C22BD" w:rsidRPr="00206C2D">
        <w:rPr>
          <w:rFonts w:ascii="Times New Roman" w:hAnsi="Times New Roman" w:cs="Times New Roman"/>
          <w:sz w:val="24"/>
          <w:lang w:val="en-GB"/>
        </w:rPr>
        <w:t xml:space="preserve">of consultations or examinations in the context of pregnancy is </w:t>
      </w:r>
      <w:r w:rsidRPr="00206C2D">
        <w:rPr>
          <w:rFonts w:ascii="Times New Roman" w:hAnsi="Times New Roman" w:cs="Times New Roman"/>
          <w:sz w:val="24"/>
          <w:lang w:val="en-GB"/>
        </w:rPr>
        <w:t xml:space="preserve">of </w:t>
      </w:r>
      <w:r w:rsidR="008C22BD" w:rsidRPr="00206C2D">
        <w:rPr>
          <w:rFonts w:ascii="Times New Roman" w:hAnsi="Times New Roman" w:cs="Times New Roman"/>
          <w:sz w:val="24"/>
          <w:lang w:val="en-GB"/>
        </w:rPr>
        <w:t>particular</w:t>
      </w:r>
      <w:r w:rsidRPr="00206C2D">
        <w:rPr>
          <w:rFonts w:ascii="Times New Roman" w:hAnsi="Times New Roman" w:cs="Times New Roman"/>
          <w:sz w:val="24"/>
          <w:lang w:val="en-GB"/>
        </w:rPr>
        <w:t xml:space="preserve"> co</w:t>
      </w:r>
      <w:r w:rsidR="005C51E1" w:rsidRPr="00206C2D">
        <w:rPr>
          <w:rFonts w:ascii="Times New Roman" w:hAnsi="Times New Roman" w:cs="Times New Roman"/>
          <w:sz w:val="24"/>
          <w:lang w:val="en-GB"/>
        </w:rPr>
        <w:t xml:space="preserve">ncern for the health of both the mother and child, </w:t>
      </w:r>
      <w:r w:rsidR="00FE2BB0">
        <w:rPr>
          <w:rFonts w:ascii="Times New Roman" w:hAnsi="Times New Roman" w:cs="Times New Roman"/>
          <w:sz w:val="24"/>
          <w:lang w:val="en-GB"/>
        </w:rPr>
        <w:t>as</w:t>
      </w:r>
      <w:r w:rsidR="00FE2BB0" w:rsidRPr="00206C2D">
        <w:rPr>
          <w:rFonts w:ascii="Times New Roman" w:hAnsi="Times New Roman" w:cs="Times New Roman"/>
          <w:sz w:val="24"/>
          <w:lang w:val="en-GB"/>
        </w:rPr>
        <w:t xml:space="preserve"> </w:t>
      </w:r>
      <w:r w:rsidR="008C22BD" w:rsidRPr="00206C2D">
        <w:rPr>
          <w:rFonts w:ascii="Times New Roman" w:hAnsi="Times New Roman" w:cs="Times New Roman"/>
          <w:sz w:val="24"/>
          <w:lang w:val="en-GB"/>
        </w:rPr>
        <w:t xml:space="preserve">screening must be </w:t>
      </w:r>
      <w:r w:rsidR="005C51E1" w:rsidRPr="00206C2D">
        <w:rPr>
          <w:rFonts w:ascii="Times New Roman" w:hAnsi="Times New Roman" w:cs="Times New Roman"/>
          <w:sz w:val="24"/>
          <w:lang w:val="en-GB"/>
        </w:rPr>
        <w:t>performed</w:t>
      </w:r>
      <w:r w:rsidR="008C22BD" w:rsidRPr="00206C2D">
        <w:rPr>
          <w:rFonts w:ascii="Times New Roman" w:hAnsi="Times New Roman" w:cs="Times New Roman"/>
          <w:sz w:val="24"/>
          <w:lang w:val="en-GB"/>
        </w:rPr>
        <w:t xml:space="preserve"> within specific time windows</w:t>
      </w:r>
      <w:r w:rsidR="005C51E1" w:rsidRPr="00206C2D">
        <w:rPr>
          <w:rFonts w:ascii="Times New Roman" w:hAnsi="Times New Roman" w:cs="Times New Roman"/>
          <w:sz w:val="24"/>
          <w:lang w:val="en-GB"/>
        </w:rPr>
        <w:t xml:space="preserve"> </w:t>
      </w:r>
      <w:r w:rsidR="008C22BD" w:rsidRPr="00206C2D">
        <w:rPr>
          <w:rFonts w:ascii="Times New Roman" w:hAnsi="Times New Roman" w:cs="Times New Roman"/>
          <w:sz w:val="24"/>
          <w:lang w:val="en-GB"/>
        </w:rPr>
        <w:fldChar w:fldCharType="begin"/>
      </w:r>
      <w:r w:rsidR="008C22BD" w:rsidRPr="00206C2D">
        <w:rPr>
          <w:rFonts w:ascii="Times New Roman" w:hAnsi="Times New Roman" w:cs="Times New Roman"/>
          <w:sz w:val="24"/>
          <w:lang w:val="en-GB"/>
        </w:rPr>
        <w:instrText xml:space="preserve"> ADDIN ZOTERO_ITEM CSL_CITATION {"citationID":"CrLdqDj2","properties":{"formattedCitation":"(24)","plainCitation":"(24)","dontUpdate":true,"noteIndex":0},"citationItems":[{"id":790,"uris":["http://zotero.org/users/7529252/items/VE29MJLH"],"uri":["http://zotero.org/users/7529252/items/VE29MJLH"],"itemData":{"id":790,"type":"webpage","abstract":"Autorité publique indépendante à caractère scientifique, la Haute Autorité de santé (HAS) vise à développer la qualité dans le champ sanitaire, social et médico-social, au bénéfice des personnes.\nElle travaille aux côtés des pouvoirs publics dont elle éclaire la décision, avec les professionnels pour optimiser leurs pratiques et organisations, et au bénéfice des usagers dont elle renforce la capacité à faire des choix., Cette recommandation de bonne pratique a été mise à jour en mai 2016. La mise à jour porte sur la recherche de l’antigène HBs préconisée dorénavant à la première consultation de suivi, soit avant 10 semaines d’aménorrhée.","container-title":"Haute Autorité de Santé","language":"fr","title":"Suivi et orientation des femmes enceintes en fonction des situations à risque identifiées","URL":"https://www.has-sante.fr/jcms/c_547976/fr/suivi-et-orientation-des-femmes-enceintes-en-fonction-des-situations-a-risque-identifiees","accessed":{"date-parts":[["2021",5,4]]}}}],"schema":"https://github.com/citation-style-language/schema/raw/master/csl-citation.json"} </w:instrText>
      </w:r>
      <w:r w:rsidR="008C22BD" w:rsidRPr="00206C2D">
        <w:rPr>
          <w:rFonts w:ascii="Times New Roman" w:hAnsi="Times New Roman" w:cs="Times New Roman"/>
          <w:sz w:val="24"/>
          <w:lang w:val="en-GB"/>
        </w:rPr>
        <w:fldChar w:fldCharType="separate"/>
      </w:r>
      <w:r w:rsidR="008C22BD" w:rsidRPr="00206C2D">
        <w:rPr>
          <w:rFonts w:ascii="Times New Roman" w:hAnsi="Times New Roman" w:cs="Times New Roman"/>
          <w:sz w:val="24"/>
          <w:lang w:val="en-GB"/>
        </w:rPr>
        <w:t xml:space="preserve">(24) </w:t>
      </w:r>
      <w:r w:rsidR="008C22BD" w:rsidRPr="00206C2D">
        <w:rPr>
          <w:rFonts w:ascii="Times New Roman" w:hAnsi="Times New Roman" w:cs="Times New Roman"/>
          <w:sz w:val="24"/>
          <w:lang w:val="en-GB"/>
        </w:rPr>
        <w:fldChar w:fldCharType="end"/>
      </w:r>
      <w:r w:rsidR="008C22BD" w:rsidRPr="00206C2D">
        <w:rPr>
          <w:rFonts w:ascii="Times New Roman" w:hAnsi="Times New Roman" w:cs="Times New Roman"/>
          <w:sz w:val="24"/>
          <w:lang w:val="en-GB"/>
        </w:rPr>
        <w:t xml:space="preserve">. </w:t>
      </w:r>
      <w:r w:rsidR="005C51E1" w:rsidRPr="00206C2D">
        <w:rPr>
          <w:rFonts w:ascii="Times New Roman" w:hAnsi="Times New Roman" w:cs="Times New Roman"/>
          <w:sz w:val="24"/>
          <w:lang w:val="en-GB"/>
        </w:rPr>
        <w:t xml:space="preserve">More specifically, </w:t>
      </w:r>
      <w:r w:rsidR="008C22BD" w:rsidRPr="00206C2D">
        <w:rPr>
          <w:rFonts w:ascii="Times New Roman" w:hAnsi="Times New Roman" w:cs="Times New Roman"/>
          <w:sz w:val="24"/>
          <w:lang w:val="en-GB"/>
        </w:rPr>
        <w:t xml:space="preserve">failure to monitor </w:t>
      </w:r>
      <w:r w:rsidR="00DE0173">
        <w:rPr>
          <w:rFonts w:ascii="Times New Roman" w:hAnsi="Times New Roman" w:cs="Times New Roman"/>
          <w:sz w:val="24"/>
          <w:lang w:val="en-GB"/>
        </w:rPr>
        <w:t xml:space="preserve">foetal </w:t>
      </w:r>
      <w:r w:rsidR="008C22BD" w:rsidRPr="00206C2D">
        <w:rPr>
          <w:rFonts w:ascii="Times New Roman" w:hAnsi="Times New Roman" w:cs="Times New Roman"/>
          <w:sz w:val="24"/>
          <w:lang w:val="en-GB"/>
        </w:rPr>
        <w:t xml:space="preserve">weight gain, </w:t>
      </w:r>
      <w:r w:rsidR="005C51E1" w:rsidRPr="00206C2D">
        <w:rPr>
          <w:rFonts w:ascii="Times New Roman" w:hAnsi="Times New Roman" w:cs="Times New Roman"/>
          <w:sz w:val="24"/>
          <w:lang w:val="en-GB"/>
        </w:rPr>
        <w:t xml:space="preserve">screen for </w:t>
      </w:r>
      <w:r w:rsidR="001F38DA">
        <w:rPr>
          <w:rFonts w:ascii="Times New Roman" w:hAnsi="Times New Roman" w:cs="Times New Roman"/>
          <w:sz w:val="24"/>
          <w:lang w:val="en-GB"/>
        </w:rPr>
        <w:t>gestational diabetes and</w:t>
      </w:r>
      <w:r w:rsidR="008C22BD" w:rsidRPr="00206C2D">
        <w:rPr>
          <w:rFonts w:ascii="Times New Roman" w:hAnsi="Times New Roman" w:cs="Times New Roman"/>
          <w:sz w:val="24"/>
          <w:lang w:val="en-GB"/>
        </w:rPr>
        <w:t xml:space="preserve"> hypertension</w:t>
      </w:r>
      <w:r w:rsidR="00E75BDC">
        <w:rPr>
          <w:rFonts w:ascii="Times New Roman" w:hAnsi="Times New Roman" w:cs="Times New Roman"/>
          <w:sz w:val="24"/>
          <w:lang w:val="en-GB"/>
        </w:rPr>
        <w:t>,</w:t>
      </w:r>
      <w:r w:rsidR="005C51E1" w:rsidRPr="00206C2D">
        <w:rPr>
          <w:rFonts w:ascii="Times New Roman" w:hAnsi="Times New Roman" w:cs="Times New Roman"/>
          <w:sz w:val="24"/>
          <w:lang w:val="en-GB"/>
        </w:rPr>
        <w:t xml:space="preserve"> </w:t>
      </w:r>
      <w:r w:rsidR="008C22BD" w:rsidRPr="00206C2D">
        <w:rPr>
          <w:rFonts w:ascii="Times New Roman" w:hAnsi="Times New Roman" w:cs="Times New Roman"/>
          <w:sz w:val="24"/>
          <w:lang w:val="en-GB"/>
        </w:rPr>
        <w:t>ha</w:t>
      </w:r>
      <w:r w:rsidR="005C51E1" w:rsidRPr="00206C2D">
        <w:rPr>
          <w:rFonts w:ascii="Times New Roman" w:hAnsi="Times New Roman" w:cs="Times New Roman"/>
          <w:sz w:val="24"/>
          <w:lang w:val="en-GB"/>
        </w:rPr>
        <w:t>s</w:t>
      </w:r>
      <w:r w:rsidR="008C22BD" w:rsidRPr="00206C2D">
        <w:rPr>
          <w:rFonts w:ascii="Times New Roman" w:hAnsi="Times New Roman" w:cs="Times New Roman"/>
          <w:sz w:val="24"/>
          <w:lang w:val="en-GB"/>
        </w:rPr>
        <w:t xml:space="preserve"> deleterious consequences for the </w:t>
      </w:r>
      <w:proofErr w:type="spellStart"/>
      <w:r w:rsidR="008C22BD" w:rsidRPr="00206C2D">
        <w:rPr>
          <w:rFonts w:ascii="Times New Roman" w:hAnsi="Times New Roman" w:cs="Times New Roman"/>
          <w:sz w:val="24"/>
          <w:lang w:val="en-GB"/>
        </w:rPr>
        <w:t>newborn</w:t>
      </w:r>
      <w:proofErr w:type="spellEnd"/>
      <w:r w:rsidR="0018231E">
        <w:rPr>
          <w:rFonts w:ascii="Times New Roman" w:hAnsi="Times New Roman" w:cs="Times New Roman"/>
          <w:sz w:val="24"/>
          <w:lang w:val="en-GB"/>
        </w:rPr>
        <w:t xml:space="preserve"> </w:t>
      </w:r>
      <w:r w:rsidR="008C22BD" w:rsidRPr="00206C2D">
        <w:rPr>
          <w:rFonts w:ascii="Times New Roman" w:hAnsi="Times New Roman" w:cs="Times New Roman"/>
          <w:sz w:val="24"/>
          <w:lang w:val="en-GB"/>
        </w:rPr>
        <w:t xml:space="preserve"> </w:t>
      </w:r>
      <w:r w:rsidR="008C22BD" w:rsidRPr="00206C2D">
        <w:rPr>
          <w:rFonts w:ascii="Times New Roman" w:hAnsi="Times New Roman" w:cs="Times New Roman"/>
          <w:sz w:val="24"/>
          <w:lang w:val="en-GB"/>
        </w:rPr>
        <w:fldChar w:fldCharType="begin"/>
      </w:r>
      <w:r w:rsidR="007B574F" w:rsidRPr="00206C2D">
        <w:rPr>
          <w:rFonts w:ascii="Times New Roman" w:hAnsi="Times New Roman" w:cs="Times New Roman"/>
          <w:sz w:val="24"/>
          <w:lang w:val="en-GB"/>
        </w:rPr>
        <w:instrText xml:space="preserve"> ADDIN ZOTERO_ITEM CSL_CITATION {"citationID":"3BdS8WNG","properties":{"formattedCitation":"(25\\uc0\\u8211{}28)","plainCitation":"(25–28)","dontUpdate":true,"noteIndex":0},"citationItems":[{"id":728,"uris":["http://zotero.org/users/7529252/items/JH792TYP"],"uri":["http://zotero.org/users/7529252/items/JH792TYP"],"itemData":{"id":728,"type":"webpage","title":"Effect of Treatment of Gestational Diabetes Mellitus on Pregnancy Outcomes | NEJM","URL":"https://www.nejm.org/doi/full/10.1056/NEJMoa042973","accessed":{"date-parts":[["2021",4,19]]}}},{"id":746,"uris":["http://zotero.org/users/7529252/items/CPCDLW6I"],"uri":["http://zotero.org/users/7529252/items/CPCDLW6I"],"itemData":{"id":746,"type":"article-journal","abstract":"BACKGROUND: Excess gestational weight gain (GWG) among women with overweight or obesity synergistically increases their already elevated risk of having gestational diabetes, a caesarean delivery, a large for gestational age infant, and post-partum weight retention, and increases their child's risk of obesity. We investigated whether a primarily telehealth lifestyle intervention reduced excess GWG among women with overweight or obesity.\nMETHODS: We did a randomised controlled trial in five antenatal clinics of Kaiser Permanente; Oakland, San Leandro, Walnut Creek, Fremont, and Santa Clara, CA, USA. Women at 8-15 weeks' gestation with singletons, pre-pregnancy BMI 25·0-40·0 kg/m2, and aged 18 years or older were randomly assigned (1:1) to receive the telehealth lifestyle intervention or usual antenatal care. Randomisation was adaptively balanced for age, BMI, and race and ethnicity. Data collectors and investigators were masked to group assignments. The core lifestyle intervention consisted of two in-person and 11 telephone sessions on behavioural strategies to improve weight, diet, and physical activity, and stress management to help women meet a trial goal of gaining at the lower limit of the Institute of Medicine (IOM) guidelines range for total GWG: 7 kg for women with overweight and 5 kg for women with obesity. Usual antenatal care included an antenatal visit at 7-10 weeks' gestation, an additional seven antenatal visits, on average, and periodic health education newsletters, including the IOM GWG guidelines and information on healthy eating and physical activity in pregnancy. The primary outcome was weekly rate of GWG expressed as excess GWG, per Institute of Medicine guidelines and mean assessed in the intention-to-treat population. The trial is registered at ClinicalTrials.gov, NCT02130232.\nFINDINGS: Between March 24, 2014, and Sept 26, 2017, 5329 women were assessed for eligibility and 200 were randomly assigned to the lifestyle intervention group and 198 to the usual care group. Analyses included 199 women in the lifestyle intervention group (one lost to follow-up) and 195 in the usual care group (three lost to follow-up). 96 (48%) women in the lifestyle intervention group and 134 (69%) women in the usual care group exceeded Institute of Medicine guidelines for rate of GWG per week (relative risk 0·70, 95% CI 0·59 to 0·83). Compared with usual care, women in the lifestyle intervention had reduced weekly rate of GWG (mean 0·26 kg per week [SD 0·15] vs 0·32 kg per week [0·13]; mean between-group difference -0·07 kg per week, 95% CI -0·09 to -0·04). No between-group differences in perinatal complications were observed.\nINTERPRETATION: Our evidence-based programme showed that health-care delivery systems could further adapt to meet the needs of their clinical settings to prevent excess GWG and improve healthy behaviours and markers of insulin resistance among women with overweight or obesity by using telehealth lifestyle interventions.\nFUNDING: US National Institutes of Health.","container-title":"The Lancet. Diabetes &amp; Endocrinology","DOI":"10.1016/S2213-8587(20)30107-8","ISSN":"2213-8595","issue":"6","journalAbbreviation":"Lancet Diabetes Endocrinol","language":"eng","note":"PMID: 32445736","page":"490-500","source":"PubMed","title":"A telehealth lifestyle intervention to reduce excess gestational weight gain in pregnant women with overweight or obesity (GLOW): a randomised, parallel-group, controlled trial","title-short":"A telehealth lifestyle intervention to reduce excess gestational weight gain in pregnant women with overweight or obesity (GLOW)","volume":"8","author":[{"family":"Ferrara","given":"Assiamira"},{"family":"Hedderson","given":"Monique M."},{"family":"Brown","given":"Susan D."},{"family":"Ehrlich","given":"Samantha F."},{"family":"Tsai","given":"Ai-Lin"},{"family":"Feng","given":"Juanran"},{"family":"Galarce","given":"Maren"},{"family":"Marcovina","given":"Santica"},{"family":"Catalano","given":"Patrick"},{"family":"Quesenberry","given":"Charles P."}],"issued":{"date-parts":[["2020",6]]}}},{"id":748,"uris":["http://zotero.org/users/7529252/items/82LN6XIL"],"uri":["http://zotero.org/users/7529252/items/82LN6XIL"],"itemData":{"id":748,"type":"article-journal","abstract":"Importance: Body mass index (BMI) and gestational weight gain are increasing globally. In 2009, the Institute of Medicine (IOM) provided specific recommendations regarding the ideal gestational weight gain. However, the association between gestational weight gain consistent with theIOM guidelines and pregnancy outcomes is unclear.\nObjective: To perform a systematic review, meta-analysis, and metaregression to evaluate associations between gestational weight gain above or below the IOM guidelines (gain of 12.5-18 kg for underweight women [BMI &lt;18.5]; 11.5-16 kg for normal-weight women [BMI 18.5-24.9]; 7-11 kg for overweight women [BMI 25-29.9]; and 5-9 kg for obese women [BMI ≥30]) and maternal and infant outcomes.\nData Sources and Study Selection: Search of EMBASE, Evidence-Based Medicine Reviews, MEDLINE, and MEDLINE In-Process between January 1, 1999, and February 7, 2017, for observational studies stratified by prepregnancy BMI category and total gestational weight gain.\nData Extraction and Synthesis: Data were extracted by 2 independent reviewers. Odds ratios (ORs) and absolute risk differences (ARDs) per live birth were calculated using a random-effects model based on a subset of studies with available data.\nMain Outcomes and Measures: Primary outcomes were small for gestational age (SGA), preterm birth, and large for gestational age (LGA). Secondary outcomes were macrosomia, cesarean delivery, and gestational diabetes mellitus.\nResults: Of 5354 identified studies, 23 (n = 1 309 136 women) met inclusion criteria. Gestational weight gain was below or above guidelines in 23% and 47% of pregnancies, respectively. Gestational weight gain below the recommendations was associated with higher risk of SGA (OR, 1.53 [95% CI, 1.44-1.64]; ARD, 5% [95% CI, 4%-6%]) and preterm birth (OR, 1.70 [1.32-2.20]; ARD, 5% [3%-8%]) and lower risk of LGA (OR, 0.59 [0.55-0.64]; ARD, -2% [-10% to -6%]) and macrosomia (OR, 0.60 [0.52-0.68]; ARD, -2% [-3% to -1%]); cesarean delivery showed no significant difference (OR, 0.98 [0.96-1.02]; ARD, 0% [-2% to 1%]). Gestational weight gain above the recommendations was associated with lower risk of SGA (OR, 0.66 [0.63-0.69]; ARD, -3%; [-4% to -2%]) and preterm birth (OR, 0.77 [0.69-0.86]; ARD, -2% [-2% to -1%]) and higher risk of LGA (OR, 1.85 [1.76-1.95]; ARD, 4% [2%-5%]), macrosomia (OR, 1.95 [1.79-2.11]; ARD, 6% [4%-9%]), and cesarean delivery (OR, 1.30 [1.25-1.35]; ARD, 4% [3%-6%]). Gestational diabetes mellitus could not be evaluated because of the nature of available data.\nConclusions and Relevance: In this systematic review and meta-analysis of more than 1 million pregnant women, 47% had gestational weight gain greater than IOM recommendations and 23% had gestational weight gain less than IOM recommendations. Gestational weight gain greater than or less than guideline recommendations, compared with weight gain within recommended levels, was associated with higher risk of adverse maternal and infant outcomes.","container-title":"JAMA","DOI":"10.1001/jama.2017.3635","ISSN":"1538-3598","issue":"21","journalAbbreviation":"JAMA","language":"eng","note":"PMID: 28586887\nPMCID: PMC5815056","page":"2207-2225","source":"PubMed","title":"Association of Gestational Weight Gain With Maternal and Infant Outcomes: A Systematic Review and Meta-analysis","title-short":"Association of Gestational Weight Gain With Maternal and Infant Outcomes","volume":"317","author":[{"family":"Goldstein","given":"Rebecca F."},{"family":"Abell","given":"Sally K."},{"family":"Ranasinha","given":"Sanjeeva"},{"family":"Misso","given":"Marie"},{"family":"Boyle","given":"Jacqueline A."},{"family":"Black","given":"Mary Helen"},{"family":"Li","given":"Nan"},{"family":"Hu","given":"Gang"},{"family":"Corrado","given":"Francesco"},{"family":"Rode","given":"Line"},{"family":"Kim","given":"Young Ju"},{"family":"Haugen","given":"Margaretha"},{"family":"Song","given":"Won O."},{"family":"Kim","given":"Min Hyoung"},{"family":"Bogaerts","given":"Annick"},{"family":"Devlieger","given":"Roland"},{"family":"Chung","given":"Judith H."},{"family":"Teede","given":"Helena J."}],"issued":{"date-parts":[["2017",6,6]]}}},{"id":777,"uris":["http://zotero.org/users/7529252/items/KRQAY8PG"],"uri":["http://zotero.org/users/7529252/items/KRQAY8PG"],"itemData":{"id":777,"type":"article-journal","issue":"10","journalAbbreviation":"Médecine d'Afrique Noire","page":"422-425","title":"Hypertension arterielle et grossesse aspects epidemiologiques et facteurs de risques.","volume":"47","author":[{"family":"Bah","given":"A.O."},{"family":"Diallo","given":"A.A.S."},{"family":"Keita","given":"N."},{"family":"Diallo","given":"M.S."}]}}],"schema":"https://github.com/citation-style-language/schema/raw/master/csl-citation.json"} </w:instrText>
      </w:r>
      <w:r w:rsidR="008C22BD" w:rsidRPr="00206C2D">
        <w:rPr>
          <w:rFonts w:ascii="Times New Roman" w:hAnsi="Times New Roman" w:cs="Times New Roman"/>
          <w:sz w:val="24"/>
          <w:lang w:val="en-GB"/>
        </w:rPr>
        <w:fldChar w:fldCharType="separate"/>
      </w:r>
      <w:r w:rsidR="008C22BD" w:rsidRPr="00206C2D">
        <w:rPr>
          <w:rFonts w:ascii="Times New Roman" w:hAnsi="Times New Roman" w:cs="Times New Roman"/>
          <w:sz w:val="24"/>
          <w:lang w:val="en-GB"/>
        </w:rPr>
        <w:t>(25-28)</w:t>
      </w:r>
      <w:r w:rsidR="008C22BD" w:rsidRPr="00206C2D">
        <w:rPr>
          <w:rFonts w:ascii="Times New Roman" w:hAnsi="Times New Roman" w:cs="Times New Roman"/>
          <w:sz w:val="24"/>
          <w:lang w:val="en-GB"/>
        </w:rPr>
        <w:fldChar w:fldCharType="end"/>
      </w:r>
      <w:r w:rsidR="008C22BD" w:rsidRPr="00206C2D">
        <w:rPr>
          <w:rFonts w:ascii="Times New Roman" w:hAnsi="Times New Roman" w:cs="Times New Roman"/>
          <w:sz w:val="24"/>
          <w:lang w:val="en-GB"/>
        </w:rPr>
        <w:t xml:space="preserve">. </w:t>
      </w:r>
    </w:p>
    <w:p w14:paraId="28A604A0" w14:textId="0551B3FA" w:rsidR="009B151F" w:rsidRPr="00DE0173" w:rsidRDefault="00DE0173" w:rsidP="009B151F">
      <w:pPr>
        <w:spacing w:line="480" w:lineRule="auto"/>
        <w:jc w:val="left"/>
        <w:rPr>
          <w:rFonts w:ascii="Times New Roman" w:hAnsi="Times New Roman" w:cs="Times New Roman"/>
          <w:sz w:val="24"/>
          <w:lang w:val="en-GB"/>
        </w:rPr>
      </w:pPr>
      <w:r>
        <w:rPr>
          <w:rFonts w:ascii="Times New Roman" w:hAnsi="Times New Roman" w:cs="Times New Roman"/>
          <w:sz w:val="24"/>
          <w:lang w:val="en-GB"/>
        </w:rPr>
        <w:t xml:space="preserve">In the context of the </w:t>
      </w:r>
      <w:r w:rsidRPr="00206C2D">
        <w:rPr>
          <w:rFonts w:ascii="Times New Roman" w:hAnsi="Times New Roman" w:cs="Times New Roman"/>
          <w:sz w:val="24"/>
          <w:lang w:val="en-GB"/>
        </w:rPr>
        <w:t>SARS-CoV-2 pandemic</w:t>
      </w:r>
      <w:r w:rsidR="00832D4E" w:rsidRPr="00206C2D">
        <w:rPr>
          <w:rFonts w:ascii="Times New Roman" w:hAnsi="Times New Roman" w:cs="Times New Roman"/>
          <w:sz w:val="24"/>
          <w:lang w:val="en-GB"/>
        </w:rPr>
        <w:t xml:space="preserve">, it is essential that </w:t>
      </w:r>
      <w:r w:rsidR="009B151F" w:rsidRPr="00206C2D">
        <w:rPr>
          <w:rFonts w:ascii="Times New Roman" w:hAnsi="Times New Roman" w:cs="Times New Roman"/>
          <w:sz w:val="24"/>
          <w:lang w:val="en-GB"/>
        </w:rPr>
        <w:t>the health management of pregnan</w:t>
      </w:r>
      <w:r w:rsidR="00832D4E" w:rsidRPr="00206C2D">
        <w:rPr>
          <w:rFonts w:ascii="Times New Roman" w:hAnsi="Times New Roman" w:cs="Times New Roman"/>
          <w:sz w:val="24"/>
          <w:lang w:val="en-GB"/>
        </w:rPr>
        <w:t>t women</w:t>
      </w:r>
      <w:r w:rsidR="009B151F" w:rsidRPr="00206C2D">
        <w:rPr>
          <w:rFonts w:ascii="Times New Roman" w:hAnsi="Times New Roman" w:cs="Times New Roman"/>
          <w:sz w:val="24"/>
          <w:lang w:val="en-GB"/>
        </w:rPr>
        <w:t xml:space="preserve"> </w:t>
      </w:r>
      <w:r w:rsidR="00832D4E" w:rsidRPr="00206C2D">
        <w:rPr>
          <w:rFonts w:ascii="Times New Roman" w:hAnsi="Times New Roman" w:cs="Times New Roman"/>
          <w:sz w:val="24"/>
          <w:lang w:val="en-GB"/>
        </w:rPr>
        <w:t xml:space="preserve">be continually adapted </w:t>
      </w:r>
      <w:proofErr w:type="gramStart"/>
      <w:r w:rsidR="00832D4E" w:rsidRPr="00206C2D">
        <w:rPr>
          <w:rFonts w:ascii="Times New Roman" w:hAnsi="Times New Roman" w:cs="Times New Roman"/>
          <w:sz w:val="24"/>
          <w:lang w:val="en-GB"/>
        </w:rPr>
        <w:t>to best meet</w:t>
      </w:r>
      <w:proofErr w:type="gramEnd"/>
      <w:r w:rsidR="00832D4E" w:rsidRPr="00206C2D">
        <w:rPr>
          <w:rFonts w:ascii="Times New Roman" w:hAnsi="Times New Roman" w:cs="Times New Roman"/>
          <w:sz w:val="24"/>
          <w:lang w:val="en-GB"/>
        </w:rPr>
        <w:t xml:space="preserve"> the changing needs in this dynamic context. To do this, </w:t>
      </w:r>
      <w:r w:rsidR="009B151F" w:rsidRPr="00206C2D">
        <w:rPr>
          <w:rFonts w:ascii="Times New Roman" w:hAnsi="Times New Roman" w:cs="Times New Roman"/>
          <w:sz w:val="24"/>
          <w:lang w:val="en-GB"/>
        </w:rPr>
        <w:t xml:space="preserve">it is necessary to understand the reasons </w:t>
      </w:r>
      <w:r w:rsidR="00832D4E" w:rsidRPr="00206C2D">
        <w:rPr>
          <w:rFonts w:ascii="Times New Roman" w:hAnsi="Times New Roman" w:cs="Times New Roman"/>
          <w:sz w:val="24"/>
          <w:lang w:val="en-GB"/>
        </w:rPr>
        <w:t>why pregnant women</w:t>
      </w:r>
      <w:r w:rsidR="009B151F" w:rsidRPr="00206C2D">
        <w:rPr>
          <w:rFonts w:ascii="Times New Roman" w:hAnsi="Times New Roman" w:cs="Times New Roman"/>
          <w:sz w:val="24"/>
          <w:lang w:val="en-GB"/>
        </w:rPr>
        <w:t xml:space="preserve"> voluntar</w:t>
      </w:r>
      <w:r w:rsidR="00832D4E" w:rsidRPr="00206C2D">
        <w:rPr>
          <w:rFonts w:ascii="Times New Roman" w:hAnsi="Times New Roman" w:cs="Times New Roman"/>
          <w:sz w:val="24"/>
          <w:lang w:val="en-GB"/>
        </w:rPr>
        <w:t xml:space="preserve">ily </w:t>
      </w:r>
      <w:r w:rsidR="009B151F" w:rsidRPr="00206C2D">
        <w:rPr>
          <w:rFonts w:ascii="Times New Roman" w:hAnsi="Times New Roman" w:cs="Times New Roman"/>
          <w:sz w:val="24"/>
          <w:lang w:val="en-GB"/>
        </w:rPr>
        <w:t xml:space="preserve">change </w:t>
      </w:r>
      <w:r w:rsidR="00832D4E" w:rsidRPr="00206C2D">
        <w:rPr>
          <w:rFonts w:ascii="Times New Roman" w:hAnsi="Times New Roman" w:cs="Times New Roman"/>
          <w:sz w:val="24"/>
          <w:lang w:val="en-GB"/>
        </w:rPr>
        <w:t xml:space="preserve">their </w:t>
      </w:r>
      <w:r w:rsidR="009B151F" w:rsidRPr="00206C2D">
        <w:rPr>
          <w:rFonts w:ascii="Times New Roman" w:hAnsi="Times New Roman" w:cs="Times New Roman"/>
          <w:sz w:val="24"/>
          <w:lang w:val="en-GB"/>
        </w:rPr>
        <w:t>pregnancy</w:t>
      </w:r>
      <w:r w:rsidR="00832D4E" w:rsidRPr="00206C2D">
        <w:rPr>
          <w:rFonts w:ascii="Times New Roman" w:hAnsi="Times New Roman" w:cs="Times New Roman"/>
          <w:sz w:val="24"/>
          <w:lang w:val="en-GB"/>
        </w:rPr>
        <w:t xml:space="preserve"> </w:t>
      </w:r>
      <w:r w:rsidR="00A11E7B">
        <w:rPr>
          <w:rFonts w:ascii="Times New Roman" w:hAnsi="Times New Roman" w:cs="Times New Roman"/>
          <w:sz w:val="24"/>
          <w:lang w:val="en-GB"/>
        </w:rPr>
        <w:t>monitoring</w:t>
      </w:r>
      <w:r w:rsidR="009B151F" w:rsidRPr="00206C2D">
        <w:rPr>
          <w:rFonts w:ascii="Times New Roman" w:hAnsi="Times New Roman" w:cs="Times New Roman"/>
          <w:sz w:val="24"/>
          <w:lang w:val="en-GB"/>
        </w:rPr>
        <w:t xml:space="preserve">. </w:t>
      </w:r>
    </w:p>
    <w:p w14:paraId="164AB2B4" w14:textId="1A7E1104" w:rsidR="004864CC" w:rsidRPr="00206C2D" w:rsidRDefault="009B151F" w:rsidP="004E06C5">
      <w:pPr>
        <w:spacing w:line="480" w:lineRule="auto"/>
        <w:jc w:val="left"/>
        <w:rPr>
          <w:rFonts w:ascii="Times New Roman" w:hAnsi="Times New Roman" w:cs="Times New Roman"/>
          <w:sz w:val="24"/>
          <w:lang w:val="en-GB"/>
        </w:rPr>
      </w:pPr>
      <w:r w:rsidRPr="00206C2D">
        <w:rPr>
          <w:rFonts w:ascii="Times New Roman" w:hAnsi="Times New Roman" w:cs="Times New Roman"/>
          <w:iCs/>
          <w:sz w:val="24"/>
          <w:lang w:val="en-GB"/>
        </w:rPr>
        <w:t xml:space="preserve">Our objective was to study </w:t>
      </w:r>
      <w:proofErr w:type="spellStart"/>
      <w:r w:rsidR="002F2A69">
        <w:rPr>
          <w:rFonts w:ascii="Times New Roman" w:hAnsi="Times New Roman" w:cs="Times New Roman"/>
          <w:iCs/>
          <w:sz w:val="24"/>
          <w:lang w:val="en-GB"/>
        </w:rPr>
        <w:t>i</w:t>
      </w:r>
      <w:proofErr w:type="spellEnd"/>
      <w:r w:rsidR="002F2A69">
        <w:rPr>
          <w:rFonts w:ascii="Times New Roman" w:hAnsi="Times New Roman" w:cs="Times New Roman"/>
          <w:iCs/>
          <w:sz w:val="24"/>
          <w:lang w:val="en-GB"/>
        </w:rPr>
        <w:t xml:space="preserve">) </w:t>
      </w:r>
      <w:r w:rsidR="00037798" w:rsidRPr="00037798">
        <w:rPr>
          <w:rFonts w:ascii="Times New Roman" w:hAnsi="Times New Roman" w:cs="Times New Roman"/>
          <w:iCs/>
          <w:sz w:val="24"/>
          <w:lang w:val="en-GB"/>
        </w:rPr>
        <w:t>the effects of the SARS-CoV-2 pandemic and France’s first associated lockdown on the frequency of voluntary changes in pregnancy monitoring by women during the country’s first lockdown, and ii) associated factors.</w:t>
      </w:r>
      <w:r w:rsidR="007817C5" w:rsidRPr="00206C2D">
        <w:rPr>
          <w:rFonts w:ascii="Times New Roman" w:hAnsi="Times New Roman" w:cs="Times New Roman"/>
          <w:iCs/>
          <w:sz w:val="24"/>
          <w:lang w:val="en-GB"/>
        </w:rPr>
        <w:t xml:space="preserve"> </w:t>
      </w:r>
    </w:p>
    <w:p w14:paraId="3293F536" w14:textId="7D3027D4" w:rsidR="00817B71" w:rsidRPr="00206C2D" w:rsidRDefault="00817B71" w:rsidP="004E06C5">
      <w:pPr>
        <w:pStyle w:val="Titre1"/>
        <w:spacing w:before="360" w:after="120" w:line="480" w:lineRule="auto"/>
        <w:ind w:left="0" w:firstLine="0"/>
        <w:rPr>
          <w:rFonts w:ascii="Times New Roman" w:eastAsia="Calibri" w:hAnsi="Times New Roman" w:cs="Times New Roman"/>
          <w:bCs w:val="0"/>
          <w:snapToGrid w:val="0"/>
          <w:color w:val="auto"/>
          <w:kern w:val="0"/>
          <w:sz w:val="24"/>
          <w:szCs w:val="24"/>
          <w:lang w:val="en-GB"/>
        </w:rPr>
      </w:pPr>
      <w:r w:rsidRPr="00206C2D">
        <w:rPr>
          <w:rFonts w:ascii="Times New Roman" w:eastAsia="Calibri" w:hAnsi="Times New Roman" w:cs="Times New Roman"/>
          <w:bCs w:val="0"/>
          <w:snapToGrid w:val="0"/>
          <w:color w:val="auto"/>
          <w:kern w:val="0"/>
          <w:sz w:val="24"/>
          <w:szCs w:val="24"/>
          <w:lang w:val="en-GB"/>
        </w:rPr>
        <w:t>Methods</w:t>
      </w:r>
    </w:p>
    <w:p w14:paraId="47DCC288" w14:textId="455A4A29" w:rsidR="00756219" w:rsidRPr="00206C2D" w:rsidRDefault="00F01C32" w:rsidP="004E06C5">
      <w:pPr>
        <w:pStyle w:val="Titre4"/>
        <w:spacing w:before="240" w:line="480" w:lineRule="auto"/>
        <w:jc w:val="left"/>
        <w:rPr>
          <w:rFonts w:ascii="Times New Roman" w:hAnsi="Times New Roman" w:cs="Times New Roman"/>
          <w:b/>
          <w:color w:val="auto"/>
          <w:sz w:val="24"/>
          <w:szCs w:val="24"/>
          <w:lang w:val="en-GB"/>
        </w:rPr>
      </w:pPr>
      <w:r w:rsidRPr="00206C2D">
        <w:rPr>
          <w:rFonts w:ascii="Times New Roman" w:hAnsi="Times New Roman" w:cs="Times New Roman"/>
          <w:b/>
          <w:color w:val="auto"/>
          <w:sz w:val="24"/>
          <w:szCs w:val="24"/>
          <w:lang w:val="en-GB"/>
        </w:rPr>
        <w:t>P</w:t>
      </w:r>
      <w:r w:rsidR="00756219" w:rsidRPr="00206C2D">
        <w:rPr>
          <w:rFonts w:ascii="Times New Roman" w:hAnsi="Times New Roman" w:cs="Times New Roman"/>
          <w:b/>
          <w:color w:val="auto"/>
          <w:sz w:val="24"/>
          <w:szCs w:val="24"/>
          <w:lang w:val="en-GB"/>
        </w:rPr>
        <w:t>opulation and data source (</w:t>
      </w:r>
      <w:proofErr w:type="spellStart"/>
      <w:r w:rsidR="00756219" w:rsidRPr="00206C2D">
        <w:rPr>
          <w:rFonts w:ascii="Times New Roman" w:hAnsi="Times New Roman" w:cs="Times New Roman"/>
          <w:b/>
          <w:color w:val="auto"/>
          <w:sz w:val="24"/>
          <w:szCs w:val="24"/>
          <w:lang w:val="en-GB"/>
        </w:rPr>
        <w:t>Covimater</w:t>
      </w:r>
      <w:proofErr w:type="spellEnd"/>
      <w:r w:rsidR="00756219" w:rsidRPr="00206C2D">
        <w:rPr>
          <w:rFonts w:ascii="Times New Roman" w:hAnsi="Times New Roman" w:cs="Times New Roman"/>
          <w:b/>
          <w:color w:val="auto"/>
          <w:sz w:val="24"/>
          <w:szCs w:val="24"/>
          <w:lang w:val="en-GB"/>
        </w:rPr>
        <w:t xml:space="preserve">) </w:t>
      </w:r>
    </w:p>
    <w:p w14:paraId="103B377B" w14:textId="38637D10" w:rsidR="00E417C3" w:rsidRPr="00206C2D" w:rsidRDefault="00E417C3" w:rsidP="00E417C3">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From an internet access panel of volunteer internet users (BVA group), we created a non-probability study</w:t>
      </w:r>
      <w:r w:rsidR="009C40DD" w:rsidRPr="00206C2D">
        <w:rPr>
          <w:rFonts w:ascii="Times New Roman" w:hAnsi="Times New Roman" w:cs="Times New Roman"/>
          <w:sz w:val="24"/>
          <w:lang w:val="en-GB"/>
        </w:rPr>
        <w:t xml:space="preserve"> (</w:t>
      </w:r>
      <w:proofErr w:type="spellStart"/>
      <w:r w:rsidR="009C40DD" w:rsidRPr="00206C2D">
        <w:rPr>
          <w:rFonts w:ascii="Times New Roman" w:hAnsi="Times New Roman" w:cs="Times New Roman"/>
          <w:sz w:val="24"/>
          <w:lang w:val="en-GB"/>
        </w:rPr>
        <w:t>Covimater</w:t>
      </w:r>
      <w:proofErr w:type="spellEnd"/>
      <w:r w:rsidR="009C40DD" w:rsidRPr="00206C2D">
        <w:rPr>
          <w:rFonts w:ascii="Times New Roman" w:hAnsi="Times New Roman" w:cs="Times New Roman"/>
          <w:sz w:val="24"/>
          <w:lang w:val="en-GB"/>
        </w:rPr>
        <w:t>)</w:t>
      </w:r>
      <w:r w:rsidRPr="00206C2D">
        <w:rPr>
          <w:rFonts w:ascii="Times New Roman" w:hAnsi="Times New Roman" w:cs="Times New Roman"/>
          <w:sz w:val="24"/>
          <w:lang w:val="en-GB"/>
        </w:rPr>
        <w:t xml:space="preserve"> sample of 500 adult women </w:t>
      </w:r>
      <w:r w:rsidR="002F2A69">
        <w:rPr>
          <w:rFonts w:ascii="Times New Roman" w:hAnsi="Times New Roman" w:cs="Times New Roman"/>
          <w:sz w:val="24"/>
          <w:lang w:val="en-GB"/>
        </w:rPr>
        <w:t xml:space="preserve">who were pregnant </w:t>
      </w:r>
      <w:r w:rsidRPr="00206C2D">
        <w:rPr>
          <w:rFonts w:ascii="Times New Roman" w:hAnsi="Times New Roman" w:cs="Times New Roman"/>
          <w:sz w:val="24"/>
          <w:lang w:val="en-GB"/>
        </w:rPr>
        <w:t xml:space="preserve">during the first lockdown in France (17 March </w:t>
      </w:r>
      <w:r w:rsidR="00570395" w:rsidRPr="00206C2D">
        <w:rPr>
          <w:rFonts w:ascii="Times New Roman" w:hAnsi="Times New Roman" w:cs="Times New Roman"/>
          <w:sz w:val="24"/>
          <w:lang w:val="en-GB"/>
        </w:rPr>
        <w:t xml:space="preserve">- </w:t>
      </w:r>
      <w:r w:rsidRPr="00206C2D">
        <w:rPr>
          <w:rFonts w:ascii="Times New Roman" w:hAnsi="Times New Roman" w:cs="Times New Roman"/>
          <w:sz w:val="24"/>
          <w:lang w:val="en-GB"/>
        </w:rPr>
        <w:t xml:space="preserve">11 May 2020). Participants were 18 years old and over and residents in </w:t>
      </w:r>
      <w:r w:rsidR="00570395" w:rsidRPr="00206C2D">
        <w:rPr>
          <w:rFonts w:ascii="Times New Roman" w:hAnsi="Times New Roman" w:cs="Times New Roman"/>
          <w:sz w:val="24"/>
          <w:lang w:val="en-GB"/>
        </w:rPr>
        <w:t xml:space="preserve">metropolitan </w:t>
      </w:r>
      <w:r w:rsidRPr="00206C2D">
        <w:rPr>
          <w:rFonts w:ascii="Times New Roman" w:hAnsi="Times New Roman" w:cs="Times New Roman"/>
          <w:sz w:val="24"/>
          <w:lang w:val="en-GB"/>
        </w:rPr>
        <w:t>France. Women who gave birth in the two first weeks of the lockdown and those whose pregnancy began during the last two weeks were not included due to their limited exposure to it. Eligible women were invited to answer a web-</w:t>
      </w:r>
      <w:r w:rsidR="00570395" w:rsidRPr="00206C2D">
        <w:rPr>
          <w:rFonts w:ascii="Times New Roman" w:hAnsi="Times New Roman" w:cs="Times New Roman"/>
          <w:sz w:val="24"/>
          <w:lang w:val="en-GB"/>
        </w:rPr>
        <w:t xml:space="preserve">based </w:t>
      </w:r>
      <w:r w:rsidRPr="00206C2D">
        <w:rPr>
          <w:rFonts w:ascii="Times New Roman" w:hAnsi="Times New Roman" w:cs="Times New Roman"/>
          <w:sz w:val="24"/>
          <w:lang w:val="en-GB"/>
        </w:rPr>
        <w:t xml:space="preserve">questionnaire between </w:t>
      </w:r>
      <w:proofErr w:type="gramStart"/>
      <w:r w:rsidRPr="00206C2D">
        <w:rPr>
          <w:rFonts w:ascii="Times New Roman" w:hAnsi="Times New Roman" w:cs="Times New Roman"/>
          <w:sz w:val="24"/>
          <w:lang w:val="en-GB"/>
        </w:rPr>
        <w:t>6</w:t>
      </w:r>
      <w:proofErr w:type="gramEnd"/>
      <w:r w:rsidRPr="00206C2D">
        <w:rPr>
          <w:rFonts w:ascii="Times New Roman" w:hAnsi="Times New Roman" w:cs="Times New Roman"/>
          <w:sz w:val="24"/>
          <w:lang w:val="en-GB"/>
        </w:rPr>
        <w:t xml:space="preserve"> and 20 July 2020.</w:t>
      </w:r>
    </w:p>
    <w:p w14:paraId="315A27BC" w14:textId="77777777" w:rsidR="00817B71" w:rsidRPr="00206C2D" w:rsidRDefault="00817B71" w:rsidP="004E06C5">
      <w:pPr>
        <w:pStyle w:val="Titre4"/>
        <w:spacing w:before="240" w:line="480" w:lineRule="auto"/>
        <w:jc w:val="left"/>
        <w:rPr>
          <w:rFonts w:ascii="Times New Roman" w:hAnsi="Times New Roman" w:cs="Times New Roman"/>
          <w:color w:val="auto"/>
          <w:sz w:val="24"/>
          <w:szCs w:val="24"/>
          <w:lang w:val="en-GB"/>
        </w:rPr>
      </w:pPr>
      <w:r w:rsidRPr="00206C2D">
        <w:rPr>
          <w:rFonts w:ascii="Times New Roman" w:hAnsi="Times New Roman" w:cs="Times New Roman"/>
          <w:b/>
          <w:color w:val="auto"/>
          <w:sz w:val="24"/>
          <w:szCs w:val="24"/>
          <w:lang w:val="en-GB"/>
        </w:rPr>
        <w:t>Survey methodology</w:t>
      </w:r>
    </w:p>
    <w:p w14:paraId="512D752D" w14:textId="6DA9EAA7" w:rsidR="008C37C1" w:rsidRPr="00206C2D" w:rsidRDefault="008C37C1" w:rsidP="004E06C5">
      <w:pPr>
        <w:spacing w:line="480" w:lineRule="auto"/>
        <w:jc w:val="left"/>
        <w:rPr>
          <w:rFonts w:ascii="Times New Roman" w:hAnsi="Times New Roman" w:cs="Times New Roman"/>
          <w:sz w:val="24"/>
          <w:lang w:val="en-GB"/>
        </w:rPr>
      </w:pPr>
      <w:proofErr w:type="spellStart"/>
      <w:r w:rsidRPr="00206C2D">
        <w:rPr>
          <w:rFonts w:ascii="Times New Roman" w:hAnsi="Times New Roman" w:cs="Times New Roman"/>
          <w:sz w:val="24"/>
          <w:lang w:val="en-GB"/>
        </w:rPr>
        <w:lastRenderedPageBreak/>
        <w:t>Covimater</w:t>
      </w:r>
      <w:proofErr w:type="spellEnd"/>
      <w:r w:rsidRPr="00206C2D">
        <w:rPr>
          <w:rFonts w:ascii="Times New Roman" w:hAnsi="Times New Roman" w:cs="Times New Roman"/>
          <w:sz w:val="24"/>
          <w:lang w:val="en-GB"/>
        </w:rPr>
        <w:t xml:space="preserve"> used quotas sampling, whereby the study sample </w:t>
      </w:r>
      <w:proofErr w:type="gramStart"/>
      <w:r w:rsidRPr="00206C2D">
        <w:rPr>
          <w:rFonts w:ascii="Times New Roman" w:hAnsi="Times New Roman" w:cs="Times New Roman"/>
          <w:sz w:val="24"/>
          <w:lang w:val="en-GB"/>
        </w:rPr>
        <w:t>is assigned</w:t>
      </w:r>
      <w:proofErr w:type="gramEnd"/>
      <w:r w:rsidRPr="00206C2D">
        <w:rPr>
          <w:rFonts w:ascii="Times New Roman" w:hAnsi="Times New Roman" w:cs="Times New Roman"/>
          <w:sz w:val="24"/>
          <w:lang w:val="en-GB"/>
        </w:rPr>
        <w:t xml:space="preserve"> a structure similar to that of the target population (i.e., all pregnant women) in order to tend towards representativeness. The population of parents of children under one year old -  as per the National Institute of Statistics and Economic Studies 2016 census - was used to obtain the quotas </w:t>
      </w:r>
      <w:r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a2fpjtnvtjb","properties":{"formattedCitation":"(25)","plainCitation":"(25)","noteIndex":0},"citationItems":[{"id":702,"uris":["http://zotero.org/users/7529252/items/KB3EG6BX"],"uri":["http://zotero.org/users/7529252/items/KB3EG6BX"],"itemData":{"id":702,"type":"webpage","title":"French National Institute of Statistics and Economic Studies","URL":"https://www.insee.fr/en/information/2107702"}}],"schema":"https://github.com/citation-style-language/schema/raw/master/csl-citation.json"} </w:instrText>
      </w:r>
      <w:r w:rsidRPr="00206C2D">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(25)</w:t>
      </w:r>
      <w:r w:rsidRPr="00206C2D">
        <w:rPr>
          <w:rFonts w:ascii="Times New Roman" w:hAnsi="Times New Roman" w:cs="Times New Roman"/>
          <w:sz w:val="24"/>
          <w:lang w:val="en-GB"/>
        </w:rPr>
        <w:fldChar w:fldCharType="end"/>
      </w:r>
      <w:r w:rsidRPr="00206C2D">
        <w:rPr>
          <w:rFonts w:ascii="Times New Roman" w:hAnsi="Times New Roman" w:cs="Times New Roman"/>
          <w:sz w:val="24"/>
          <w:lang w:val="en-GB"/>
        </w:rPr>
        <w:t>.</w:t>
      </w:r>
      <w:r w:rsidR="00A3005B" w:rsidRPr="00206C2D">
        <w:rPr>
          <w:rFonts w:ascii="Times New Roman" w:hAnsi="Times New Roman" w:cs="Times New Roman"/>
          <w:sz w:val="24"/>
          <w:lang w:val="en-GB"/>
        </w:rPr>
        <w:t xml:space="preserve"> </w:t>
      </w:r>
      <w:r w:rsidRPr="00206C2D">
        <w:rPr>
          <w:rFonts w:ascii="Times New Roman" w:hAnsi="Times New Roman" w:cs="Times New Roman"/>
          <w:sz w:val="24"/>
          <w:lang w:val="en-GB"/>
        </w:rPr>
        <w:t xml:space="preserve">Only mothers’ quotas were used to calculate weightings using Newton's algorithm </w:t>
      </w:r>
      <w:r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a1e5c357npe","properties":{"formattedCitation":"(26)","plainCitation":"(26)","noteIndex":0},"citationItems":[{"id":420,"uris":["http://zotero.org/users/7529252/items/MLWC6KY7"],"uri":["http://zotero.org/users/7529252/items/MLWC6KY7"],"itemData":{"id":420,"type":"article-journal","container-title":"Journal of the American Statistical Association","DOI":"10.1080/01621459.1992.10475217","ISSN":"0162-1459","issue":"418","page":"376-382","title":"Calibration Estimators in Survey Sampling","volume":"87","author":[{"family":"Deville","given":"Jean-Claude"},{"family":"Särndal","given":"Carl-Erik"}],"issued":{"date-parts":[["1992",6,1]]}}}],"schema":"https://github.com/citation-style-language/schema/raw/master/csl-citation.json"} </w:instrText>
      </w:r>
      <w:r w:rsidRPr="00206C2D">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(26)</w:t>
      </w:r>
      <w:r w:rsidRPr="00206C2D">
        <w:rPr>
          <w:rFonts w:ascii="Times New Roman" w:hAnsi="Times New Roman" w:cs="Times New Roman"/>
          <w:sz w:val="24"/>
          <w:lang w:val="en-GB"/>
        </w:rPr>
        <w:fldChar w:fldCharType="end"/>
      </w:r>
      <w:r w:rsidR="00A3005B" w:rsidRPr="00206C2D">
        <w:rPr>
          <w:rFonts w:ascii="Times New Roman" w:hAnsi="Times New Roman" w:cs="Times New Roman"/>
          <w:sz w:val="24"/>
          <w:lang w:val="en-GB"/>
        </w:rPr>
        <w:t xml:space="preserve">. </w:t>
      </w:r>
      <w:r w:rsidRPr="00206C2D">
        <w:rPr>
          <w:rFonts w:ascii="Times New Roman" w:hAnsi="Times New Roman" w:cs="Times New Roman"/>
          <w:sz w:val="24"/>
          <w:lang w:val="en-GB"/>
        </w:rPr>
        <w:t>Specifically, these data comprised age group, socio-professional category (SPC), region of residence, size of urban area, and parity</w:t>
      </w:r>
      <w:r w:rsidRPr="00206C2D">
        <w:rPr>
          <w:rFonts w:ascii="Times New Roman" w:hAnsi="Times New Roman" w:cs="Times New Roman"/>
          <w:sz w:val="24"/>
          <w:lang w:val="en-GB"/>
        </w:rPr>
        <w:fldChar w:fldCharType="begin"/>
      </w:r>
      <w:r w:rsidRPr="00206C2D">
        <w:rPr>
          <w:rFonts w:ascii="Times New Roman" w:hAnsi="Times New Roman" w:cs="Times New Roman"/>
          <w:sz w:val="24"/>
          <w:lang w:val="en-GB"/>
        </w:rPr>
        <w:instrText xml:space="preserve"> ADDIN ZOTERO_ITEM CSL_CITATION {"citationID":"ahk9o7tngs","properties":{"formattedCitation":"(22)","plainCitation":"(22)","dontUpdate":true,"noteIndex":0},"citationItems":[{"id":420,"uris":["http://zotero.org/users/7529252/items/MLWC6KY7"],"uri":["http://zotero.org/users/7529252/items/MLWC6KY7"],"itemData":{"id":420,"type":"article-journal","container-title":"Journal of the American Statistical Association","DOI":"10.1080/01621459.1992.10475217","ISSN":"0162-1459","issue":"418","page":"376-382","title":"Calibration Estimators in Survey Sampling","volume":"87","author":[{"family":"Deville","given":"Jean-Claude"},{"family":"Särndal","given":"Carl-Erik"}],"issued":{"date-parts":[["1992",6,1]]}}}],"schema":"https://github.com/citation-style-language/schema/raw/master/csl-citation.json"} </w:instrText>
      </w:r>
      <w:r w:rsidRPr="00206C2D">
        <w:rPr>
          <w:rFonts w:ascii="Times New Roman" w:hAnsi="Times New Roman" w:cs="Times New Roman"/>
          <w:sz w:val="24"/>
          <w:lang w:val="en-GB"/>
        </w:rPr>
        <w:fldChar w:fldCharType="end"/>
      </w:r>
      <w:r w:rsidRPr="00206C2D">
        <w:rPr>
          <w:rFonts w:ascii="Times New Roman" w:hAnsi="Times New Roman" w:cs="Times New Roman"/>
          <w:sz w:val="24"/>
          <w:lang w:val="en-GB"/>
        </w:rPr>
        <w:t>. No significant difference in age group, region</w:t>
      </w:r>
      <w:r w:rsidRPr="00206C2D" w:rsidDel="00FA53C3">
        <w:rPr>
          <w:rFonts w:ascii="Times New Roman" w:hAnsi="Times New Roman" w:cs="Times New Roman"/>
          <w:sz w:val="24"/>
          <w:lang w:val="en-GB"/>
        </w:rPr>
        <w:t xml:space="preserve"> </w:t>
      </w:r>
      <w:r w:rsidRPr="00206C2D">
        <w:rPr>
          <w:rFonts w:ascii="Times New Roman" w:hAnsi="Times New Roman" w:cs="Times New Roman"/>
          <w:sz w:val="24"/>
          <w:lang w:val="en-GB"/>
        </w:rPr>
        <w:t xml:space="preserve">of residence or parity was observed between women participating in </w:t>
      </w:r>
      <w:proofErr w:type="spellStart"/>
      <w:r w:rsidRPr="00206C2D">
        <w:rPr>
          <w:rFonts w:ascii="Times New Roman" w:hAnsi="Times New Roman" w:cs="Times New Roman"/>
          <w:sz w:val="24"/>
          <w:lang w:val="en-GB"/>
        </w:rPr>
        <w:t>Covimater</w:t>
      </w:r>
      <w:proofErr w:type="spellEnd"/>
      <w:r w:rsidRPr="00206C2D">
        <w:rPr>
          <w:rFonts w:ascii="Times New Roman" w:hAnsi="Times New Roman" w:cs="Times New Roman"/>
          <w:sz w:val="24"/>
          <w:lang w:val="en-GB"/>
        </w:rPr>
        <w:t xml:space="preserve"> and </w:t>
      </w:r>
      <w:r w:rsidR="009C40DD" w:rsidRPr="00206C2D">
        <w:rPr>
          <w:rFonts w:ascii="Times New Roman" w:hAnsi="Times New Roman" w:cs="Times New Roman"/>
          <w:sz w:val="24"/>
          <w:lang w:val="en-GB"/>
        </w:rPr>
        <w:t xml:space="preserve">the whole population of </w:t>
      </w:r>
      <w:r w:rsidRPr="00206C2D">
        <w:rPr>
          <w:rFonts w:ascii="Times New Roman" w:hAnsi="Times New Roman" w:cs="Times New Roman"/>
          <w:sz w:val="24"/>
          <w:lang w:val="en-GB"/>
        </w:rPr>
        <w:t>women in France who gave birth in a hospital maternity ward (</w:t>
      </w:r>
      <w:r w:rsidRPr="002F2A69">
        <w:rPr>
          <w:rFonts w:ascii="Times New Roman" w:hAnsi="Times New Roman" w:cs="Times New Roman"/>
          <w:i/>
          <w:sz w:val="24"/>
          <w:lang w:val="en-GB"/>
        </w:rPr>
        <w:t>i.e</w:t>
      </w:r>
      <w:r w:rsidRPr="00206C2D">
        <w:rPr>
          <w:rFonts w:ascii="Times New Roman" w:hAnsi="Times New Roman" w:cs="Times New Roman"/>
          <w:sz w:val="24"/>
          <w:lang w:val="en-GB"/>
        </w:rPr>
        <w:t>., 9</w:t>
      </w:r>
      <w:r w:rsidR="007A078B">
        <w:rPr>
          <w:rFonts w:ascii="Times New Roman" w:hAnsi="Times New Roman" w:cs="Times New Roman"/>
          <w:sz w:val="24"/>
          <w:lang w:val="en-GB"/>
        </w:rPr>
        <w:t>9</w:t>
      </w:r>
      <w:r w:rsidRPr="00206C2D">
        <w:rPr>
          <w:rFonts w:ascii="Times New Roman" w:hAnsi="Times New Roman" w:cs="Times New Roman"/>
          <w:sz w:val="24"/>
          <w:lang w:val="en-GB"/>
        </w:rPr>
        <w:t xml:space="preserve">% of French pregnant women population </w:t>
      </w:r>
      <w:r w:rsidRPr="00206C2D">
        <w:rPr>
          <w:rFonts w:ascii="Times New Roman" w:hAnsi="Times New Roman" w:cs="Times New Roman"/>
          <w:sz w:val="24"/>
          <w:u w:val="dash"/>
          <w:lang w:val="en-GB"/>
        </w:rPr>
        <w:fldChar w:fldCharType="begin"/>
      </w:r>
      <w:r w:rsidR="009F580C">
        <w:rPr>
          <w:rFonts w:ascii="Times New Roman" w:hAnsi="Times New Roman" w:cs="Times New Roman"/>
          <w:sz w:val="24"/>
          <w:u w:val="dash"/>
          <w:lang w:val="en-GB"/>
        </w:rPr>
        <w:instrText xml:space="preserve"> ADDIN ZOTERO_ITEM CSL_CITATION {"citationID":"DWsUqXDT","properties":{"formattedCitation":"(27)","plainCitation":"(27)","noteIndex":0},"citationItems":[{"id":645,"uris":["http://zotero.org/groups/2542195/items/K3NE984B"],"uri":["http://zotero.org/groups/2542195/items/K3NE984B"],"itemData":{"id":645,"type":"article-journal","abstract":"OBJECTIVE: This study was designed to further our knowledge of the management of pregnant women based on the national health data system (SNDS). MATERIAL AND METHODS: Women covered by the national health insurance general scheme or a local mutualist section, who delivered in 2015. RESULTS: Among the 672,182 women included (mean age: 31 years, SD 5.3), 0.3% were under the age of 18 years, 4% lived in a French overseas department (&lt;18 years: 21%), 17% had complementary universal health insurance coverage (&lt;18 years: 75%), 1.2% presented a mental illness, 0.6% had a cancer, and 0.4% had cardiovascular disease. At least one outpatient visit with a gynaecologist or midwife was detected for 93% of women (first trimester (T1): 75%), specific or nonspecific pelvic ultrasound was performed in 98% (T1: 92%), blood glucose assay was performed in 78% (T1: 61%), and an oral glucose tolerance test was performed in 58%. Before delivery, 0.2% of women had at least one admission to the intensive care unit and 22% had at least one hospital stay (&lt;18 years: 38%), for which the principal diagnoses were: false labour (4.5%), threatened preterm labour (2.5%), surveillance of high-risk pregnancy (2.6%), diabetes (2.6%), and hypertension (0.7%). The preterm delivery rate was 6.7% (&lt;18 years: 14%, ≥40 years: 9%). Although 20% of deliveries were performed by caesarean section, 16% of vaginal deliveries required instrumental extraction. DISCUSSION: SNDS data enrich the data derived from periodic national perinatal surveys, such as the poor follow-up of adolescent girls. These data can promote the elaboration and monitoring of annual indicators.","container-title":"J Gynecol Obstet Hum Reprod","DOI":"10.1016/j.jogoh.2018.05.014","ISSN":"2468-7847","issue":"7","language":"eng","page":"299-307","title":"Management of pregnancy based on healthcare consumption of women who delivered in France in 2015: Contribution of the national health data system (SNDS)","volume":"47","author":[{"family":"Piffaretti","given":"C."},{"family":"Looten","given":"V."},{"family":"Rey","given":"S."},{"family":"Fresson","given":"J."},{"family":"Fagot-Campagna","given":"A."},{"family":"Tuppin","given":"P."}],"issued":{"date-parts":[["2018",9]]}}}],"schema":"https://github.com/citation-style-language/schema/raw/master/csl-citation.json"} </w:instrText>
      </w:r>
      <w:r w:rsidRPr="00206C2D">
        <w:rPr>
          <w:rFonts w:ascii="Times New Roman" w:hAnsi="Times New Roman" w:cs="Times New Roman"/>
          <w:sz w:val="24"/>
          <w:u w:val="dash"/>
          <w:lang w:val="en-GB"/>
        </w:rPr>
        <w:fldChar w:fldCharType="separate"/>
      </w:r>
      <w:r w:rsidR="009F580C" w:rsidRPr="00EA7956">
        <w:rPr>
          <w:rFonts w:ascii="Times New Roman" w:hAnsi="Times New Roman" w:cs="Times New Roman"/>
          <w:sz w:val="24"/>
          <w:lang w:val="en-US"/>
        </w:rPr>
        <w:t>(27)</w:t>
      </w:r>
      <w:r w:rsidRPr="00206C2D">
        <w:rPr>
          <w:rFonts w:ascii="Times New Roman" w:hAnsi="Times New Roman" w:cs="Times New Roman"/>
          <w:sz w:val="24"/>
          <w:u w:val="dash"/>
          <w:lang w:val="en-GB"/>
        </w:rPr>
        <w:fldChar w:fldCharType="end"/>
      </w:r>
      <w:r w:rsidRPr="00715585">
        <w:rPr>
          <w:rFonts w:ascii="Times New Roman" w:hAnsi="Times New Roman" w:cs="Times New Roman"/>
          <w:sz w:val="24"/>
          <w:lang w:val="en-GB"/>
        </w:rPr>
        <w:t>)</w:t>
      </w:r>
      <w:r w:rsidRPr="00206C2D">
        <w:rPr>
          <w:rFonts w:ascii="Times New Roman" w:hAnsi="Times New Roman" w:cs="Times New Roman"/>
          <w:sz w:val="24"/>
          <w:lang w:val="en-GB"/>
        </w:rPr>
        <w:t>.</w:t>
      </w:r>
    </w:p>
    <w:p w14:paraId="743A45A6" w14:textId="2065ED0B" w:rsidR="008C37C1" w:rsidRPr="00206C2D" w:rsidRDefault="008C37C1" w:rsidP="004E06C5">
      <w:pPr>
        <w:spacing w:line="480" w:lineRule="auto"/>
        <w:jc w:val="left"/>
        <w:rPr>
          <w:rFonts w:ascii="Times New Roman" w:hAnsi="Times New Roman" w:cs="Times New Roman"/>
          <w:sz w:val="24"/>
          <w:lang w:val="en-GB"/>
        </w:rPr>
      </w:pPr>
      <w:proofErr w:type="spellStart"/>
      <w:r w:rsidRPr="00206C2D">
        <w:rPr>
          <w:rFonts w:ascii="Times New Roman" w:hAnsi="Times New Roman" w:cs="Times New Roman"/>
          <w:sz w:val="24"/>
          <w:lang w:val="en-GB"/>
        </w:rPr>
        <w:t>Covimater</w:t>
      </w:r>
      <w:proofErr w:type="spellEnd"/>
      <w:r w:rsidRPr="00206C2D">
        <w:rPr>
          <w:rFonts w:ascii="Times New Roman" w:hAnsi="Times New Roman" w:cs="Times New Roman"/>
          <w:sz w:val="24"/>
          <w:lang w:val="en-GB"/>
        </w:rPr>
        <w:t xml:space="preserve"> received approval from the Saint Maurice Hospital Ethics Committee on 01/07/2020 (approval number n°2020-1).</w:t>
      </w:r>
    </w:p>
    <w:p w14:paraId="76FD9EBE" w14:textId="5CF37C24" w:rsidR="00817B71" w:rsidRPr="00206C2D" w:rsidRDefault="005E5F1E" w:rsidP="004E06C5">
      <w:pPr>
        <w:pStyle w:val="Titre4"/>
        <w:spacing w:before="240" w:line="480" w:lineRule="auto"/>
        <w:jc w:val="left"/>
        <w:rPr>
          <w:rFonts w:ascii="Times New Roman" w:hAnsi="Times New Roman" w:cs="Times New Roman"/>
          <w:b/>
          <w:sz w:val="24"/>
          <w:szCs w:val="24"/>
          <w:lang w:val="en-GB"/>
        </w:rPr>
      </w:pPr>
      <w:r w:rsidRPr="00206C2D">
        <w:rPr>
          <w:rFonts w:ascii="Times New Roman" w:hAnsi="Times New Roman" w:cs="Times New Roman"/>
          <w:b/>
          <w:color w:val="auto"/>
          <w:sz w:val="24"/>
          <w:szCs w:val="24"/>
          <w:lang w:val="en-GB"/>
        </w:rPr>
        <w:t>Changes in pregnancy</w:t>
      </w:r>
      <w:r w:rsidR="00805FFD" w:rsidRPr="00206C2D">
        <w:rPr>
          <w:rFonts w:ascii="Times New Roman" w:hAnsi="Times New Roman" w:cs="Times New Roman"/>
          <w:b/>
          <w:color w:val="auto"/>
          <w:sz w:val="24"/>
          <w:szCs w:val="24"/>
          <w:lang w:val="en-GB"/>
        </w:rPr>
        <w:t xml:space="preserve"> monitoring </w:t>
      </w:r>
      <w:r w:rsidRPr="00206C2D">
        <w:rPr>
          <w:rFonts w:ascii="Times New Roman" w:hAnsi="Times New Roman" w:cs="Times New Roman"/>
          <w:b/>
          <w:color w:val="auto"/>
          <w:sz w:val="24"/>
          <w:szCs w:val="24"/>
          <w:lang w:val="en-GB"/>
        </w:rPr>
        <w:t>at the initiative of pregnant women</w:t>
      </w:r>
    </w:p>
    <w:p w14:paraId="3ABE030C" w14:textId="77572E56" w:rsidR="008C37C1" w:rsidRPr="00206C2D" w:rsidRDefault="009C40DD" w:rsidP="008C37C1">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For the present study, w</w:t>
      </w:r>
      <w:r w:rsidR="008C37C1" w:rsidRPr="00206C2D">
        <w:rPr>
          <w:rFonts w:ascii="Times New Roman" w:hAnsi="Times New Roman" w:cs="Times New Roman"/>
          <w:sz w:val="24"/>
          <w:lang w:val="en-GB"/>
        </w:rPr>
        <w:t>omen who voluntarily changed their pregnancy monitoring during the lockdown were defined as those who reported at least one of the following in the questionnaire: (</w:t>
      </w:r>
      <w:proofErr w:type="spellStart"/>
      <w:r w:rsidR="008C37C1" w:rsidRPr="00206C2D">
        <w:rPr>
          <w:rFonts w:ascii="Times New Roman" w:hAnsi="Times New Roman" w:cs="Times New Roman"/>
          <w:sz w:val="24"/>
          <w:lang w:val="en-GB"/>
        </w:rPr>
        <w:t>i</w:t>
      </w:r>
      <w:proofErr w:type="spellEnd"/>
      <w:r w:rsidR="008C37C1" w:rsidRPr="00206C2D">
        <w:rPr>
          <w:rFonts w:ascii="Times New Roman" w:hAnsi="Times New Roman" w:cs="Times New Roman"/>
          <w:sz w:val="24"/>
          <w:lang w:val="en-GB"/>
        </w:rPr>
        <w:t xml:space="preserve">) </w:t>
      </w:r>
      <w:r w:rsidRPr="00206C2D">
        <w:rPr>
          <w:rFonts w:ascii="Times New Roman" w:hAnsi="Times New Roman" w:cs="Times New Roman"/>
          <w:sz w:val="24"/>
          <w:lang w:val="en-GB"/>
        </w:rPr>
        <w:t xml:space="preserve">foregoing </w:t>
      </w:r>
      <w:r w:rsidR="008C37C1" w:rsidRPr="00206C2D">
        <w:rPr>
          <w:rFonts w:ascii="Times New Roman" w:hAnsi="Times New Roman" w:cs="Times New Roman"/>
          <w:sz w:val="24"/>
          <w:lang w:val="en-GB"/>
        </w:rPr>
        <w:t>pregnancy examinations, (ii) voluntarily postpon</w:t>
      </w:r>
      <w:r w:rsidRPr="00206C2D">
        <w:rPr>
          <w:rFonts w:ascii="Times New Roman" w:hAnsi="Times New Roman" w:cs="Times New Roman"/>
          <w:sz w:val="24"/>
          <w:lang w:val="en-GB"/>
        </w:rPr>
        <w:t>ing</w:t>
      </w:r>
      <w:r w:rsidR="008C37C1" w:rsidRPr="00206C2D">
        <w:rPr>
          <w:rFonts w:ascii="Times New Roman" w:hAnsi="Times New Roman" w:cs="Times New Roman"/>
          <w:sz w:val="24"/>
          <w:lang w:val="en-GB"/>
        </w:rPr>
        <w:t xml:space="preserve"> or cancell</w:t>
      </w:r>
      <w:r w:rsidRPr="00206C2D">
        <w:rPr>
          <w:rFonts w:ascii="Times New Roman" w:hAnsi="Times New Roman" w:cs="Times New Roman"/>
          <w:sz w:val="24"/>
          <w:lang w:val="en-GB"/>
        </w:rPr>
        <w:t>ing</w:t>
      </w:r>
      <w:r w:rsidR="008C37C1" w:rsidRPr="00206C2D">
        <w:rPr>
          <w:rFonts w:ascii="Times New Roman" w:hAnsi="Times New Roman" w:cs="Times New Roman"/>
          <w:sz w:val="24"/>
          <w:lang w:val="en-GB"/>
        </w:rPr>
        <w:t xml:space="preserve"> pregnancy consultations, (iii) delay</w:t>
      </w:r>
      <w:r w:rsidRPr="00206C2D">
        <w:rPr>
          <w:rFonts w:ascii="Times New Roman" w:hAnsi="Times New Roman" w:cs="Times New Roman"/>
          <w:sz w:val="24"/>
          <w:lang w:val="en-GB"/>
        </w:rPr>
        <w:t>ing</w:t>
      </w:r>
      <w:r w:rsidR="008C37C1" w:rsidRPr="00206C2D">
        <w:rPr>
          <w:rFonts w:ascii="Times New Roman" w:hAnsi="Times New Roman" w:cs="Times New Roman"/>
          <w:sz w:val="24"/>
          <w:lang w:val="en-GB"/>
        </w:rPr>
        <w:t xml:space="preserve"> the start of monitoring (</w:t>
      </w:r>
      <w:r w:rsidR="008C37C1" w:rsidRPr="00FE2BB0">
        <w:rPr>
          <w:rFonts w:ascii="Times New Roman" w:hAnsi="Times New Roman" w:cs="Times New Roman"/>
          <w:i/>
          <w:sz w:val="24"/>
          <w:lang w:val="en-GB"/>
        </w:rPr>
        <w:t>i.e</w:t>
      </w:r>
      <w:r w:rsidR="008C37C1" w:rsidRPr="00206C2D">
        <w:rPr>
          <w:rFonts w:ascii="Times New Roman" w:hAnsi="Times New Roman" w:cs="Times New Roman"/>
          <w:sz w:val="24"/>
          <w:lang w:val="en-GB"/>
        </w:rPr>
        <w:t>.</w:t>
      </w:r>
      <w:r w:rsidRPr="00206C2D">
        <w:rPr>
          <w:rFonts w:ascii="Times New Roman" w:hAnsi="Times New Roman" w:cs="Times New Roman"/>
          <w:sz w:val="24"/>
          <w:lang w:val="en-GB"/>
        </w:rPr>
        <w:t>,</w:t>
      </w:r>
      <w:r w:rsidR="008C37C1" w:rsidRPr="00206C2D">
        <w:rPr>
          <w:rFonts w:ascii="Times New Roman" w:hAnsi="Times New Roman" w:cs="Times New Roman"/>
          <w:sz w:val="24"/>
          <w:lang w:val="en-GB"/>
        </w:rPr>
        <w:t xml:space="preserve"> not start</w:t>
      </w:r>
      <w:r w:rsidRPr="00206C2D">
        <w:rPr>
          <w:rFonts w:ascii="Times New Roman" w:hAnsi="Times New Roman" w:cs="Times New Roman"/>
          <w:sz w:val="24"/>
          <w:lang w:val="en-GB"/>
        </w:rPr>
        <w:t>ing</w:t>
      </w:r>
      <w:r w:rsidR="008C37C1" w:rsidRPr="00206C2D">
        <w:rPr>
          <w:rFonts w:ascii="Times New Roman" w:hAnsi="Times New Roman" w:cs="Times New Roman"/>
          <w:sz w:val="24"/>
          <w:lang w:val="en-GB"/>
        </w:rPr>
        <w:t xml:space="preserve"> monitoring despite </w:t>
      </w:r>
      <w:r w:rsidRPr="00206C2D">
        <w:rPr>
          <w:rFonts w:ascii="Times New Roman" w:hAnsi="Times New Roman" w:cs="Times New Roman"/>
          <w:sz w:val="24"/>
          <w:lang w:val="en-GB"/>
        </w:rPr>
        <w:t xml:space="preserve">a gestational age of </w:t>
      </w:r>
      <w:r w:rsidR="002F2A69">
        <w:rPr>
          <w:rFonts w:ascii="Times New Roman" w:hAnsi="Times New Roman" w:cs="Times New Roman"/>
          <w:sz w:val="24"/>
          <w:lang w:val="en-GB"/>
        </w:rPr>
        <w:t xml:space="preserve">over </w:t>
      </w:r>
      <w:r w:rsidR="008C37C1" w:rsidRPr="00206C2D">
        <w:rPr>
          <w:rFonts w:ascii="Times New Roman" w:hAnsi="Times New Roman" w:cs="Times New Roman"/>
          <w:sz w:val="24"/>
          <w:lang w:val="en-GB"/>
        </w:rPr>
        <w:t>15 weeks)</w:t>
      </w:r>
      <w:r w:rsidR="002F2A69">
        <w:rPr>
          <w:rFonts w:ascii="Times New Roman" w:hAnsi="Times New Roman" w:cs="Times New Roman"/>
          <w:sz w:val="24"/>
          <w:lang w:val="en-GB"/>
        </w:rPr>
        <w:t xml:space="preserve"> </w:t>
      </w:r>
      <w:r w:rsidR="008C37C1"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yIHzQdzG","properties":{"formattedCitation":"(27)","plainCitation":"(27)","noteIndex":0},"citationItems":[{"id":645,"uris":["http://zotero.org/groups/2542195/items/K3NE984B"],"uri":["http://zotero.org/groups/2542195/items/K3NE984B"],"itemData":{"id":645,"type":"article-journal","abstract":"OBJECTIVE: This study was designed to further our knowledge of the management of pregnant women based on the national health data system (SNDS). MATERIAL AND METHODS: Women covered by the national health insurance general scheme or a local mutualist section, who delivered in 2015. RESULTS: Among the 672,182 women included (mean age: 31 years, SD 5.3), 0.3% were under the age of 18 years, 4% lived in a French overseas department (&lt;18 years: 21%), 17% had complementary universal health insurance coverage (&lt;18 years: 75%), 1.2% presented a mental illness, 0.6% had a cancer, and 0.4% had cardiovascular disease. At least one outpatient visit with a gynaecologist or midwife was detected for 93% of women (first trimester (T1): 75%), specific or nonspecific pelvic ultrasound was performed in 98% (T1: 92%), blood glucose assay was performed in 78% (T1: 61%), and an oral glucose tolerance test was performed in 58%. Before delivery, 0.2% of women had at least one admission to the intensive care unit and 22% had at least one hospital stay (&lt;18 years: 38%), for which the principal diagnoses were: false labour (4.5%), threatened preterm labour (2.5%), surveillance of high-risk pregnancy (2.6%), diabetes (2.6%), and hypertension (0.7%). The preterm delivery rate was 6.7% (&lt;18 years: 14%, ≥40 years: 9%). Although 20% of deliveries were performed by caesarean section, 16% of vaginal deliveries required instrumental extraction. DISCUSSION: SNDS data enrich the data derived from periodic national perinatal surveys, such as the poor follow-up of adolescent girls. These data can promote the elaboration and monitoring of annual indicators.","container-title":"J Gynecol Obstet Hum Reprod","DOI":"10.1016/j.jogoh.2018.05.014","ISSN":"2468-7847","issue":"7","language":"eng","page":"299-307","title":"Management of pregnancy based on healthcare consumption of women who delivered in France in 2015: Contribution of the national health data system (SNDS)","volume":"47","author":[{"family":"Piffaretti","given":"C."},{"family":"Looten","given":"V."},{"family":"Rey","given":"S."},{"family":"Fresson","given":"J."},{"family":"Fagot-Campagna","given":"A."},{"family":"Tuppin","given":"P."}],"issued":{"date-parts":[["2018",9]]}}}],"schema":"https://github.com/citation-style-language/schema/raw/master/csl-citation.json"} </w:instrText>
      </w:r>
      <w:r w:rsidR="008C37C1" w:rsidRPr="00206C2D">
        <w:rPr>
          <w:rFonts w:ascii="Times New Roman" w:hAnsi="Times New Roman" w:cs="Times New Roman"/>
          <w:sz w:val="24"/>
          <w:lang w:val="en-GB"/>
        </w:rPr>
        <w:fldChar w:fldCharType="separate"/>
      </w:r>
      <w:r w:rsidR="009F580C" w:rsidRPr="00EA4756">
        <w:rPr>
          <w:rFonts w:ascii="Times New Roman" w:hAnsi="Times New Roman" w:cs="Times New Roman"/>
          <w:sz w:val="24"/>
          <w:lang w:val="en-GB"/>
        </w:rPr>
        <w:t>(27)</w:t>
      </w:r>
      <w:r w:rsidR="008C37C1" w:rsidRPr="00206C2D">
        <w:rPr>
          <w:rFonts w:ascii="Times New Roman" w:hAnsi="Times New Roman" w:cs="Times New Roman"/>
          <w:sz w:val="24"/>
          <w:lang w:val="en-GB"/>
        </w:rPr>
        <w:fldChar w:fldCharType="end"/>
      </w:r>
      <w:r w:rsidR="008C37C1" w:rsidRPr="00206C2D">
        <w:rPr>
          <w:rFonts w:ascii="Times New Roman" w:hAnsi="Times New Roman" w:cs="Times New Roman"/>
          <w:sz w:val="24"/>
          <w:lang w:val="en-GB"/>
        </w:rPr>
        <w:t>.</w:t>
      </w:r>
    </w:p>
    <w:p w14:paraId="2687A466" w14:textId="353FB64B" w:rsidR="008C37C1" w:rsidRPr="00206C2D" w:rsidRDefault="009C40DD" w:rsidP="008C37C1">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T</w:t>
      </w:r>
      <w:r w:rsidR="008C37C1" w:rsidRPr="00206C2D">
        <w:rPr>
          <w:rFonts w:ascii="Times New Roman" w:hAnsi="Times New Roman" w:cs="Times New Roman"/>
          <w:sz w:val="24"/>
          <w:lang w:val="en-GB"/>
        </w:rPr>
        <w:t xml:space="preserve">he reasons for changes in pregnancy </w:t>
      </w:r>
      <w:r w:rsidR="00522DC4">
        <w:rPr>
          <w:rFonts w:ascii="Times New Roman" w:hAnsi="Times New Roman" w:cs="Times New Roman"/>
          <w:sz w:val="24"/>
          <w:lang w:val="en-GB"/>
        </w:rPr>
        <w:t>monitoring</w:t>
      </w:r>
      <w:r w:rsidR="008C37C1" w:rsidRPr="00206C2D">
        <w:rPr>
          <w:rFonts w:ascii="Times New Roman" w:hAnsi="Times New Roman" w:cs="Times New Roman"/>
          <w:sz w:val="24"/>
          <w:lang w:val="en-GB"/>
        </w:rPr>
        <w:t xml:space="preserve"> </w:t>
      </w:r>
      <w:proofErr w:type="gramStart"/>
      <w:r w:rsidR="008C37C1" w:rsidRPr="00206C2D">
        <w:rPr>
          <w:rFonts w:ascii="Times New Roman" w:hAnsi="Times New Roman" w:cs="Times New Roman"/>
          <w:sz w:val="24"/>
          <w:lang w:val="en-GB"/>
        </w:rPr>
        <w:t>were explored</w:t>
      </w:r>
      <w:proofErr w:type="gramEnd"/>
      <w:r w:rsidR="008C37C1" w:rsidRPr="00206C2D">
        <w:rPr>
          <w:rFonts w:ascii="Times New Roman" w:hAnsi="Times New Roman" w:cs="Times New Roman"/>
          <w:sz w:val="24"/>
          <w:lang w:val="en-GB"/>
        </w:rPr>
        <w:t xml:space="preserve"> through 13 binary </w:t>
      </w:r>
      <w:r w:rsidRPr="00206C2D">
        <w:rPr>
          <w:rFonts w:ascii="Times New Roman" w:hAnsi="Times New Roman" w:cs="Times New Roman"/>
          <w:sz w:val="24"/>
          <w:lang w:val="en-GB"/>
        </w:rPr>
        <w:t xml:space="preserve">questionnaire </w:t>
      </w:r>
      <w:r w:rsidR="008C37C1" w:rsidRPr="00206C2D">
        <w:rPr>
          <w:rFonts w:ascii="Times New Roman" w:hAnsi="Times New Roman" w:cs="Times New Roman"/>
          <w:sz w:val="24"/>
          <w:lang w:val="en-GB"/>
        </w:rPr>
        <w:t>items covering different themes (</w:t>
      </w:r>
      <w:r w:rsidRPr="00206C2D">
        <w:rPr>
          <w:rFonts w:ascii="Times New Roman" w:hAnsi="Times New Roman" w:cs="Times New Roman"/>
          <w:sz w:val="24"/>
          <w:lang w:val="en-GB"/>
        </w:rPr>
        <w:t>lockdown</w:t>
      </w:r>
      <w:r w:rsidR="008C37C1" w:rsidRPr="00206C2D">
        <w:rPr>
          <w:rFonts w:ascii="Times New Roman" w:hAnsi="Times New Roman" w:cs="Times New Roman"/>
          <w:sz w:val="24"/>
          <w:lang w:val="en-GB"/>
        </w:rPr>
        <w:t>, SARS-CoV-2 infection</w:t>
      </w:r>
      <w:r w:rsidR="00354264" w:rsidRPr="00206C2D">
        <w:rPr>
          <w:rFonts w:ascii="Times New Roman" w:hAnsi="Times New Roman" w:cs="Times New Roman"/>
          <w:sz w:val="24"/>
          <w:lang w:val="en-GB"/>
        </w:rPr>
        <w:t>,</w:t>
      </w:r>
      <w:r w:rsidR="00A3005B" w:rsidRPr="00206C2D">
        <w:rPr>
          <w:rFonts w:ascii="Times New Roman" w:hAnsi="Times New Roman" w:cs="Times New Roman"/>
          <w:sz w:val="24"/>
          <w:lang w:val="en-GB"/>
        </w:rPr>
        <w:t xml:space="preserve"> and </w:t>
      </w:r>
      <w:r w:rsidR="008C37C1" w:rsidRPr="00206C2D">
        <w:rPr>
          <w:rFonts w:ascii="Times New Roman" w:hAnsi="Times New Roman" w:cs="Times New Roman"/>
          <w:sz w:val="24"/>
          <w:lang w:val="en-GB"/>
        </w:rPr>
        <w:t>organisational problem</w:t>
      </w:r>
      <w:r w:rsidRPr="00206C2D">
        <w:rPr>
          <w:rFonts w:ascii="Times New Roman" w:hAnsi="Times New Roman" w:cs="Times New Roman"/>
          <w:sz w:val="24"/>
          <w:lang w:val="en-GB"/>
        </w:rPr>
        <w:t>s</w:t>
      </w:r>
      <w:r w:rsidR="00A3005B" w:rsidRPr="00206C2D">
        <w:rPr>
          <w:rFonts w:ascii="Times New Roman" w:hAnsi="Times New Roman" w:cs="Times New Roman"/>
          <w:sz w:val="24"/>
          <w:lang w:val="en-GB"/>
        </w:rPr>
        <w:t>, specifically personal</w:t>
      </w:r>
      <w:r w:rsidR="002F2A69">
        <w:rPr>
          <w:rFonts w:ascii="Times New Roman" w:hAnsi="Times New Roman" w:cs="Times New Roman"/>
          <w:sz w:val="24"/>
          <w:lang w:val="en-GB"/>
        </w:rPr>
        <w:t xml:space="preserve"> and </w:t>
      </w:r>
      <w:r w:rsidR="008C37C1" w:rsidRPr="00206C2D">
        <w:rPr>
          <w:rFonts w:ascii="Times New Roman" w:hAnsi="Times New Roman" w:cs="Times New Roman"/>
          <w:sz w:val="24"/>
          <w:lang w:val="en-GB"/>
        </w:rPr>
        <w:t>health</w:t>
      </w:r>
      <w:r w:rsidR="00A3005B" w:rsidRPr="00206C2D">
        <w:rPr>
          <w:rFonts w:ascii="Times New Roman" w:hAnsi="Times New Roman" w:cs="Times New Roman"/>
          <w:sz w:val="24"/>
          <w:lang w:val="en-GB"/>
        </w:rPr>
        <w:t>care-based</w:t>
      </w:r>
      <w:r w:rsidR="008C37C1" w:rsidRPr="00206C2D">
        <w:rPr>
          <w:rFonts w:ascii="Times New Roman" w:hAnsi="Times New Roman" w:cs="Times New Roman"/>
          <w:sz w:val="24"/>
          <w:lang w:val="en-GB"/>
        </w:rPr>
        <w:t>).</w:t>
      </w:r>
    </w:p>
    <w:p w14:paraId="3F26B592" w14:textId="77777777" w:rsidR="00817B71" w:rsidRPr="00206C2D" w:rsidRDefault="00817B71" w:rsidP="004E06C5">
      <w:pPr>
        <w:pStyle w:val="Titre4"/>
        <w:spacing w:before="240" w:line="480" w:lineRule="auto"/>
        <w:jc w:val="left"/>
        <w:rPr>
          <w:rFonts w:ascii="Times New Roman" w:hAnsi="Times New Roman" w:cs="Times New Roman"/>
          <w:b/>
          <w:color w:val="auto"/>
          <w:sz w:val="24"/>
          <w:szCs w:val="24"/>
          <w:lang w:val="en-GB"/>
        </w:rPr>
      </w:pPr>
      <w:r w:rsidRPr="00206C2D">
        <w:rPr>
          <w:rFonts w:ascii="Times New Roman" w:hAnsi="Times New Roman" w:cs="Times New Roman"/>
          <w:b/>
          <w:color w:val="auto"/>
          <w:sz w:val="24"/>
          <w:szCs w:val="24"/>
          <w:lang w:val="en-GB"/>
        </w:rPr>
        <w:t>Covariates</w:t>
      </w:r>
    </w:p>
    <w:p w14:paraId="6B6EAF9D" w14:textId="63EA0B75" w:rsidR="00E14DA6" w:rsidRPr="00206C2D" w:rsidRDefault="009C40DD" w:rsidP="004E06C5">
      <w:pPr>
        <w:pStyle w:val="Titre4"/>
        <w:spacing w:before="240" w:line="480" w:lineRule="auto"/>
        <w:jc w:val="left"/>
        <w:rPr>
          <w:rFonts w:ascii="Times New Roman" w:hAnsi="Times New Roman" w:cs="Times New Roman"/>
          <w:i w:val="0"/>
          <w:snapToGrid w:val="0"/>
          <w:color w:val="auto"/>
          <w:sz w:val="24"/>
          <w:szCs w:val="24"/>
          <w:lang w:val="en-GB"/>
        </w:rPr>
      </w:pPr>
      <w:r w:rsidRPr="00206C2D">
        <w:rPr>
          <w:rFonts w:ascii="Times New Roman" w:hAnsi="Times New Roman" w:cs="Times New Roman"/>
          <w:i w:val="0"/>
          <w:snapToGrid w:val="0"/>
          <w:color w:val="auto"/>
          <w:sz w:val="24"/>
          <w:szCs w:val="24"/>
          <w:lang w:val="en-GB"/>
        </w:rPr>
        <w:t>E</w:t>
      </w:r>
      <w:r w:rsidR="00E14DA6" w:rsidRPr="00206C2D">
        <w:rPr>
          <w:rFonts w:ascii="Times New Roman" w:hAnsi="Times New Roman" w:cs="Times New Roman"/>
          <w:i w:val="0"/>
          <w:snapToGrid w:val="0"/>
          <w:color w:val="auto"/>
          <w:sz w:val="24"/>
          <w:szCs w:val="24"/>
          <w:lang w:val="en-GB"/>
        </w:rPr>
        <w:t xml:space="preserve">xplanatory variables </w:t>
      </w:r>
      <w:proofErr w:type="gramStart"/>
      <w:r w:rsidRPr="00206C2D">
        <w:rPr>
          <w:rFonts w:ascii="Times New Roman" w:hAnsi="Times New Roman" w:cs="Times New Roman"/>
          <w:i w:val="0"/>
          <w:snapToGrid w:val="0"/>
          <w:color w:val="auto"/>
          <w:sz w:val="24"/>
          <w:szCs w:val="24"/>
          <w:lang w:val="en-GB"/>
        </w:rPr>
        <w:t>we</w:t>
      </w:r>
      <w:r w:rsidR="00E14DA6" w:rsidRPr="00206C2D">
        <w:rPr>
          <w:rFonts w:ascii="Times New Roman" w:hAnsi="Times New Roman" w:cs="Times New Roman"/>
          <w:i w:val="0"/>
          <w:snapToGrid w:val="0"/>
          <w:color w:val="auto"/>
          <w:sz w:val="24"/>
          <w:szCs w:val="24"/>
          <w:lang w:val="en-GB"/>
        </w:rPr>
        <w:t>re divided</w:t>
      </w:r>
      <w:proofErr w:type="gramEnd"/>
      <w:r w:rsidR="00E14DA6" w:rsidRPr="00206C2D">
        <w:rPr>
          <w:rFonts w:ascii="Times New Roman" w:hAnsi="Times New Roman" w:cs="Times New Roman"/>
          <w:i w:val="0"/>
          <w:snapToGrid w:val="0"/>
          <w:color w:val="auto"/>
          <w:sz w:val="24"/>
          <w:szCs w:val="24"/>
          <w:lang w:val="en-GB"/>
        </w:rPr>
        <w:t xml:space="preserve"> into five main themes: </w:t>
      </w:r>
    </w:p>
    <w:p w14:paraId="6BBCABFE" w14:textId="250D9527" w:rsidR="00A6385D" w:rsidRPr="00206C2D" w:rsidRDefault="00A6385D" w:rsidP="00A6385D">
      <w:pPr>
        <w:pStyle w:val="Paragraphedeliste"/>
        <w:spacing w:line="480" w:lineRule="auto"/>
        <w:ind w:left="426"/>
        <w:rPr>
          <w:rFonts w:ascii="Times New Roman" w:hAnsi="Times New Roman" w:cs="Times New Roman"/>
          <w:sz w:val="24"/>
          <w:szCs w:val="24"/>
          <w:lang w:val="en-GB"/>
        </w:rPr>
      </w:pPr>
      <w:proofErr w:type="gramStart"/>
      <w:r w:rsidRPr="00206C2D">
        <w:rPr>
          <w:rFonts w:ascii="Times New Roman" w:hAnsi="Times New Roman" w:cs="Times New Roman"/>
          <w:i/>
          <w:sz w:val="24"/>
          <w:szCs w:val="24"/>
          <w:lang w:val="en-GB"/>
        </w:rPr>
        <w:t>Socio-demographic:</w:t>
      </w:r>
      <w:r w:rsidRPr="00206C2D">
        <w:rPr>
          <w:rFonts w:ascii="Times New Roman" w:hAnsi="Times New Roman" w:cs="Times New Roman"/>
          <w:sz w:val="24"/>
          <w:szCs w:val="24"/>
          <w:lang w:val="en-GB"/>
        </w:rPr>
        <w:t xml:space="preserve"> age, country of birth, socio-professional category (SPC) reduced into SPC+ (self-employed women, managers, intermediate professions), SPC- (employees, blue-collar workers) and Inactive (students and other</w:t>
      </w:r>
      <w:r w:rsidR="001F38DA">
        <w:rPr>
          <w:rFonts w:ascii="Times New Roman" w:hAnsi="Times New Roman" w:cs="Times New Roman"/>
          <w:sz w:val="24"/>
          <w:szCs w:val="24"/>
          <w:lang w:val="en-GB"/>
        </w:rPr>
        <w:t xml:space="preserve"> professionally</w:t>
      </w:r>
      <w:r w:rsidRPr="00206C2D">
        <w:rPr>
          <w:rFonts w:ascii="Times New Roman" w:hAnsi="Times New Roman" w:cs="Times New Roman"/>
          <w:sz w:val="24"/>
          <w:szCs w:val="24"/>
          <w:lang w:val="en-GB"/>
        </w:rPr>
        <w:t xml:space="preserve"> </w:t>
      </w:r>
      <w:proofErr w:type="spellStart"/>
      <w:r w:rsidRPr="00206C2D">
        <w:rPr>
          <w:rFonts w:ascii="Times New Roman" w:hAnsi="Times New Roman" w:cs="Times New Roman"/>
          <w:sz w:val="24"/>
          <w:szCs w:val="24"/>
          <w:lang w:val="en-GB"/>
        </w:rPr>
        <w:t>inactive</w:t>
      </w:r>
      <w:r w:rsidR="001F38DA">
        <w:rPr>
          <w:rFonts w:ascii="Times New Roman" w:hAnsi="Times New Roman" w:cs="Times New Roman"/>
          <w:sz w:val="24"/>
          <w:szCs w:val="24"/>
          <w:lang w:val="en-GB"/>
        </w:rPr>
        <w:t>s</w:t>
      </w:r>
      <w:proofErr w:type="spellEnd"/>
      <w:r w:rsidRPr="00206C2D">
        <w:rPr>
          <w:rFonts w:ascii="Times New Roman" w:hAnsi="Times New Roman" w:cs="Times New Roman"/>
          <w:sz w:val="24"/>
          <w:szCs w:val="24"/>
          <w:lang w:val="en-GB"/>
        </w:rPr>
        <w:t xml:space="preserve">), </w:t>
      </w:r>
      <w:r w:rsidR="00F54740" w:rsidRPr="00206C2D">
        <w:rPr>
          <w:rFonts w:ascii="Times New Roman" w:hAnsi="Times New Roman" w:cs="Times New Roman"/>
          <w:sz w:val="24"/>
          <w:szCs w:val="24"/>
          <w:lang w:val="en-GB"/>
        </w:rPr>
        <w:t xml:space="preserve">education level, the perception of their financial situation, having in the household during the lockdown, a partner and/or one or </w:t>
      </w:r>
      <w:r w:rsidR="00F54740" w:rsidRPr="00206C2D">
        <w:rPr>
          <w:rFonts w:ascii="Times New Roman" w:hAnsi="Times New Roman" w:cs="Times New Roman"/>
          <w:sz w:val="24"/>
          <w:szCs w:val="24"/>
          <w:lang w:val="en-GB"/>
        </w:rPr>
        <w:lastRenderedPageBreak/>
        <w:t xml:space="preserve">more children under the age of six, size of urban area and geographical area of residence according to the level of active circulation of the virus and strain on hospital intensive care unit capacity in May 2020 (four colours- according to increasing epidemic pressure on the healthcare system) </w:t>
      </w:r>
      <w:r w:rsidRPr="00206C2D">
        <w:rPr>
          <w:rFonts w:ascii="Times New Roman" w:hAnsi="Times New Roman" w:cs="Times New Roman"/>
          <w:sz w:val="24"/>
          <w:szCs w:val="24"/>
          <w:lang w:val="en-GB"/>
        </w:rPr>
        <w:fldChar w:fldCharType="begin"/>
      </w:r>
      <w:r w:rsidR="009F580C">
        <w:rPr>
          <w:rFonts w:ascii="Times New Roman" w:hAnsi="Times New Roman" w:cs="Times New Roman"/>
          <w:sz w:val="24"/>
          <w:szCs w:val="24"/>
          <w:lang w:val="en-GB"/>
        </w:rPr>
        <w:instrText xml:space="preserve"> ADDIN ZOTERO_ITEM CSL_CITATION {"citationID":"a266pgn5089","properties":{"formattedCitation":"(28)","plainCitation":"(28)","noteIndex":0},"citationItems":[{"id":467,"uris":["http://zotero.org/users/7529252/items/IQAIN97U"],"uri":["http://zotero.org/users/7529252/items/IQAIN97U"],"itemData":{"id":467,"type":"webpage","title":"Coronavirus COVID-19 : Carte du déconfinement en France","author":[{"family":"Ministry of health","given":""}],"issued":{"date-parts":[["2020"]]}}}],"schema":"https://github.com/citation-style-language/schema/raw/master/csl-citation.json"} </w:instrText>
      </w:r>
      <w:r w:rsidRPr="00206C2D">
        <w:rPr>
          <w:rFonts w:ascii="Times New Roman" w:hAnsi="Times New Roman" w:cs="Times New Roman"/>
          <w:sz w:val="24"/>
          <w:szCs w:val="24"/>
          <w:lang w:val="en-GB"/>
        </w:rPr>
        <w:fldChar w:fldCharType="separate"/>
      </w:r>
      <w:r w:rsidR="009F580C" w:rsidRPr="009F580C">
        <w:rPr>
          <w:rFonts w:ascii="Times New Roman" w:hAnsi="Times New Roman" w:cs="Times New Roman"/>
          <w:sz w:val="24"/>
          <w:lang w:val="en-GB"/>
        </w:rPr>
        <w:t>(28)</w:t>
      </w:r>
      <w:r w:rsidRPr="00206C2D">
        <w:rPr>
          <w:rFonts w:ascii="Times New Roman" w:hAnsi="Times New Roman" w:cs="Times New Roman"/>
          <w:sz w:val="24"/>
          <w:szCs w:val="24"/>
          <w:lang w:val="en-GB"/>
        </w:rPr>
        <w:fldChar w:fldCharType="end"/>
      </w:r>
      <w:r w:rsidRPr="00206C2D">
        <w:rPr>
          <w:rFonts w:ascii="Times New Roman" w:hAnsi="Times New Roman" w:cs="Times New Roman"/>
          <w:sz w:val="24"/>
          <w:szCs w:val="24"/>
          <w:lang w:val="en-GB"/>
        </w:rPr>
        <w:t>.</w:t>
      </w:r>
      <w:proofErr w:type="gramEnd"/>
    </w:p>
    <w:p w14:paraId="56F8770F" w14:textId="39166BE0" w:rsidR="00A6385D" w:rsidRPr="00206C2D" w:rsidRDefault="00A6385D" w:rsidP="00A6385D">
      <w:pPr>
        <w:pStyle w:val="Paragraphedeliste"/>
        <w:spacing w:line="480" w:lineRule="auto"/>
        <w:ind w:left="426"/>
        <w:rPr>
          <w:rFonts w:ascii="Times New Roman" w:hAnsi="Times New Roman" w:cs="Times New Roman"/>
          <w:sz w:val="24"/>
          <w:szCs w:val="24"/>
          <w:lang w:val="en-GB"/>
        </w:rPr>
      </w:pPr>
      <w:proofErr w:type="gramStart"/>
      <w:r w:rsidRPr="00206C2D">
        <w:rPr>
          <w:rFonts w:ascii="Times New Roman" w:hAnsi="Times New Roman" w:cs="Times New Roman"/>
          <w:i/>
          <w:sz w:val="24"/>
          <w:szCs w:val="24"/>
          <w:lang w:val="en-GB"/>
        </w:rPr>
        <w:t>Lockdown-related</w:t>
      </w:r>
      <w:r w:rsidRPr="00206C2D">
        <w:rPr>
          <w:rFonts w:ascii="Times New Roman" w:hAnsi="Times New Roman" w:cs="Times New Roman"/>
          <w:sz w:val="24"/>
          <w:szCs w:val="24"/>
          <w:lang w:val="en-GB"/>
        </w:rPr>
        <w:t>: workload, access to a private or common outdoor space, level of knowledge about the virus’ modes of transmission, self-perceived social support (</w:t>
      </w:r>
      <w:r w:rsidRPr="002F2A69">
        <w:rPr>
          <w:rFonts w:ascii="Times New Roman" w:hAnsi="Times New Roman" w:cs="Times New Roman"/>
          <w:i/>
          <w:sz w:val="24"/>
          <w:szCs w:val="24"/>
          <w:lang w:val="en-GB"/>
        </w:rPr>
        <w:t>i.e.</w:t>
      </w:r>
      <w:r w:rsidRPr="00206C2D">
        <w:rPr>
          <w:rFonts w:ascii="Times New Roman" w:hAnsi="Times New Roman" w:cs="Times New Roman"/>
          <w:sz w:val="24"/>
          <w:szCs w:val="24"/>
          <w:lang w:val="en-GB"/>
        </w:rPr>
        <w:t>, from family, friends, etc.), having experienced serious arguments and/or a climate of violence, having symptoms which led the</w:t>
      </w:r>
      <w:r w:rsidR="002F2A69">
        <w:rPr>
          <w:rFonts w:ascii="Times New Roman" w:hAnsi="Times New Roman" w:cs="Times New Roman"/>
          <w:sz w:val="24"/>
          <w:szCs w:val="24"/>
          <w:lang w:val="en-GB"/>
        </w:rPr>
        <w:t xml:space="preserve"> participant</w:t>
      </w:r>
      <w:r w:rsidRPr="00206C2D">
        <w:rPr>
          <w:rFonts w:ascii="Times New Roman" w:hAnsi="Times New Roman" w:cs="Times New Roman"/>
          <w:sz w:val="24"/>
          <w:szCs w:val="24"/>
          <w:lang w:val="en-GB"/>
        </w:rPr>
        <w:t xml:space="preserve"> to think they had </w:t>
      </w:r>
      <w:r w:rsidR="00D21926" w:rsidRPr="00206C2D">
        <w:rPr>
          <w:rFonts w:ascii="Times New Roman" w:hAnsi="Times New Roman" w:cs="Times New Roman"/>
          <w:sz w:val="24"/>
          <w:szCs w:val="24"/>
          <w:lang w:val="en-GB"/>
        </w:rPr>
        <w:t>COVID-19</w:t>
      </w:r>
      <w:r w:rsidRPr="00206C2D">
        <w:rPr>
          <w:rFonts w:ascii="Times New Roman" w:hAnsi="Times New Roman" w:cs="Times New Roman"/>
          <w:sz w:val="24"/>
          <w:szCs w:val="24"/>
          <w:lang w:val="en-GB"/>
        </w:rPr>
        <w:t xml:space="preserve">, having loved ones who had either been diagnosed with </w:t>
      </w:r>
      <w:r w:rsidR="00D21926" w:rsidRPr="00206C2D">
        <w:rPr>
          <w:rFonts w:ascii="Times New Roman" w:hAnsi="Times New Roman" w:cs="Times New Roman"/>
          <w:sz w:val="24"/>
          <w:szCs w:val="24"/>
          <w:lang w:val="en-GB"/>
        </w:rPr>
        <w:t>COVID-19</w:t>
      </w:r>
      <w:r w:rsidRPr="00206C2D">
        <w:rPr>
          <w:rFonts w:ascii="Times New Roman" w:hAnsi="Times New Roman" w:cs="Times New Roman"/>
          <w:sz w:val="24"/>
          <w:szCs w:val="24"/>
          <w:lang w:val="en-GB"/>
        </w:rPr>
        <w:t xml:space="preserve"> or had symptoms suggestive of the disease.</w:t>
      </w:r>
      <w:proofErr w:type="gramEnd"/>
    </w:p>
    <w:p w14:paraId="1A45369B" w14:textId="4C633645" w:rsidR="00E14DA6" w:rsidRPr="00206C2D" w:rsidRDefault="00A6385D" w:rsidP="00A6385D">
      <w:pPr>
        <w:spacing w:line="480" w:lineRule="auto"/>
        <w:ind w:left="426"/>
        <w:rPr>
          <w:rFonts w:ascii="Times New Roman" w:hAnsi="Times New Roman" w:cs="Times New Roman"/>
          <w:i/>
          <w:sz w:val="24"/>
          <w:lang w:val="en-GB"/>
        </w:rPr>
      </w:pPr>
      <w:r w:rsidRPr="00206C2D">
        <w:rPr>
          <w:rFonts w:ascii="Times New Roman" w:hAnsi="Times New Roman" w:cs="Times New Roman"/>
          <w:i/>
          <w:sz w:val="24"/>
          <w:lang w:val="en-GB"/>
        </w:rPr>
        <w:t>Perception of the epidemic</w:t>
      </w:r>
      <w:r w:rsidRPr="00206C2D">
        <w:rPr>
          <w:rFonts w:ascii="Times New Roman" w:hAnsi="Times New Roman" w:cs="Times New Roman"/>
          <w:sz w:val="24"/>
          <w:lang w:val="en-GB"/>
        </w:rPr>
        <w:t xml:space="preserve">: </w:t>
      </w:r>
      <w:r w:rsidR="002F2A69">
        <w:rPr>
          <w:rFonts w:ascii="Times New Roman" w:hAnsi="Times New Roman" w:cs="Times New Roman"/>
          <w:sz w:val="24"/>
          <w:lang w:val="en-GB"/>
        </w:rPr>
        <w:t>p</w:t>
      </w:r>
      <w:r w:rsidRPr="00206C2D">
        <w:rPr>
          <w:rFonts w:ascii="Times New Roman" w:hAnsi="Times New Roman" w:cs="Times New Roman"/>
          <w:sz w:val="24"/>
          <w:lang w:val="en-GB"/>
        </w:rPr>
        <w:t xml:space="preserve">articipants’ perceived </w:t>
      </w:r>
      <w:r w:rsidRPr="00206C2D">
        <w:rPr>
          <w:rFonts w:ascii="Times New Roman" w:hAnsi="Times New Roman" w:cs="Times New Roman"/>
          <w:bCs/>
          <w:sz w:val="24"/>
          <w:lang w:val="en-GB"/>
        </w:rPr>
        <w:t xml:space="preserve">general </w:t>
      </w:r>
      <w:r w:rsidR="00FC3ECD" w:rsidRPr="00206C2D">
        <w:rPr>
          <w:rFonts w:ascii="Times New Roman" w:hAnsi="Times New Roman" w:cs="Times New Roman"/>
          <w:bCs/>
          <w:sz w:val="24"/>
          <w:lang w:val="en-GB"/>
        </w:rPr>
        <w:t xml:space="preserve">worry </w:t>
      </w:r>
      <w:r w:rsidRPr="00206C2D">
        <w:rPr>
          <w:rFonts w:ascii="Times New Roman" w:hAnsi="Times New Roman" w:cs="Times New Roman"/>
          <w:bCs/>
          <w:sz w:val="24"/>
          <w:lang w:val="en-GB"/>
        </w:rPr>
        <w:t xml:space="preserve">about the </w:t>
      </w:r>
      <w:r w:rsidRPr="00206C2D">
        <w:rPr>
          <w:rFonts w:ascii="Times New Roman" w:hAnsi="Times New Roman" w:cs="Times New Roman"/>
          <w:sz w:val="24"/>
          <w:lang w:val="en-GB"/>
        </w:rPr>
        <w:t xml:space="preserve">pandemic situation in France </w:t>
      </w:r>
      <w:r w:rsidR="00E14DA6" w:rsidRPr="00206C2D">
        <w:rPr>
          <w:rFonts w:ascii="Times New Roman" w:hAnsi="Times New Roman" w:cs="Times New Roman"/>
          <w:sz w:val="24"/>
          <w:lang w:val="en-GB"/>
        </w:rPr>
        <w:t>(scale from 0, not at all worried to 10, very worried).</w:t>
      </w:r>
    </w:p>
    <w:p w14:paraId="291CD72F" w14:textId="1525CC96" w:rsidR="00187AB7" w:rsidRPr="00206C2D" w:rsidRDefault="00187AB7" w:rsidP="00187AB7">
      <w:pPr>
        <w:pStyle w:val="Paragraphedeliste"/>
        <w:spacing w:line="480" w:lineRule="auto"/>
        <w:ind w:left="426"/>
        <w:rPr>
          <w:rFonts w:ascii="Times New Roman" w:hAnsi="Times New Roman" w:cs="Times New Roman"/>
          <w:sz w:val="24"/>
          <w:szCs w:val="24"/>
          <w:lang w:val="en-GB"/>
        </w:rPr>
      </w:pPr>
      <w:r w:rsidRPr="00206C2D">
        <w:rPr>
          <w:rFonts w:ascii="Times New Roman" w:hAnsi="Times New Roman" w:cs="Times New Roman"/>
          <w:i/>
          <w:sz w:val="24"/>
          <w:szCs w:val="24"/>
          <w:lang w:val="en-GB"/>
        </w:rPr>
        <w:t>Pregnancy and health</w:t>
      </w:r>
      <w:r w:rsidRPr="00206C2D">
        <w:rPr>
          <w:rFonts w:ascii="Times New Roman" w:hAnsi="Times New Roman" w:cs="Times New Roman"/>
          <w:sz w:val="24"/>
          <w:szCs w:val="24"/>
          <w:lang w:val="en-GB"/>
        </w:rPr>
        <w:t>: parity, gestational age at the end of lockdown or at the time of the questionnaire, at least one pre-existing chronic pathology or pregnancy-related pathology, overweightness/obesity (Body Mass Index</w:t>
      </w:r>
      <w:r w:rsidR="002F2A69">
        <w:rPr>
          <w:rFonts w:ascii="Times New Roman" w:hAnsi="Times New Roman" w:cs="Times New Roman"/>
          <w:sz w:val="24"/>
          <w:szCs w:val="24"/>
          <w:lang w:val="en-GB"/>
        </w:rPr>
        <w:t>=</w:t>
      </w:r>
      <w:r w:rsidRPr="00206C2D">
        <w:rPr>
          <w:rFonts w:ascii="Times New Roman" w:hAnsi="Times New Roman" w:cs="Times New Roman"/>
          <w:sz w:val="24"/>
          <w:szCs w:val="24"/>
          <w:lang w:val="en-GB"/>
        </w:rPr>
        <w:t>&gt;25kg/m</w:t>
      </w:r>
      <w:r w:rsidRPr="00206C2D">
        <w:rPr>
          <w:rFonts w:ascii="Times New Roman" w:hAnsi="Times New Roman" w:cs="Times New Roman"/>
          <w:sz w:val="24"/>
          <w:szCs w:val="24"/>
          <w:vertAlign w:val="superscript"/>
          <w:lang w:val="en-GB"/>
        </w:rPr>
        <w:t>2</w:t>
      </w:r>
      <w:r w:rsidRPr="00206C2D">
        <w:rPr>
          <w:rFonts w:ascii="Times New Roman" w:hAnsi="Times New Roman" w:cs="Times New Roman"/>
          <w:sz w:val="24"/>
          <w:szCs w:val="24"/>
          <w:lang w:val="en-GB"/>
        </w:rPr>
        <w:t>).</w:t>
      </w:r>
    </w:p>
    <w:p w14:paraId="24929D69" w14:textId="0F92FE04" w:rsidR="00E14DA6" w:rsidRPr="00206C2D" w:rsidRDefault="00187AB7" w:rsidP="00187AB7">
      <w:pPr>
        <w:pStyle w:val="Paragraphedeliste"/>
        <w:spacing w:line="480" w:lineRule="auto"/>
        <w:ind w:left="426"/>
        <w:rPr>
          <w:rFonts w:ascii="Times New Roman" w:hAnsi="Times New Roman" w:cs="Times New Roman"/>
          <w:sz w:val="24"/>
          <w:szCs w:val="24"/>
          <w:lang w:val="en-GB"/>
        </w:rPr>
      </w:pPr>
      <w:proofErr w:type="gramStart"/>
      <w:r w:rsidRPr="00206C2D">
        <w:rPr>
          <w:rFonts w:ascii="Times New Roman" w:hAnsi="Times New Roman" w:cs="Times New Roman"/>
          <w:i/>
          <w:sz w:val="24"/>
          <w:szCs w:val="24"/>
          <w:lang w:val="en-GB"/>
        </w:rPr>
        <w:t>Healthcare during lockdown</w:t>
      </w:r>
      <w:r w:rsidRPr="00206C2D">
        <w:rPr>
          <w:rFonts w:ascii="Times New Roman" w:hAnsi="Times New Roman" w:cs="Times New Roman"/>
          <w:sz w:val="24"/>
          <w:szCs w:val="24"/>
          <w:lang w:val="en-GB"/>
        </w:rPr>
        <w:t xml:space="preserve">: unsuccessful attempts to have an exchange with healthcare professionals about </w:t>
      </w:r>
      <w:r w:rsidR="002F2A69">
        <w:rPr>
          <w:rFonts w:ascii="Times New Roman" w:hAnsi="Times New Roman" w:cs="Times New Roman"/>
          <w:sz w:val="24"/>
          <w:szCs w:val="24"/>
          <w:lang w:val="en-GB"/>
        </w:rPr>
        <w:t xml:space="preserve">the </w:t>
      </w:r>
      <w:r w:rsidRPr="00206C2D">
        <w:rPr>
          <w:rFonts w:ascii="Times New Roman" w:hAnsi="Times New Roman" w:cs="Times New Roman"/>
          <w:sz w:val="24"/>
          <w:szCs w:val="24"/>
          <w:lang w:val="en-GB"/>
        </w:rPr>
        <w:t xml:space="preserve">pregnancy and the pandemic, </w:t>
      </w:r>
      <w:r w:rsidR="00E14DA6" w:rsidRPr="00206C2D">
        <w:rPr>
          <w:rFonts w:ascii="Times New Roman" w:hAnsi="Times New Roman" w:cs="Times New Roman"/>
          <w:sz w:val="24"/>
          <w:szCs w:val="24"/>
          <w:lang w:val="en-GB"/>
        </w:rPr>
        <w:t>having been followed by a professional other than the usual one</w:t>
      </w:r>
      <w:r w:rsidR="00BA3934">
        <w:rPr>
          <w:rFonts w:ascii="Times New Roman" w:hAnsi="Times New Roman" w:cs="Times New Roman"/>
          <w:sz w:val="24"/>
          <w:szCs w:val="24"/>
          <w:lang w:val="en-GB"/>
        </w:rPr>
        <w:t>,</w:t>
      </w:r>
      <w:r w:rsidR="00E14DA6" w:rsidRPr="00206C2D">
        <w:rPr>
          <w:rFonts w:ascii="Times New Roman" w:hAnsi="Times New Roman" w:cs="Times New Roman"/>
          <w:sz w:val="24"/>
          <w:szCs w:val="24"/>
          <w:lang w:val="en-GB"/>
        </w:rPr>
        <w:t xml:space="preserve"> having teleconsultations</w:t>
      </w:r>
      <w:r w:rsidR="00BA3934">
        <w:rPr>
          <w:rFonts w:ascii="Times New Roman" w:hAnsi="Times New Roman" w:cs="Times New Roman"/>
          <w:sz w:val="24"/>
          <w:szCs w:val="24"/>
          <w:lang w:val="en-GB"/>
        </w:rPr>
        <w:t xml:space="preserve"> (</w:t>
      </w:r>
      <w:r w:rsidR="00E14DA6" w:rsidRPr="00206C2D">
        <w:rPr>
          <w:rFonts w:ascii="Times New Roman" w:hAnsi="Times New Roman" w:cs="Times New Roman"/>
          <w:sz w:val="24"/>
          <w:szCs w:val="24"/>
          <w:lang w:val="en-GB"/>
        </w:rPr>
        <w:t>video or telephone</w:t>
      </w:r>
      <w:r w:rsidR="00BA3934">
        <w:rPr>
          <w:rFonts w:ascii="Times New Roman" w:hAnsi="Times New Roman" w:cs="Times New Roman"/>
          <w:sz w:val="24"/>
          <w:szCs w:val="24"/>
          <w:lang w:val="en-GB"/>
        </w:rPr>
        <w:t>),</w:t>
      </w:r>
      <w:r w:rsidR="00E14DA6" w:rsidRPr="00206C2D">
        <w:rPr>
          <w:rFonts w:ascii="Times New Roman" w:hAnsi="Times New Roman" w:cs="Times New Roman"/>
          <w:sz w:val="24"/>
          <w:szCs w:val="24"/>
          <w:lang w:val="en-GB"/>
        </w:rPr>
        <w:t xml:space="preserve"> </w:t>
      </w:r>
      <w:r w:rsidR="002F2A69">
        <w:rPr>
          <w:rFonts w:ascii="Times New Roman" w:hAnsi="Times New Roman" w:cs="Times New Roman"/>
          <w:sz w:val="24"/>
          <w:szCs w:val="24"/>
          <w:lang w:val="en-GB"/>
        </w:rPr>
        <w:t xml:space="preserve">having </w:t>
      </w:r>
      <w:r w:rsidR="00E14DA6" w:rsidRPr="00206C2D">
        <w:rPr>
          <w:rFonts w:ascii="Times New Roman" w:hAnsi="Times New Roman" w:cs="Times New Roman"/>
          <w:sz w:val="24"/>
          <w:szCs w:val="24"/>
          <w:lang w:val="en-GB"/>
        </w:rPr>
        <w:t>childbirth preparation sessions, having at least one pregnancy check-up or consultation due to pandemic-related restrictions</w:t>
      </w:r>
      <w:r w:rsidR="002F2A69">
        <w:rPr>
          <w:rFonts w:ascii="Times New Roman" w:hAnsi="Times New Roman" w:cs="Times New Roman"/>
          <w:sz w:val="24"/>
          <w:szCs w:val="24"/>
          <w:lang w:val="en-GB"/>
        </w:rPr>
        <w:t xml:space="preserve"> the participant’s</w:t>
      </w:r>
      <w:r w:rsidR="002F2A69" w:rsidRPr="002F2A69">
        <w:rPr>
          <w:rFonts w:ascii="Times New Roman" w:hAnsi="Times New Roman" w:cs="Times New Roman"/>
          <w:sz w:val="24"/>
          <w:szCs w:val="24"/>
          <w:lang w:val="en-GB"/>
        </w:rPr>
        <w:t xml:space="preserve"> partner or person providing support </w:t>
      </w:r>
      <w:r w:rsidR="002F2A69">
        <w:rPr>
          <w:rFonts w:ascii="Times New Roman" w:hAnsi="Times New Roman" w:cs="Times New Roman"/>
          <w:sz w:val="24"/>
          <w:szCs w:val="24"/>
          <w:lang w:val="en-GB"/>
        </w:rPr>
        <w:t xml:space="preserve">during pregnancy </w:t>
      </w:r>
      <w:r w:rsidR="002F2A69" w:rsidRPr="002F2A69">
        <w:rPr>
          <w:rFonts w:ascii="Times New Roman" w:hAnsi="Times New Roman" w:cs="Times New Roman"/>
          <w:sz w:val="24"/>
          <w:szCs w:val="24"/>
          <w:lang w:val="en-GB"/>
        </w:rPr>
        <w:t>was not allowed to attend</w:t>
      </w:r>
      <w:r w:rsidR="00E14DA6" w:rsidRPr="00206C2D">
        <w:rPr>
          <w:rFonts w:ascii="Times New Roman" w:hAnsi="Times New Roman" w:cs="Times New Roman"/>
          <w:sz w:val="24"/>
          <w:szCs w:val="24"/>
          <w:lang w:val="en-GB"/>
        </w:rPr>
        <w:t>.</w:t>
      </w:r>
      <w:proofErr w:type="gramEnd"/>
    </w:p>
    <w:p w14:paraId="1391F368" w14:textId="27AD96D1" w:rsidR="00817B71" w:rsidRPr="00206C2D" w:rsidRDefault="00817B71" w:rsidP="004E06C5">
      <w:pPr>
        <w:pStyle w:val="Titre4"/>
        <w:spacing w:before="240" w:line="480" w:lineRule="auto"/>
        <w:jc w:val="left"/>
        <w:rPr>
          <w:rFonts w:ascii="Times New Roman" w:hAnsi="Times New Roman" w:cs="Times New Roman"/>
          <w:b/>
          <w:color w:val="auto"/>
          <w:sz w:val="24"/>
          <w:szCs w:val="24"/>
          <w:lang w:val="en-GB"/>
        </w:rPr>
      </w:pPr>
      <w:r w:rsidRPr="00206C2D">
        <w:rPr>
          <w:rFonts w:ascii="Times New Roman" w:hAnsi="Times New Roman" w:cs="Times New Roman"/>
          <w:b/>
          <w:color w:val="auto"/>
          <w:sz w:val="24"/>
          <w:szCs w:val="24"/>
          <w:lang w:val="en-GB"/>
        </w:rPr>
        <w:t>Statistical analysis</w:t>
      </w:r>
    </w:p>
    <w:p w14:paraId="59733D6A" w14:textId="5E75E786" w:rsidR="00D862C4" w:rsidRPr="00206C2D" w:rsidRDefault="00D862C4" w:rsidP="00D862C4">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A robust variance Poisson regression model was used to estimate unadjusted</w:t>
      </w:r>
      <w:r w:rsidRPr="00206C2D" w:rsidDel="00F16071">
        <w:rPr>
          <w:rFonts w:ascii="Times New Roman" w:hAnsi="Times New Roman" w:cs="Times New Roman"/>
          <w:sz w:val="24"/>
          <w:lang w:val="en-GB"/>
        </w:rPr>
        <w:t xml:space="preserve"> </w:t>
      </w:r>
      <w:r w:rsidRPr="00206C2D">
        <w:rPr>
          <w:rFonts w:ascii="Times New Roman" w:hAnsi="Times New Roman" w:cs="Times New Roman"/>
          <w:sz w:val="24"/>
          <w:lang w:val="en-GB"/>
        </w:rPr>
        <w:t>and adjusted prevalence ratios</w:t>
      </w:r>
      <w:r w:rsidR="00F01C32" w:rsidRPr="00206C2D">
        <w:rPr>
          <w:rFonts w:ascii="Times New Roman" w:hAnsi="Times New Roman" w:cs="Times New Roman"/>
          <w:sz w:val="24"/>
          <w:lang w:val="en-GB"/>
        </w:rPr>
        <w:t xml:space="preserve"> </w:t>
      </w:r>
      <w:r w:rsidR="00BA3934">
        <w:rPr>
          <w:rFonts w:ascii="Times New Roman" w:hAnsi="Times New Roman" w:cs="Times New Roman"/>
          <w:sz w:val="24"/>
          <w:lang w:val="en-GB"/>
        </w:rPr>
        <w:t>(</w:t>
      </w:r>
      <w:proofErr w:type="spellStart"/>
      <w:r w:rsidR="00F01C32" w:rsidRPr="00206C2D">
        <w:rPr>
          <w:rFonts w:ascii="Times New Roman" w:hAnsi="Times New Roman" w:cs="Times New Roman"/>
          <w:sz w:val="24"/>
          <w:lang w:val="en-GB"/>
        </w:rPr>
        <w:t>aPR</w:t>
      </w:r>
      <w:proofErr w:type="spellEnd"/>
      <w:r w:rsidR="00F01C32" w:rsidRPr="00206C2D">
        <w:rPr>
          <w:rFonts w:ascii="Times New Roman" w:hAnsi="Times New Roman" w:cs="Times New Roman"/>
          <w:sz w:val="24"/>
          <w:lang w:val="en-GB"/>
        </w:rPr>
        <w:t>)</w:t>
      </w:r>
      <w:r w:rsidRPr="00206C2D">
        <w:rPr>
          <w:rFonts w:ascii="Times New Roman" w:hAnsi="Times New Roman" w:cs="Times New Roman"/>
          <w:sz w:val="24"/>
          <w:lang w:val="en-GB"/>
        </w:rPr>
        <w:t xml:space="preserve"> </w:t>
      </w:r>
      <w:r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ao0qe6754g","properties":{"formattedCitation":"(29)","plainCitation":"(29)","noteIndex":0},"citationItems":[{"id":392,"uris":["http://zotero.org/users/7529252/items/5QMI4UQD"],"uri":["http://zotero.org/users/7529252/items/5QMI4UQD"],"itemData":{"id":392,"type":"article-journal","abstract":"Cross-sectional studies with binary outcomes analyzed by logistic regression are frequent in the epidemiological literature. However, the odds ratio can importantly overestimate the prevalence ratio, the measure of choice in these studies. Also, controlling for confounding is not equivalent for the two measures. In this paper we explore alternatives for modeling data of such studies with techniques that directly estimate the prevalence ratio.","container-title":"BMC Medical Research Methodology","DOI":"10.1186/1471-2288-3-21","ISSN":"1471-2288","issue":"1","page":"21","title":"Alternatives for logistic regression in cross-sectional studies: an empirical comparison of models that directly estimate the prevalence ratio","volume":"3","author":[{"family":"Barros","given":"Aluísio J. D."},{"family":"Hirakata","given":"Vânia N."}],"issued":{"date-parts":[["2003",10,20]]}}}],"schema":"https://github.com/citation-style-language/schema/raw/master/csl-citation.json"} </w:instrText>
      </w:r>
      <w:r w:rsidRPr="00206C2D">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(29)</w:t>
      </w:r>
      <w:r w:rsidRPr="00206C2D">
        <w:rPr>
          <w:rFonts w:ascii="Times New Roman" w:hAnsi="Times New Roman" w:cs="Times New Roman"/>
          <w:sz w:val="24"/>
          <w:lang w:val="en-GB"/>
        </w:rPr>
        <w:fldChar w:fldCharType="end"/>
      </w:r>
      <w:r w:rsidRPr="00206C2D">
        <w:rPr>
          <w:rFonts w:ascii="Times New Roman" w:hAnsi="Times New Roman" w:cs="Times New Roman"/>
          <w:sz w:val="24"/>
          <w:lang w:val="en-GB"/>
        </w:rPr>
        <w:t xml:space="preserve"> for voluntary changes in pregnancy </w:t>
      </w:r>
      <w:r w:rsidR="0083590B">
        <w:rPr>
          <w:rFonts w:ascii="Times New Roman" w:hAnsi="Times New Roman" w:cs="Times New Roman"/>
          <w:sz w:val="24"/>
          <w:lang w:val="en-GB"/>
        </w:rPr>
        <w:t>monitoring</w:t>
      </w:r>
      <w:r w:rsidRPr="00206C2D">
        <w:rPr>
          <w:rFonts w:ascii="Times New Roman" w:hAnsi="Times New Roman" w:cs="Times New Roman"/>
          <w:sz w:val="24"/>
          <w:lang w:val="en-GB"/>
        </w:rPr>
        <w:t xml:space="preserve">. Factors associated with </w:t>
      </w:r>
      <w:r w:rsidR="00FE2BB0">
        <w:rPr>
          <w:rFonts w:ascii="Times New Roman" w:hAnsi="Times New Roman" w:cs="Times New Roman"/>
          <w:sz w:val="24"/>
          <w:lang w:val="en-GB"/>
        </w:rPr>
        <w:t>this</w:t>
      </w:r>
      <w:r w:rsidRPr="00206C2D">
        <w:rPr>
          <w:rFonts w:ascii="Times New Roman" w:hAnsi="Times New Roman" w:cs="Times New Roman"/>
          <w:sz w:val="24"/>
          <w:lang w:val="en-GB"/>
        </w:rPr>
        <w:t xml:space="preserve"> outcome which had a p-value&lt;0.20 in bivariate analysis or which were judged to be clinically relevant based on the literature (gestational age at the time the study questionnaire was completed, gestational age at the end of the lockdown period, parity) were introduced into the multivariate model. When several variables were possibly collinear, the model with the best likelihood score (lowest Bayesian </w:t>
      </w:r>
      <w:r w:rsidRPr="00206C2D">
        <w:rPr>
          <w:rFonts w:ascii="Times New Roman" w:hAnsi="Times New Roman" w:cs="Times New Roman"/>
          <w:sz w:val="24"/>
          <w:lang w:val="en-GB"/>
        </w:rPr>
        <w:lastRenderedPageBreak/>
        <w:t xml:space="preserve">Information Criterion) was selected. Fractional polynomials showed a linear relationship between continuous variables included in the models and the studied prevalence of </w:t>
      </w:r>
      <w:r w:rsidR="00A11E7B">
        <w:rPr>
          <w:rFonts w:ascii="Times New Roman" w:hAnsi="Times New Roman" w:cs="Times New Roman"/>
          <w:sz w:val="24"/>
          <w:lang w:val="en-GB"/>
        </w:rPr>
        <w:t>the</w:t>
      </w:r>
      <w:r w:rsidRPr="00206C2D">
        <w:rPr>
          <w:rFonts w:ascii="Times New Roman" w:hAnsi="Times New Roman" w:cs="Times New Roman"/>
          <w:sz w:val="24"/>
          <w:lang w:val="en-GB"/>
        </w:rPr>
        <w:t xml:space="preserve"> outcome. The final model included the variables independently associated with the variable of interest (p-value&lt;0.05) after epidemiological reflection and according to the clinical relevance of each variable at each step of the procedure. A manual stepwise </w:t>
      </w:r>
      <w:r w:rsidR="0092627B" w:rsidRPr="00206C2D">
        <w:rPr>
          <w:rFonts w:ascii="Times New Roman" w:hAnsi="Times New Roman" w:cs="Times New Roman"/>
          <w:sz w:val="24"/>
          <w:lang w:val="en-GB"/>
        </w:rPr>
        <w:t>descending</w:t>
      </w:r>
      <w:r w:rsidR="00F577EE" w:rsidRPr="00206C2D">
        <w:rPr>
          <w:rFonts w:ascii="Times New Roman" w:hAnsi="Times New Roman" w:cs="Times New Roman"/>
          <w:sz w:val="24"/>
          <w:lang w:val="en-GB"/>
        </w:rPr>
        <w:t xml:space="preserve"> </w:t>
      </w:r>
      <w:r w:rsidRPr="00206C2D">
        <w:rPr>
          <w:rFonts w:ascii="Times New Roman" w:hAnsi="Times New Roman" w:cs="Times New Roman"/>
          <w:sz w:val="24"/>
          <w:lang w:val="en-GB"/>
        </w:rPr>
        <w:t xml:space="preserve">approach </w:t>
      </w:r>
      <w:proofErr w:type="gramStart"/>
      <w:r w:rsidRPr="00206C2D">
        <w:rPr>
          <w:rFonts w:ascii="Times New Roman" w:hAnsi="Times New Roman" w:cs="Times New Roman"/>
          <w:sz w:val="24"/>
          <w:lang w:val="en-GB"/>
        </w:rPr>
        <w:t>was applied</w:t>
      </w:r>
      <w:proofErr w:type="gramEnd"/>
      <w:r w:rsidRPr="00206C2D">
        <w:rPr>
          <w:rFonts w:ascii="Times New Roman" w:hAnsi="Times New Roman" w:cs="Times New Roman"/>
          <w:sz w:val="24"/>
          <w:lang w:val="en-GB"/>
        </w:rPr>
        <w:t>.</w:t>
      </w:r>
    </w:p>
    <w:p w14:paraId="4FBB6C55" w14:textId="541C5868" w:rsidR="00D862C4" w:rsidRPr="00206C2D" w:rsidRDefault="00F01C32" w:rsidP="00D862C4">
      <w:pPr>
        <w:spacing w:line="480" w:lineRule="auto"/>
        <w:jc w:val="left"/>
        <w:rPr>
          <w:rFonts w:ascii="Times New Roman" w:hAnsi="Times New Roman" w:cs="Times New Roman"/>
          <w:sz w:val="24"/>
          <w:lang w:val="en-GB"/>
        </w:rPr>
      </w:pPr>
      <w:r w:rsidRPr="00206C2D">
        <w:rPr>
          <w:rFonts w:ascii="Times New Roman" w:hAnsi="Times New Roman" w:cs="Times New Roman"/>
          <w:sz w:val="24"/>
          <w:lang w:val="en-GB"/>
        </w:rPr>
        <w:t xml:space="preserve">Estimates of </w:t>
      </w:r>
      <w:proofErr w:type="spellStart"/>
      <w:r w:rsidR="0083590B">
        <w:rPr>
          <w:rFonts w:ascii="Times New Roman" w:hAnsi="Times New Roman" w:cs="Times New Roman"/>
          <w:sz w:val="24"/>
          <w:lang w:val="en-GB"/>
        </w:rPr>
        <w:t>aPR</w:t>
      </w:r>
      <w:proofErr w:type="spellEnd"/>
      <w:r w:rsidRPr="00206C2D">
        <w:rPr>
          <w:rFonts w:ascii="Times New Roman" w:hAnsi="Times New Roman" w:cs="Times New Roman"/>
          <w:sz w:val="24"/>
          <w:lang w:val="en-GB"/>
        </w:rPr>
        <w:t xml:space="preserve">, their 95% confidence intervals (95% CI) and associated p-values </w:t>
      </w:r>
      <w:proofErr w:type="gramStart"/>
      <w:r w:rsidRPr="00206C2D">
        <w:rPr>
          <w:rFonts w:ascii="Times New Roman" w:hAnsi="Times New Roman" w:cs="Times New Roman"/>
          <w:sz w:val="24"/>
          <w:lang w:val="en-GB"/>
        </w:rPr>
        <w:t>were presented</w:t>
      </w:r>
      <w:proofErr w:type="gramEnd"/>
      <w:r w:rsidRPr="00206C2D">
        <w:rPr>
          <w:rFonts w:ascii="Times New Roman" w:hAnsi="Times New Roman" w:cs="Times New Roman"/>
          <w:sz w:val="24"/>
          <w:lang w:val="en-GB"/>
        </w:rPr>
        <w:t>. As indicated by Zou, PRs are interpreted in the same way as relative risks</w:t>
      </w:r>
      <w:r w:rsidR="00354264" w:rsidRPr="00206C2D">
        <w:rPr>
          <w:rFonts w:ascii="Times New Roman" w:hAnsi="Times New Roman" w:cs="Times New Roman"/>
          <w:sz w:val="24"/>
          <w:lang w:val="en-GB"/>
        </w:rPr>
        <w:t xml:space="preserve"> </w:t>
      </w:r>
      <w:r w:rsidR="00D862C4" w:rsidRPr="00206C2D">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a15v9chr0ki","properties":{"formattedCitation":"(30)","plainCitation":"(30)","noteIndex":0},"citationItems":[{"id":688,"uris":["http://zotero.org/groups/2542195/items/LZYZW3CW"],"uri":["http://zotero.org/groups/2542195/items/LZYZW3CW"],"itemData":{"id":688,"type":"article-journal","abstract":"Relative risk is usually the parameter of interest in epidemiologic and medical studies. In this paper, the author proposes a modified Poisson regression approach (i.e., Poisson regression with a robust error variance) to estimate this effect measure directly. A simple 2-by-2 table is used to justify the validity of this approach. Results from a limited simulation study indicate that this approach is very reliable even with total sample sizes as small as 100. The method is illustrated with two data sets.","container-title":"Am J Epidemiol","DOI":"10.1093/aje/kwh090","ISSN":"0002-9262 (Print) 0002-9262","issue":"7","language":"eng","page":"702-6","title":"A modified poisson regression approach to prospective studies with binary data","volume":"159","author":[{"family":"Zou","given":"G."}],"issued":{"date-parts":[["2004",4,1]]}}}],"schema":"https://github.com/citation-style-language/schema/raw/master/csl-citation.json"} </w:instrText>
      </w:r>
      <w:r w:rsidR="00D862C4" w:rsidRPr="00206C2D">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(30)</w:t>
      </w:r>
      <w:r w:rsidR="00D862C4" w:rsidRPr="00206C2D">
        <w:rPr>
          <w:rFonts w:ascii="Times New Roman" w:hAnsi="Times New Roman" w:cs="Times New Roman"/>
          <w:sz w:val="24"/>
          <w:lang w:val="en-GB"/>
        </w:rPr>
        <w:fldChar w:fldCharType="end"/>
      </w:r>
      <w:r w:rsidR="00D862C4" w:rsidRPr="00206C2D">
        <w:rPr>
          <w:rFonts w:ascii="Times New Roman" w:hAnsi="Times New Roman" w:cs="Times New Roman"/>
          <w:sz w:val="24"/>
          <w:lang w:val="en-GB"/>
        </w:rPr>
        <w:t>.</w:t>
      </w:r>
    </w:p>
    <w:p w14:paraId="38EC7F1C" w14:textId="5E7EC0FF" w:rsidR="00D862C4" w:rsidRPr="00267F17" w:rsidRDefault="00D862C4" w:rsidP="004E06C5">
      <w:pPr>
        <w:spacing w:line="480" w:lineRule="auto"/>
        <w:jc w:val="left"/>
        <w:rPr>
          <w:rFonts w:ascii="Times New Roman" w:hAnsi="Times New Roman" w:cs="Times New Roman"/>
          <w:szCs w:val="22"/>
          <w:lang w:val="en-GB"/>
        </w:rPr>
      </w:pPr>
      <w:r w:rsidRPr="00206C2D">
        <w:rPr>
          <w:rFonts w:ascii="Times New Roman" w:hAnsi="Times New Roman" w:cs="Times New Roman"/>
          <w:sz w:val="24"/>
          <w:lang w:val="en-GB"/>
        </w:rPr>
        <w:t>All statistical analyses</w:t>
      </w:r>
      <w:r w:rsidRPr="00267F17">
        <w:rPr>
          <w:rFonts w:ascii="Times New Roman" w:hAnsi="Times New Roman" w:cs="Times New Roman"/>
          <w:szCs w:val="22"/>
          <w:lang w:val="en-GB"/>
        </w:rPr>
        <w:t xml:space="preserve"> </w:t>
      </w:r>
      <w:proofErr w:type="gramStart"/>
      <w:r w:rsidRPr="00267F17">
        <w:rPr>
          <w:rFonts w:ascii="Times New Roman" w:hAnsi="Times New Roman" w:cs="Times New Roman"/>
          <w:szCs w:val="22"/>
          <w:lang w:val="en-GB"/>
        </w:rPr>
        <w:t>were performed</w:t>
      </w:r>
      <w:proofErr w:type="gramEnd"/>
      <w:r w:rsidRPr="00267F17">
        <w:rPr>
          <w:rFonts w:ascii="Times New Roman" w:hAnsi="Times New Roman" w:cs="Times New Roman"/>
          <w:szCs w:val="22"/>
          <w:lang w:val="en-GB"/>
        </w:rPr>
        <w:t xml:space="preserve"> using Stata software </w:t>
      </w:r>
      <w:r w:rsidRPr="00267F17">
        <w:rPr>
          <w:rFonts w:ascii="Times New Roman" w:hAnsi="Times New Roman" w:cs="Times New Roman"/>
          <w:szCs w:val="22"/>
          <w:lang w:val="en-GB"/>
        </w:rPr>
        <w:sym w:font="Symbol" w:char="F0D2"/>
      </w:r>
      <w:r w:rsidRPr="00267F17">
        <w:rPr>
          <w:rFonts w:ascii="Times New Roman" w:hAnsi="Times New Roman" w:cs="Times New Roman"/>
          <w:szCs w:val="22"/>
          <w:lang w:val="en-GB"/>
        </w:rPr>
        <w:t>version 14.2 (Stata Corp., College Station, TX, USA).</w:t>
      </w:r>
    </w:p>
    <w:p w14:paraId="2ECF3830" w14:textId="77777777" w:rsidR="00817B71" w:rsidRPr="00303B24" w:rsidRDefault="00817B71" w:rsidP="004E06C5">
      <w:pPr>
        <w:pStyle w:val="Titre1"/>
        <w:spacing w:before="240" w:after="240" w:line="480" w:lineRule="auto"/>
        <w:ind w:left="0" w:firstLine="0"/>
        <w:rPr>
          <w:rFonts w:ascii="Times New Roman" w:eastAsia="Calibri" w:hAnsi="Times New Roman" w:cs="Times New Roman"/>
          <w:bCs w:val="0"/>
          <w:snapToGrid w:val="0"/>
          <w:color w:val="auto"/>
          <w:kern w:val="0"/>
          <w:sz w:val="24"/>
          <w:szCs w:val="24"/>
          <w:lang w:val="en-GB"/>
        </w:rPr>
      </w:pPr>
      <w:r w:rsidRPr="00303B24">
        <w:rPr>
          <w:rFonts w:ascii="Times New Roman" w:eastAsia="Calibri" w:hAnsi="Times New Roman" w:cs="Times New Roman"/>
          <w:bCs w:val="0"/>
          <w:snapToGrid w:val="0"/>
          <w:color w:val="auto"/>
          <w:kern w:val="0"/>
          <w:sz w:val="24"/>
          <w:szCs w:val="24"/>
          <w:lang w:val="en-GB"/>
        </w:rPr>
        <w:t xml:space="preserve">Results </w:t>
      </w:r>
    </w:p>
    <w:p w14:paraId="0286CDB5" w14:textId="740705A0" w:rsidR="00181C13" w:rsidRPr="00303B24" w:rsidRDefault="00181C13" w:rsidP="0056021A">
      <w:pPr>
        <w:pStyle w:val="Titre3"/>
        <w:spacing w:line="480" w:lineRule="auto"/>
        <w:jc w:val="left"/>
        <w:rPr>
          <w:rFonts w:ascii="Times New Roman" w:hAnsi="Times New Roman" w:cs="Times New Roman"/>
          <w:b/>
          <w:snapToGrid w:val="0"/>
          <w:color w:val="auto"/>
          <w:sz w:val="24"/>
          <w:szCs w:val="24"/>
          <w:lang w:val="en-GB"/>
        </w:rPr>
      </w:pPr>
      <w:r w:rsidRPr="00303B24">
        <w:rPr>
          <w:rFonts w:ascii="Times New Roman" w:hAnsi="Times New Roman" w:cs="Times New Roman"/>
          <w:b/>
          <w:snapToGrid w:val="0"/>
          <w:color w:val="auto"/>
          <w:sz w:val="24"/>
          <w:szCs w:val="24"/>
          <w:lang w:val="en-GB"/>
        </w:rPr>
        <w:t xml:space="preserve">Characteristics of </w:t>
      </w:r>
      <w:r w:rsidR="00446B8D" w:rsidRPr="00303B24">
        <w:rPr>
          <w:rFonts w:ascii="Times New Roman" w:hAnsi="Times New Roman" w:cs="Times New Roman"/>
          <w:b/>
          <w:snapToGrid w:val="0"/>
          <w:color w:val="auto"/>
          <w:sz w:val="24"/>
          <w:szCs w:val="24"/>
          <w:lang w:val="en-GB"/>
        </w:rPr>
        <w:t xml:space="preserve">women included in </w:t>
      </w:r>
      <w:proofErr w:type="spellStart"/>
      <w:r w:rsidR="00446B8D" w:rsidRPr="00303B24">
        <w:rPr>
          <w:rFonts w:ascii="Times New Roman" w:hAnsi="Times New Roman" w:cs="Times New Roman"/>
          <w:b/>
          <w:snapToGrid w:val="0"/>
          <w:color w:val="auto"/>
          <w:sz w:val="24"/>
          <w:szCs w:val="24"/>
          <w:lang w:val="en-GB"/>
        </w:rPr>
        <w:t>Covimater</w:t>
      </w:r>
      <w:proofErr w:type="spellEnd"/>
      <w:r w:rsidR="00446B8D" w:rsidRPr="00303B24">
        <w:rPr>
          <w:rFonts w:ascii="Times New Roman" w:hAnsi="Times New Roman" w:cs="Times New Roman"/>
          <w:b/>
          <w:snapToGrid w:val="0"/>
          <w:color w:val="auto"/>
          <w:sz w:val="24"/>
          <w:szCs w:val="24"/>
          <w:lang w:val="en-GB"/>
        </w:rPr>
        <w:t xml:space="preserve"> </w:t>
      </w:r>
      <w:r w:rsidRPr="00303B24">
        <w:rPr>
          <w:rFonts w:ascii="Times New Roman" w:hAnsi="Times New Roman" w:cs="Times New Roman"/>
          <w:b/>
          <w:snapToGrid w:val="0"/>
          <w:color w:val="auto"/>
          <w:sz w:val="24"/>
          <w:szCs w:val="24"/>
          <w:lang w:val="en-GB"/>
        </w:rPr>
        <w:t xml:space="preserve">(Table 1) </w:t>
      </w:r>
    </w:p>
    <w:p w14:paraId="28414BB1" w14:textId="49717954" w:rsidR="00CE03EE" w:rsidRPr="00303B24" w:rsidRDefault="00F577EE" w:rsidP="00CE03EE">
      <w:pPr>
        <w:spacing w:line="480" w:lineRule="auto"/>
        <w:jc w:val="left"/>
        <w:rPr>
          <w:rFonts w:ascii="Times New Roman" w:hAnsi="Times New Roman" w:cs="Times New Roman"/>
          <w:sz w:val="24"/>
          <w:lang w:val="en-GB"/>
        </w:rPr>
      </w:pPr>
      <w:r w:rsidRPr="00303B24">
        <w:rPr>
          <w:rFonts w:ascii="Times New Roman" w:hAnsi="Times New Roman" w:cs="Times New Roman"/>
          <w:sz w:val="24"/>
          <w:lang w:val="en-GB"/>
        </w:rPr>
        <w:t>The m</w:t>
      </w:r>
      <w:r w:rsidR="00CE03EE" w:rsidRPr="00303B24">
        <w:rPr>
          <w:rFonts w:ascii="Times New Roman" w:hAnsi="Times New Roman" w:cs="Times New Roman"/>
          <w:sz w:val="24"/>
          <w:lang w:val="en-GB"/>
        </w:rPr>
        <w:t xml:space="preserve">ean age was </w:t>
      </w:r>
      <w:r w:rsidRPr="00303B24">
        <w:rPr>
          <w:rFonts w:ascii="Times New Roman" w:hAnsi="Times New Roman" w:cs="Times New Roman"/>
          <w:sz w:val="24"/>
          <w:lang w:val="en-GB"/>
        </w:rPr>
        <w:t xml:space="preserve">of the </w:t>
      </w:r>
      <w:proofErr w:type="spellStart"/>
      <w:r w:rsidRPr="00303B24">
        <w:rPr>
          <w:rFonts w:ascii="Times New Roman" w:hAnsi="Times New Roman" w:cs="Times New Roman"/>
          <w:sz w:val="24"/>
          <w:lang w:val="en-GB"/>
        </w:rPr>
        <w:t>Covimater</w:t>
      </w:r>
      <w:proofErr w:type="spellEnd"/>
      <w:r w:rsidRPr="00303B24">
        <w:rPr>
          <w:rFonts w:ascii="Times New Roman" w:hAnsi="Times New Roman" w:cs="Times New Roman"/>
          <w:sz w:val="24"/>
          <w:lang w:val="en-GB"/>
        </w:rPr>
        <w:t xml:space="preserve"> study sample (n=500) was </w:t>
      </w:r>
      <w:r w:rsidR="00CE03EE" w:rsidRPr="00303B24">
        <w:rPr>
          <w:rFonts w:ascii="Times New Roman" w:hAnsi="Times New Roman" w:cs="Times New Roman"/>
          <w:sz w:val="24"/>
          <w:lang w:val="en-GB"/>
        </w:rPr>
        <w:t>31.4 years (</w:t>
      </w:r>
      <w:proofErr w:type="spellStart"/>
      <w:proofErr w:type="gramStart"/>
      <w:r w:rsidR="00CE03EE" w:rsidRPr="00303B24">
        <w:rPr>
          <w:rFonts w:ascii="Times New Roman" w:hAnsi="Times New Roman" w:cs="Times New Roman"/>
          <w:sz w:val="24"/>
          <w:lang w:val="en-GB"/>
        </w:rPr>
        <w:t>sd</w:t>
      </w:r>
      <w:proofErr w:type="spellEnd"/>
      <w:r w:rsidR="00CE03EE" w:rsidRPr="00303B24">
        <w:rPr>
          <w:rFonts w:ascii="Times New Roman" w:hAnsi="Times New Roman" w:cs="Times New Roman"/>
          <w:sz w:val="24"/>
          <w:lang w:val="en-GB"/>
        </w:rPr>
        <w:t>=</w:t>
      </w:r>
      <w:proofErr w:type="gramEnd"/>
      <w:r w:rsidR="002F5459">
        <w:rPr>
          <w:rFonts w:ascii="Times New Roman" w:hAnsi="Times New Roman" w:cs="Times New Roman"/>
          <w:sz w:val="24"/>
          <w:lang w:val="en-GB"/>
        </w:rPr>
        <w:t>5.1</w:t>
      </w:r>
      <w:r w:rsidR="00CE03EE" w:rsidRPr="00303B24">
        <w:rPr>
          <w:rFonts w:ascii="Times New Roman" w:hAnsi="Times New Roman" w:cs="Times New Roman"/>
          <w:sz w:val="24"/>
          <w:lang w:val="en-GB"/>
        </w:rPr>
        <w:t xml:space="preserve">). Four-fifths (78.1%) had </w:t>
      </w:r>
      <w:r w:rsidR="002A6FC2">
        <w:rPr>
          <w:rFonts w:ascii="Times New Roman" w:hAnsi="Times New Roman" w:cs="Times New Roman"/>
          <w:sz w:val="24"/>
          <w:lang w:val="en-GB"/>
        </w:rPr>
        <w:t xml:space="preserve">a </w:t>
      </w:r>
      <w:r w:rsidR="003022FE">
        <w:rPr>
          <w:rFonts w:ascii="Times New Roman" w:hAnsi="Times New Roman" w:cs="Times New Roman"/>
          <w:sz w:val="24"/>
          <w:lang w:val="en-GB"/>
        </w:rPr>
        <w:t xml:space="preserve">secondary </w:t>
      </w:r>
      <w:r w:rsidR="00CE03EE" w:rsidRPr="00303B24">
        <w:rPr>
          <w:rFonts w:ascii="Times New Roman" w:hAnsi="Times New Roman" w:cs="Times New Roman"/>
          <w:sz w:val="24"/>
          <w:lang w:val="en-GB"/>
        </w:rPr>
        <w:t>school diploma</w:t>
      </w:r>
      <w:r w:rsidR="002A6FC2">
        <w:rPr>
          <w:rFonts w:ascii="Times New Roman" w:hAnsi="Times New Roman" w:cs="Times New Roman"/>
          <w:sz w:val="24"/>
          <w:lang w:val="en-GB"/>
        </w:rPr>
        <w:t xml:space="preserve"> or higher level of </w:t>
      </w:r>
      <w:r w:rsidR="00A11E7B">
        <w:rPr>
          <w:rFonts w:ascii="Times New Roman" w:hAnsi="Times New Roman" w:cs="Times New Roman"/>
          <w:sz w:val="24"/>
          <w:lang w:val="en-GB"/>
        </w:rPr>
        <w:t>education</w:t>
      </w:r>
      <w:r w:rsidR="00CE03EE" w:rsidRPr="00303B24">
        <w:rPr>
          <w:rFonts w:ascii="Times New Roman" w:hAnsi="Times New Roman" w:cs="Times New Roman"/>
          <w:sz w:val="24"/>
          <w:lang w:val="en-GB"/>
        </w:rPr>
        <w:t xml:space="preserve">, 36.1% were classified SPC-, 25.5% were </w:t>
      </w:r>
      <w:r w:rsidR="002A6FC2">
        <w:rPr>
          <w:rFonts w:ascii="Times New Roman" w:hAnsi="Times New Roman" w:cs="Times New Roman"/>
          <w:sz w:val="24"/>
          <w:lang w:val="en-GB"/>
        </w:rPr>
        <w:t>I</w:t>
      </w:r>
      <w:r w:rsidR="00CE03EE" w:rsidRPr="00303B24">
        <w:rPr>
          <w:rFonts w:ascii="Times New Roman" w:hAnsi="Times New Roman" w:cs="Times New Roman"/>
          <w:sz w:val="24"/>
          <w:lang w:val="en-GB"/>
        </w:rPr>
        <w:t>nactive, 31.7% declared they just got by financially</w:t>
      </w:r>
      <w:r w:rsidRPr="00303B24">
        <w:rPr>
          <w:rFonts w:ascii="Times New Roman" w:hAnsi="Times New Roman" w:cs="Times New Roman"/>
          <w:sz w:val="24"/>
          <w:lang w:val="en-GB"/>
        </w:rPr>
        <w:t>,</w:t>
      </w:r>
      <w:r w:rsidR="00CE03EE" w:rsidRPr="00303B24">
        <w:rPr>
          <w:rFonts w:ascii="Times New Roman" w:hAnsi="Times New Roman" w:cs="Times New Roman"/>
          <w:sz w:val="24"/>
          <w:lang w:val="en-GB"/>
        </w:rPr>
        <w:t xml:space="preserve"> while 19.1% reported that they could not make ends meet. </w:t>
      </w:r>
    </w:p>
    <w:p w14:paraId="6C0181EA" w14:textId="47830358" w:rsidR="00CE03EE" w:rsidRPr="00303B24" w:rsidRDefault="00CE03EE" w:rsidP="00CE03EE">
      <w:pPr>
        <w:spacing w:line="480" w:lineRule="auto"/>
        <w:jc w:val="left"/>
        <w:rPr>
          <w:rFonts w:ascii="Times New Roman" w:hAnsi="Times New Roman" w:cs="Times New Roman"/>
          <w:sz w:val="24"/>
          <w:lang w:val="en-GB"/>
        </w:rPr>
      </w:pPr>
      <w:r w:rsidRPr="00303B24">
        <w:rPr>
          <w:rFonts w:ascii="Times New Roman" w:hAnsi="Times New Roman" w:cs="Times New Roman"/>
          <w:sz w:val="24"/>
          <w:lang w:val="en-GB"/>
        </w:rPr>
        <w:t xml:space="preserve">From a medical perspective, 42.4% </w:t>
      </w:r>
      <w:r w:rsidR="00420DA8" w:rsidRPr="00303B24">
        <w:rPr>
          <w:rFonts w:ascii="Times New Roman" w:hAnsi="Times New Roman" w:cs="Times New Roman"/>
          <w:sz w:val="24"/>
          <w:lang w:val="en-GB"/>
        </w:rPr>
        <w:t>had</w:t>
      </w:r>
      <w:r w:rsidRPr="00303B24">
        <w:rPr>
          <w:rFonts w:ascii="Times New Roman" w:hAnsi="Times New Roman" w:cs="Times New Roman"/>
          <w:sz w:val="24"/>
          <w:lang w:val="en-GB"/>
        </w:rPr>
        <w:t xml:space="preserve"> overweight or obes</w:t>
      </w:r>
      <w:r w:rsidR="00420DA8" w:rsidRPr="00303B24">
        <w:rPr>
          <w:rFonts w:ascii="Times New Roman" w:hAnsi="Times New Roman" w:cs="Times New Roman"/>
          <w:sz w:val="24"/>
          <w:lang w:val="en-GB"/>
        </w:rPr>
        <w:t>ity</w:t>
      </w:r>
      <w:r w:rsidRPr="00303B24">
        <w:rPr>
          <w:rFonts w:ascii="Times New Roman" w:hAnsi="Times New Roman" w:cs="Times New Roman"/>
          <w:sz w:val="24"/>
          <w:lang w:val="en-GB"/>
        </w:rPr>
        <w:t xml:space="preserve"> before pregnancy, and 23.7% had pregnancy-related pathologies</w:t>
      </w:r>
      <w:r w:rsidR="00420DA8" w:rsidRPr="00303B24">
        <w:rPr>
          <w:rFonts w:ascii="Times New Roman" w:hAnsi="Times New Roman" w:cs="Times New Roman"/>
          <w:sz w:val="24"/>
          <w:lang w:val="en-GB"/>
        </w:rPr>
        <w:t>,</w:t>
      </w:r>
      <w:r w:rsidRPr="00303B24">
        <w:rPr>
          <w:rFonts w:ascii="Times New Roman" w:hAnsi="Times New Roman" w:cs="Times New Roman"/>
          <w:sz w:val="24"/>
          <w:lang w:val="en-GB"/>
        </w:rPr>
        <w:t xml:space="preserve"> notably gestational diabetes (12.6%), </w:t>
      </w:r>
      <w:r w:rsidR="0076503E">
        <w:rPr>
          <w:rFonts w:ascii="Times New Roman" w:hAnsi="Times New Roman" w:cs="Times New Roman"/>
          <w:sz w:val="24"/>
          <w:lang w:val="en-GB"/>
        </w:rPr>
        <w:t>preterm labour</w:t>
      </w:r>
      <w:r w:rsidR="00420DA8" w:rsidRPr="00303B24">
        <w:rPr>
          <w:rFonts w:ascii="Times New Roman" w:hAnsi="Times New Roman" w:cs="Times New Roman"/>
          <w:sz w:val="24"/>
          <w:lang w:val="en-GB"/>
        </w:rPr>
        <w:t xml:space="preserve"> </w:t>
      </w:r>
      <w:r w:rsidR="00541887" w:rsidRPr="00303B24">
        <w:rPr>
          <w:rFonts w:ascii="Times New Roman" w:hAnsi="Times New Roman" w:cs="Times New Roman"/>
          <w:sz w:val="24"/>
          <w:lang w:val="en-GB"/>
        </w:rPr>
        <w:t>(5.9%)</w:t>
      </w:r>
      <w:r w:rsidR="00CF61AE" w:rsidRPr="00303B24">
        <w:rPr>
          <w:rFonts w:ascii="Times New Roman" w:hAnsi="Times New Roman" w:cs="Times New Roman"/>
          <w:sz w:val="24"/>
          <w:lang w:val="en-GB"/>
        </w:rPr>
        <w:t>,</w:t>
      </w:r>
      <w:r w:rsidR="00541887" w:rsidRPr="00303B24">
        <w:rPr>
          <w:rFonts w:ascii="Times New Roman" w:hAnsi="Times New Roman" w:cs="Times New Roman"/>
          <w:sz w:val="24"/>
          <w:lang w:val="en-GB"/>
        </w:rPr>
        <w:t xml:space="preserve"> and </w:t>
      </w:r>
      <w:r w:rsidR="0076503E">
        <w:rPr>
          <w:rFonts w:ascii="Times New Roman" w:hAnsi="Times New Roman" w:cs="Times New Roman"/>
          <w:sz w:val="24"/>
          <w:lang w:val="en-GB"/>
        </w:rPr>
        <w:t xml:space="preserve">gestational </w:t>
      </w:r>
      <w:r w:rsidR="00541887" w:rsidRPr="00303B24">
        <w:rPr>
          <w:rFonts w:ascii="Times New Roman" w:hAnsi="Times New Roman" w:cs="Times New Roman"/>
          <w:sz w:val="24"/>
          <w:lang w:val="en-GB"/>
        </w:rPr>
        <w:t>hypertension (1.6%)</w:t>
      </w:r>
      <w:r w:rsidRPr="00303B24">
        <w:rPr>
          <w:rFonts w:ascii="Times New Roman" w:hAnsi="Times New Roman" w:cs="Times New Roman"/>
          <w:sz w:val="24"/>
          <w:lang w:val="en-GB"/>
        </w:rPr>
        <w:t xml:space="preserve">. Finally, 17.9% perceived </w:t>
      </w:r>
      <w:r w:rsidR="00CF61AE" w:rsidRPr="00303B24">
        <w:rPr>
          <w:rFonts w:ascii="Times New Roman" w:hAnsi="Times New Roman" w:cs="Times New Roman"/>
          <w:sz w:val="24"/>
          <w:lang w:val="en-GB"/>
        </w:rPr>
        <w:t xml:space="preserve">receiving </w:t>
      </w:r>
      <w:r w:rsidRPr="00303B24">
        <w:rPr>
          <w:rFonts w:ascii="Times New Roman" w:hAnsi="Times New Roman" w:cs="Times New Roman"/>
          <w:sz w:val="24"/>
          <w:lang w:val="en-GB"/>
        </w:rPr>
        <w:t xml:space="preserve">little or no social support during the lockdown, and nearly 28% experienced serious arguments and/or a climate of violence during the </w:t>
      </w:r>
      <w:r w:rsidR="00CF61AE" w:rsidRPr="00303B24">
        <w:rPr>
          <w:rFonts w:ascii="Times New Roman" w:hAnsi="Times New Roman" w:cs="Times New Roman"/>
          <w:sz w:val="24"/>
          <w:lang w:val="en-GB"/>
        </w:rPr>
        <w:t>same period</w:t>
      </w:r>
      <w:r w:rsidRPr="00303B24">
        <w:rPr>
          <w:rFonts w:ascii="Times New Roman" w:hAnsi="Times New Roman" w:cs="Times New Roman"/>
          <w:sz w:val="24"/>
          <w:lang w:val="en-GB"/>
        </w:rPr>
        <w:t xml:space="preserve">. </w:t>
      </w:r>
    </w:p>
    <w:p w14:paraId="541DAEA4" w14:textId="6E5CBA97" w:rsidR="00DA44DD" w:rsidRPr="00303B24" w:rsidRDefault="00DA44DD" w:rsidP="0056021A">
      <w:pPr>
        <w:pStyle w:val="Titre3"/>
        <w:spacing w:before="240" w:line="480" w:lineRule="auto"/>
        <w:jc w:val="left"/>
        <w:rPr>
          <w:rFonts w:ascii="Times New Roman" w:hAnsi="Times New Roman" w:cs="Times New Roman"/>
          <w:b/>
          <w:sz w:val="24"/>
          <w:szCs w:val="24"/>
          <w:lang w:val="en-GB"/>
        </w:rPr>
      </w:pPr>
      <w:r w:rsidRPr="00303B24">
        <w:rPr>
          <w:rFonts w:ascii="Times New Roman" w:hAnsi="Times New Roman" w:cs="Times New Roman"/>
          <w:b/>
          <w:color w:val="auto"/>
          <w:sz w:val="24"/>
          <w:szCs w:val="24"/>
          <w:lang w:val="en-GB"/>
        </w:rPr>
        <w:t xml:space="preserve">Pregnancy monitoring during the </w:t>
      </w:r>
      <w:r w:rsidR="00420DA8" w:rsidRPr="00303B24">
        <w:rPr>
          <w:rFonts w:ascii="Times New Roman" w:hAnsi="Times New Roman" w:cs="Times New Roman"/>
          <w:b/>
          <w:color w:val="auto"/>
          <w:sz w:val="24"/>
          <w:szCs w:val="24"/>
          <w:lang w:val="en-GB"/>
        </w:rPr>
        <w:t xml:space="preserve">first lockdown </w:t>
      </w:r>
      <w:r w:rsidR="00FE5BD5" w:rsidRPr="00303B24">
        <w:rPr>
          <w:rFonts w:ascii="Times New Roman" w:hAnsi="Times New Roman" w:cs="Times New Roman"/>
          <w:b/>
          <w:color w:val="auto"/>
          <w:sz w:val="24"/>
          <w:szCs w:val="24"/>
          <w:lang w:val="en-GB"/>
        </w:rPr>
        <w:t>(</w:t>
      </w:r>
      <w:r w:rsidR="00A96BC5">
        <w:rPr>
          <w:rFonts w:ascii="Times New Roman" w:hAnsi="Times New Roman" w:cs="Times New Roman"/>
          <w:b/>
          <w:color w:val="auto"/>
          <w:sz w:val="24"/>
          <w:szCs w:val="24"/>
          <w:lang w:val="en-GB"/>
        </w:rPr>
        <w:t>Table</w:t>
      </w:r>
      <w:r w:rsidR="00A96BC5" w:rsidRPr="00303B24">
        <w:rPr>
          <w:rFonts w:ascii="Times New Roman" w:hAnsi="Times New Roman" w:cs="Times New Roman"/>
          <w:b/>
          <w:color w:val="auto"/>
          <w:sz w:val="24"/>
          <w:szCs w:val="24"/>
          <w:lang w:val="en-GB"/>
        </w:rPr>
        <w:t xml:space="preserve"> </w:t>
      </w:r>
      <w:r w:rsidR="00FE5BD5" w:rsidRPr="00303B24">
        <w:rPr>
          <w:rFonts w:ascii="Times New Roman" w:hAnsi="Times New Roman" w:cs="Times New Roman"/>
          <w:b/>
          <w:color w:val="auto"/>
          <w:sz w:val="24"/>
          <w:szCs w:val="24"/>
          <w:lang w:val="en-GB"/>
        </w:rPr>
        <w:t>1)</w:t>
      </w:r>
    </w:p>
    <w:p w14:paraId="6282C1A6" w14:textId="40A1EB87" w:rsidR="00B469F6" w:rsidRPr="00303B24" w:rsidRDefault="00817B71" w:rsidP="004E06C5">
      <w:pPr>
        <w:spacing w:line="480" w:lineRule="auto"/>
        <w:jc w:val="left"/>
        <w:rPr>
          <w:rFonts w:ascii="Times New Roman" w:hAnsi="Times New Roman" w:cs="Times New Roman"/>
          <w:sz w:val="24"/>
          <w:lang w:val="en-GB"/>
        </w:rPr>
      </w:pPr>
      <w:r w:rsidRPr="00303B24">
        <w:rPr>
          <w:rFonts w:ascii="Times New Roman" w:hAnsi="Times New Roman" w:cs="Times New Roman"/>
          <w:sz w:val="24"/>
          <w:lang w:val="en-GB"/>
        </w:rPr>
        <w:t xml:space="preserve">A </w:t>
      </w:r>
      <w:r w:rsidR="00DA44DD" w:rsidRPr="00303B24">
        <w:rPr>
          <w:rFonts w:ascii="Times New Roman" w:hAnsi="Times New Roman" w:cs="Times New Roman"/>
          <w:sz w:val="24"/>
          <w:lang w:val="en-GB"/>
        </w:rPr>
        <w:t xml:space="preserve">total of </w:t>
      </w:r>
      <w:r w:rsidR="00154C46">
        <w:rPr>
          <w:rFonts w:ascii="Times New Roman" w:hAnsi="Times New Roman" w:cs="Times New Roman"/>
          <w:sz w:val="24"/>
          <w:lang w:val="en-GB"/>
        </w:rPr>
        <w:t>14.9</w:t>
      </w:r>
      <w:r w:rsidRPr="00303B24">
        <w:rPr>
          <w:rFonts w:ascii="Times New Roman" w:hAnsi="Times New Roman" w:cs="Times New Roman"/>
          <w:sz w:val="24"/>
          <w:lang w:val="en-GB"/>
        </w:rPr>
        <w:t xml:space="preserve">% </w:t>
      </w:r>
      <w:r w:rsidR="00481197" w:rsidRPr="00303B24">
        <w:rPr>
          <w:rFonts w:ascii="Times New Roman" w:hAnsi="Times New Roman" w:cs="Times New Roman"/>
          <w:sz w:val="24"/>
          <w:lang w:val="en-GB"/>
        </w:rPr>
        <w:t xml:space="preserve">of women reported that they had been followed by a </w:t>
      </w:r>
      <w:r w:rsidRPr="00303B24">
        <w:rPr>
          <w:rFonts w:ascii="Times New Roman" w:hAnsi="Times New Roman" w:cs="Times New Roman"/>
          <w:sz w:val="24"/>
          <w:lang w:val="en-GB"/>
        </w:rPr>
        <w:t xml:space="preserve">professional </w:t>
      </w:r>
      <w:r w:rsidR="00481197" w:rsidRPr="00303B24">
        <w:rPr>
          <w:rFonts w:ascii="Times New Roman" w:hAnsi="Times New Roman" w:cs="Times New Roman"/>
          <w:sz w:val="24"/>
          <w:lang w:val="en-GB"/>
        </w:rPr>
        <w:t xml:space="preserve">other than the </w:t>
      </w:r>
      <w:r w:rsidR="00A75224" w:rsidRPr="00303B24">
        <w:rPr>
          <w:rFonts w:ascii="Times New Roman" w:hAnsi="Times New Roman" w:cs="Times New Roman"/>
          <w:sz w:val="24"/>
          <w:lang w:val="en-GB"/>
        </w:rPr>
        <w:t>one who usually followed them</w:t>
      </w:r>
      <w:r w:rsidR="00420DA8" w:rsidRPr="00303B24">
        <w:rPr>
          <w:rFonts w:ascii="Times New Roman" w:hAnsi="Times New Roman" w:cs="Times New Roman"/>
          <w:sz w:val="24"/>
          <w:lang w:val="en-GB"/>
        </w:rPr>
        <w:t>,</w:t>
      </w:r>
      <w:r w:rsidRPr="00303B24">
        <w:rPr>
          <w:rFonts w:ascii="Times New Roman" w:hAnsi="Times New Roman" w:cs="Times New Roman"/>
          <w:sz w:val="24"/>
          <w:lang w:val="en-GB"/>
        </w:rPr>
        <w:t xml:space="preserve"> </w:t>
      </w:r>
      <w:r w:rsidR="005B504F" w:rsidRPr="00303B24">
        <w:rPr>
          <w:rFonts w:ascii="Times New Roman" w:hAnsi="Times New Roman" w:cs="Times New Roman"/>
          <w:sz w:val="24"/>
          <w:lang w:val="en-GB"/>
        </w:rPr>
        <w:t>39.</w:t>
      </w:r>
      <w:r w:rsidRPr="00303B24">
        <w:rPr>
          <w:rFonts w:ascii="Times New Roman" w:hAnsi="Times New Roman" w:cs="Times New Roman"/>
          <w:sz w:val="24"/>
          <w:lang w:val="en-GB"/>
        </w:rPr>
        <w:t xml:space="preserve">4% </w:t>
      </w:r>
      <w:r w:rsidR="00EF1947" w:rsidRPr="00303B24">
        <w:rPr>
          <w:rFonts w:ascii="Times New Roman" w:hAnsi="Times New Roman" w:cs="Times New Roman"/>
          <w:sz w:val="24"/>
          <w:lang w:val="en-GB"/>
        </w:rPr>
        <w:t xml:space="preserve">reported that they </w:t>
      </w:r>
      <w:r w:rsidR="00A75224" w:rsidRPr="00303B24">
        <w:rPr>
          <w:rFonts w:ascii="Times New Roman" w:hAnsi="Times New Roman" w:cs="Times New Roman"/>
          <w:sz w:val="24"/>
          <w:lang w:val="en-GB"/>
        </w:rPr>
        <w:t xml:space="preserve">had </w:t>
      </w:r>
      <w:r w:rsidRPr="00303B24">
        <w:rPr>
          <w:rFonts w:ascii="Times New Roman" w:hAnsi="Times New Roman" w:cs="Times New Roman"/>
          <w:sz w:val="24"/>
          <w:lang w:val="en-GB"/>
        </w:rPr>
        <w:t>teleconsultations</w:t>
      </w:r>
      <w:r w:rsidR="00420DA8" w:rsidRPr="00303B24">
        <w:rPr>
          <w:rFonts w:ascii="Times New Roman" w:hAnsi="Times New Roman" w:cs="Times New Roman"/>
          <w:sz w:val="24"/>
          <w:lang w:val="en-GB"/>
        </w:rPr>
        <w:t>,</w:t>
      </w:r>
      <w:r w:rsidRPr="00303B24">
        <w:rPr>
          <w:rFonts w:ascii="Times New Roman" w:hAnsi="Times New Roman" w:cs="Times New Roman"/>
          <w:sz w:val="24"/>
          <w:lang w:val="en-GB"/>
        </w:rPr>
        <w:t xml:space="preserve"> and 91.8% </w:t>
      </w:r>
      <w:r w:rsidR="007022EA" w:rsidRPr="00303B24">
        <w:rPr>
          <w:rFonts w:ascii="Times New Roman" w:hAnsi="Times New Roman" w:cs="Times New Roman"/>
          <w:sz w:val="24"/>
          <w:lang w:val="en-GB"/>
        </w:rPr>
        <w:t xml:space="preserve">reported that </w:t>
      </w:r>
      <w:r w:rsidRPr="00303B24">
        <w:rPr>
          <w:rFonts w:ascii="Times New Roman" w:hAnsi="Times New Roman" w:cs="Times New Roman"/>
          <w:sz w:val="24"/>
          <w:lang w:val="en-GB"/>
        </w:rPr>
        <w:t xml:space="preserve">their </w:t>
      </w:r>
      <w:r w:rsidR="00420DA8" w:rsidRPr="00303B24">
        <w:rPr>
          <w:rFonts w:ascii="Times New Roman" w:hAnsi="Times New Roman" w:cs="Times New Roman"/>
          <w:sz w:val="24"/>
          <w:lang w:val="en-GB"/>
        </w:rPr>
        <w:t xml:space="preserve">partner </w:t>
      </w:r>
      <w:r w:rsidR="00A75224" w:rsidRPr="00303B24">
        <w:rPr>
          <w:rFonts w:ascii="Times New Roman" w:hAnsi="Times New Roman" w:cs="Times New Roman"/>
          <w:sz w:val="24"/>
          <w:lang w:val="en-GB"/>
        </w:rPr>
        <w:t>or a</w:t>
      </w:r>
      <w:r w:rsidR="00420DA8" w:rsidRPr="00303B24">
        <w:rPr>
          <w:rFonts w:ascii="Times New Roman" w:hAnsi="Times New Roman" w:cs="Times New Roman"/>
          <w:sz w:val="24"/>
          <w:lang w:val="en-GB"/>
        </w:rPr>
        <w:t xml:space="preserve"> </w:t>
      </w:r>
      <w:r w:rsidR="00A75224" w:rsidRPr="00303B24">
        <w:rPr>
          <w:rFonts w:ascii="Times New Roman" w:hAnsi="Times New Roman" w:cs="Times New Roman"/>
          <w:sz w:val="24"/>
          <w:lang w:val="en-GB"/>
        </w:rPr>
        <w:t xml:space="preserve">person </w:t>
      </w:r>
      <w:r w:rsidR="00420DA8" w:rsidRPr="00303B24">
        <w:rPr>
          <w:rFonts w:ascii="Times New Roman" w:hAnsi="Times New Roman" w:cs="Times New Roman"/>
          <w:sz w:val="24"/>
          <w:lang w:val="en-GB"/>
        </w:rPr>
        <w:t xml:space="preserve">providing support </w:t>
      </w:r>
      <w:r w:rsidR="00481197" w:rsidRPr="00303B24">
        <w:rPr>
          <w:rFonts w:ascii="Times New Roman" w:hAnsi="Times New Roman" w:cs="Times New Roman"/>
          <w:sz w:val="24"/>
          <w:lang w:val="en-GB"/>
        </w:rPr>
        <w:t xml:space="preserve">had </w:t>
      </w:r>
      <w:r w:rsidRPr="00303B24">
        <w:rPr>
          <w:rFonts w:ascii="Times New Roman" w:hAnsi="Times New Roman" w:cs="Times New Roman"/>
          <w:sz w:val="24"/>
          <w:lang w:val="en-GB"/>
        </w:rPr>
        <w:t xml:space="preserve">not been </w:t>
      </w:r>
      <w:r w:rsidR="009642AE" w:rsidRPr="00303B24">
        <w:rPr>
          <w:rFonts w:ascii="Times New Roman" w:hAnsi="Times New Roman" w:cs="Times New Roman"/>
          <w:sz w:val="24"/>
          <w:lang w:val="en-GB"/>
        </w:rPr>
        <w:t xml:space="preserve">allowed to attend at </w:t>
      </w:r>
      <w:r w:rsidR="00A75224" w:rsidRPr="00303B24">
        <w:rPr>
          <w:rFonts w:ascii="Times New Roman" w:hAnsi="Times New Roman" w:cs="Times New Roman"/>
          <w:sz w:val="24"/>
          <w:lang w:val="en-GB"/>
        </w:rPr>
        <w:t xml:space="preserve">least </w:t>
      </w:r>
      <w:r w:rsidRPr="00303B24">
        <w:rPr>
          <w:rFonts w:ascii="Times New Roman" w:hAnsi="Times New Roman" w:cs="Times New Roman"/>
          <w:sz w:val="24"/>
          <w:lang w:val="en-GB"/>
        </w:rPr>
        <w:t xml:space="preserve">one pregnancy check-up </w:t>
      </w:r>
      <w:r w:rsidR="00B469F6" w:rsidRPr="00303B24">
        <w:rPr>
          <w:rFonts w:ascii="Times New Roman" w:hAnsi="Times New Roman" w:cs="Times New Roman"/>
          <w:sz w:val="24"/>
          <w:lang w:val="en-GB"/>
        </w:rPr>
        <w:t xml:space="preserve">or </w:t>
      </w:r>
      <w:r w:rsidR="00481197" w:rsidRPr="00303B24">
        <w:rPr>
          <w:rFonts w:ascii="Times New Roman" w:hAnsi="Times New Roman" w:cs="Times New Roman"/>
          <w:sz w:val="24"/>
          <w:lang w:val="en-GB"/>
        </w:rPr>
        <w:t xml:space="preserve">consultation due to </w:t>
      </w:r>
      <w:r w:rsidRPr="00303B24">
        <w:rPr>
          <w:rFonts w:ascii="Times New Roman" w:hAnsi="Times New Roman" w:cs="Times New Roman"/>
          <w:sz w:val="24"/>
          <w:lang w:val="en-GB"/>
        </w:rPr>
        <w:t xml:space="preserve">pandemic-related restrictions. </w:t>
      </w:r>
      <w:r w:rsidR="00A75224" w:rsidRPr="00303B24">
        <w:rPr>
          <w:rFonts w:ascii="Times New Roman" w:hAnsi="Times New Roman" w:cs="Times New Roman"/>
          <w:sz w:val="24"/>
          <w:lang w:val="en-GB"/>
        </w:rPr>
        <w:t xml:space="preserve">In addition, </w:t>
      </w:r>
      <w:r w:rsidRPr="00303B24">
        <w:rPr>
          <w:rFonts w:ascii="Times New Roman" w:hAnsi="Times New Roman" w:cs="Times New Roman"/>
          <w:sz w:val="24"/>
          <w:lang w:val="en-GB"/>
        </w:rPr>
        <w:t xml:space="preserve">41% indicated that they </w:t>
      </w:r>
      <w:r w:rsidR="00420DA8" w:rsidRPr="00303B24">
        <w:rPr>
          <w:rFonts w:ascii="Times New Roman" w:hAnsi="Times New Roman" w:cs="Times New Roman"/>
          <w:sz w:val="24"/>
          <w:lang w:val="en-GB"/>
        </w:rPr>
        <w:lastRenderedPageBreak/>
        <w:t xml:space="preserve">unsuccessfully sought exchanges </w:t>
      </w:r>
      <w:r w:rsidRPr="00303B24">
        <w:rPr>
          <w:rFonts w:ascii="Times New Roman" w:hAnsi="Times New Roman" w:cs="Times New Roman"/>
          <w:sz w:val="24"/>
          <w:lang w:val="en-GB"/>
        </w:rPr>
        <w:t>about the SARS-CoV-2 pandemic and their pregnancy</w:t>
      </w:r>
      <w:r w:rsidR="00DC72F7" w:rsidRPr="00303B24">
        <w:rPr>
          <w:rFonts w:ascii="Times New Roman" w:hAnsi="Times New Roman" w:cs="Times New Roman"/>
          <w:sz w:val="24"/>
          <w:lang w:val="en-GB"/>
        </w:rPr>
        <w:t xml:space="preserve"> with healthcare professionals</w:t>
      </w:r>
      <w:r w:rsidRPr="00303B24">
        <w:rPr>
          <w:rFonts w:ascii="Times New Roman" w:hAnsi="Times New Roman" w:cs="Times New Roman"/>
          <w:sz w:val="24"/>
          <w:lang w:val="en-GB"/>
        </w:rPr>
        <w:t xml:space="preserve">. </w:t>
      </w:r>
    </w:p>
    <w:p w14:paraId="2623EFC5" w14:textId="11A6197F" w:rsidR="00277FBD" w:rsidRPr="00303B24" w:rsidRDefault="00357886" w:rsidP="004E06C5">
      <w:pPr>
        <w:spacing w:line="480" w:lineRule="auto"/>
        <w:jc w:val="left"/>
        <w:rPr>
          <w:rFonts w:ascii="Times New Roman" w:hAnsi="Times New Roman" w:cs="Times New Roman"/>
          <w:sz w:val="24"/>
          <w:lang w:val="en-GB"/>
        </w:rPr>
      </w:pPr>
      <w:r w:rsidRPr="00303B24">
        <w:rPr>
          <w:rFonts w:ascii="Times New Roman" w:hAnsi="Times New Roman" w:cs="Times New Roman"/>
          <w:sz w:val="24"/>
          <w:lang w:val="en-GB"/>
        </w:rPr>
        <w:t xml:space="preserve">Of the </w:t>
      </w:r>
      <w:r w:rsidR="00B469F6" w:rsidRPr="00303B24">
        <w:rPr>
          <w:rFonts w:ascii="Times New Roman" w:hAnsi="Times New Roman" w:cs="Times New Roman"/>
          <w:sz w:val="24"/>
          <w:lang w:val="en-GB"/>
        </w:rPr>
        <w:t xml:space="preserve">pregnant </w:t>
      </w:r>
      <w:r w:rsidRPr="00303B24">
        <w:rPr>
          <w:rFonts w:ascii="Times New Roman" w:hAnsi="Times New Roman" w:cs="Times New Roman"/>
          <w:sz w:val="24"/>
          <w:lang w:val="en-GB"/>
        </w:rPr>
        <w:t xml:space="preserve">women who indicated that they had not started their pregnancy </w:t>
      </w:r>
      <w:r w:rsidR="001F53AD">
        <w:rPr>
          <w:rFonts w:ascii="Times New Roman" w:hAnsi="Times New Roman" w:cs="Times New Roman"/>
          <w:sz w:val="24"/>
          <w:lang w:val="en-GB"/>
        </w:rPr>
        <w:t>monitoring</w:t>
      </w:r>
      <w:r w:rsidRPr="00303B24">
        <w:rPr>
          <w:rFonts w:ascii="Times New Roman" w:hAnsi="Times New Roman" w:cs="Times New Roman"/>
          <w:sz w:val="24"/>
          <w:lang w:val="en-GB"/>
        </w:rPr>
        <w:t xml:space="preserve"> </w:t>
      </w:r>
      <w:r w:rsidR="00A75224" w:rsidRPr="00303B24">
        <w:rPr>
          <w:rFonts w:ascii="Times New Roman" w:hAnsi="Times New Roman" w:cs="Times New Roman"/>
          <w:sz w:val="24"/>
          <w:lang w:val="en-GB"/>
        </w:rPr>
        <w:t xml:space="preserve">during the </w:t>
      </w:r>
      <w:r w:rsidR="00420DA8" w:rsidRPr="00303B24">
        <w:rPr>
          <w:rFonts w:ascii="Times New Roman" w:hAnsi="Times New Roman" w:cs="Times New Roman"/>
          <w:sz w:val="24"/>
          <w:lang w:val="en-GB"/>
        </w:rPr>
        <w:t>lockdown</w:t>
      </w:r>
      <w:r w:rsidRPr="00303B24">
        <w:rPr>
          <w:rFonts w:ascii="Times New Roman" w:hAnsi="Times New Roman" w:cs="Times New Roman"/>
          <w:sz w:val="24"/>
          <w:lang w:val="en-GB"/>
        </w:rPr>
        <w:t xml:space="preserve">, </w:t>
      </w:r>
      <w:r w:rsidR="00A75224" w:rsidRPr="00303B24">
        <w:rPr>
          <w:rFonts w:ascii="Times New Roman" w:hAnsi="Times New Roman" w:cs="Times New Roman"/>
          <w:sz w:val="24"/>
          <w:lang w:val="en-GB"/>
        </w:rPr>
        <w:t>the majority (</w:t>
      </w:r>
      <w:r w:rsidRPr="00303B24">
        <w:rPr>
          <w:rFonts w:ascii="Times New Roman" w:hAnsi="Times New Roman" w:cs="Times New Roman"/>
          <w:sz w:val="24"/>
          <w:lang w:val="en-GB"/>
        </w:rPr>
        <w:t>63.7%</w:t>
      </w:r>
      <w:r w:rsidR="00A75224" w:rsidRPr="00303B24">
        <w:rPr>
          <w:rFonts w:ascii="Times New Roman" w:hAnsi="Times New Roman" w:cs="Times New Roman"/>
          <w:sz w:val="24"/>
          <w:lang w:val="en-GB"/>
        </w:rPr>
        <w:t xml:space="preserve">) </w:t>
      </w:r>
      <w:r w:rsidR="00420DA8" w:rsidRPr="00303B24">
        <w:rPr>
          <w:rFonts w:ascii="Times New Roman" w:hAnsi="Times New Roman" w:cs="Times New Roman"/>
          <w:sz w:val="24"/>
          <w:lang w:val="en-GB"/>
        </w:rPr>
        <w:t xml:space="preserve">had a gestational age of over </w:t>
      </w:r>
      <w:r w:rsidRPr="00303B24">
        <w:rPr>
          <w:rFonts w:ascii="Times New Roman" w:hAnsi="Times New Roman" w:cs="Times New Roman"/>
          <w:sz w:val="24"/>
          <w:lang w:val="en-GB"/>
        </w:rPr>
        <w:t>15</w:t>
      </w:r>
      <w:r w:rsidR="00420DA8" w:rsidRPr="00303B24">
        <w:rPr>
          <w:rFonts w:ascii="Times New Roman" w:hAnsi="Times New Roman" w:cs="Times New Roman"/>
          <w:sz w:val="24"/>
          <w:lang w:val="en-GB"/>
        </w:rPr>
        <w:t xml:space="preserve"> </w:t>
      </w:r>
      <w:r w:rsidRPr="00303B24">
        <w:rPr>
          <w:rFonts w:ascii="Times New Roman" w:hAnsi="Times New Roman" w:cs="Times New Roman"/>
          <w:sz w:val="24"/>
          <w:lang w:val="en-GB"/>
        </w:rPr>
        <w:t>week</w:t>
      </w:r>
      <w:r w:rsidR="00420DA8" w:rsidRPr="00303B24">
        <w:rPr>
          <w:rFonts w:ascii="Times New Roman" w:hAnsi="Times New Roman" w:cs="Times New Roman"/>
          <w:sz w:val="24"/>
          <w:lang w:val="en-GB"/>
        </w:rPr>
        <w:t>s</w:t>
      </w:r>
      <w:r w:rsidR="00A75224" w:rsidRPr="00303B24">
        <w:rPr>
          <w:rFonts w:ascii="Times New Roman" w:hAnsi="Times New Roman" w:cs="Times New Roman"/>
          <w:sz w:val="24"/>
          <w:lang w:val="en-GB"/>
        </w:rPr>
        <w:t xml:space="preserve">, </w:t>
      </w:r>
      <w:r w:rsidR="001E5ADB" w:rsidRPr="00303B24">
        <w:rPr>
          <w:rFonts w:ascii="Times New Roman" w:hAnsi="Times New Roman" w:cs="Times New Roman"/>
          <w:sz w:val="24"/>
          <w:lang w:val="en-GB"/>
        </w:rPr>
        <w:t xml:space="preserve">indicating </w:t>
      </w:r>
      <w:r w:rsidR="00B469F6" w:rsidRPr="00303B24">
        <w:rPr>
          <w:rFonts w:ascii="Times New Roman" w:hAnsi="Times New Roman" w:cs="Times New Roman"/>
          <w:sz w:val="24"/>
          <w:lang w:val="en-GB"/>
        </w:rPr>
        <w:t xml:space="preserve">a </w:t>
      </w:r>
      <w:r w:rsidR="00C5721A" w:rsidRPr="00303B24">
        <w:rPr>
          <w:rFonts w:ascii="Times New Roman" w:hAnsi="Times New Roman" w:cs="Times New Roman"/>
          <w:sz w:val="24"/>
          <w:lang w:val="en-GB"/>
        </w:rPr>
        <w:t xml:space="preserve">delay in the </w:t>
      </w:r>
      <w:r w:rsidRPr="00303B24">
        <w:rPr>
          <w:rFonts w:ascii="Times New Roman" w:hAnsi="Times New Roman" w:cs="Times New Roman"/>
          <w:sz w:val="24"/>
          <w:lang w:val="en-GB"/>
        </w:rPr>
        <w:t xml:space="preserve">management of </w:t>
      </w:r>
      <w:r w:rsidR="00440815" w:rsidRPr="00303B24">
        <w:rPr>
          <w:rFonts w:ascii="Times New Roman" w:hAnsi="Times New Roman" w:cs="Times New Roman"/>
          <w:sz w:val="24"/>
          <w:lang w:val="en-GB"/>
        </w:rPr>
        <w:t xml:space="preserve">their </w:t>
      </w:r>
      <w:r w:rsidRPr="00303B24">
        <w:rPr>
          <w:rFonts w:ascii="Times New Roman" w:hAnsi="Times New Roman" w:cs="Times New Roman"/>
          <w:sz w:val="24"/>
          <w:lang w:val="en-GB"/>
        </w:rPr>
        <w:t>pregnancy.</w:t>
      </w:r>
    </w:p>
    <w:p w14:paraId="508D4E89" w14:textId="4F607EDD" w:rsidR="00382896" w:rsidRPr="00303B24" w:rsidRDefault="00420DA8" w:rsidP="004E06C5">
      <w:pPr>
        <w:pStyle w:val="Titre3"/>
        <w:spacing w:before="360" w:after="100" w:afterAutospacing="1" w:line="480" w:lineRule="auto"/>
        <w:jc w:val="left"/>
        <w:rPr>
          <w:rFonts w:ascii="Times New Roman" w:hAnsi="Times New Roman" w:cs="Times New Roman"/>
          <w:snapToGrid w:val="0"/>
          <w:color w:val="auto"/>
          <w:sz w:val="24"/>
          <w:szCs w:val="24"/>
          <w:lang w:val="en-GB"/>
        </w:rPr>
      </w:pPr>
      <w:r w:rsidRPr="00303B24">
        <w:rPr>
          <w:rFonts w:ascii="Times New Roman" w:hAnsi="Times New Roman" w:cs="Times New Roman"/>
          <w:b/>
          <w:color w:val="auto"/>
          <w:sz w:val="24"/>
          <w:szCs w:val="24"/>
          <w:lang w:val="en-GB"/>
        </w:rPr>
        <w:t>Voluntary c</w:t>
      </w:r>
      <w:r w:rsidR="00EB5CE9" w:rsidRPr="00303B24">
        <w:rPr>
          <w:rFonts w:ascii="Times New Roman" w:hAnsi="Times New Roman" w:cs="Times New Roman"/>
          <w:b/>
          <w:color w:val="auto"/>
          <w:sz w:val="24"/>
          <w:szCs w:val="24"/>
          <w:lang w:val="en-GB"/>
        </w:rPr>
        <w:t xml:space="preserve">hanges in pregnancy monitoring </w:t>
      </w:r>
    </w:p>
    <w:p w14:paraId="200A7DB9" w14:textId="623346B1" w:rsidR="00BD4741" w:rsidRPr="00303B24" w:rsidRDefault="00420DA8" w:rsidP="004E06C5">
      <w:pPr>
        <w:spacing w:after="120" w:line="480" w:lineRule="auto"/>
        <w:jc w:val="left"/>
        <w:rPr>
          <w:rFonts w:ascii="Times New Roman" w:hAnsi="Times New Roman" w:cs="Times New Roman"/>
          <w:sz w:val="24"/>
          <w:lang w:val="en-GB"/>
        </w:rPr>
      </w:pPr>
      <w:r w:rsidRPr="00303B24">
        <w:rPr>
          <w:rFonts w:ascii="Times New Roman" w:hAnsi="Times New Roman" w:cs="Times New Roman"/>
          <w:sz w:val="24"/>
          <w:lang w:val="en-GB"/>
        </w:rPr>
        <w:t xml:space="preserve">Just under </w:t>
      </w:r>
      <w:r w:rsidR="008850EA" w:rsidRPr="00303B24">
        <w:rPr>
          <w:rFonts w:ascii="Times New Roman" w:hAnsi="Times New Roman" w:cs="Times New Roman"/>
          <w:sz w:val="24"/>
          <w:lang w:val="en-GB"/>
        </w:rPr>
        <w:t xml:space="preserve">half </w:t>
      </w:r>
      <w:r w:rsidRPr="00303B24">
        <w:rPr>
          <w:rFonts w:ascii="Times New Roman" w:hAnsi="Times New Roman" w:cs="Times New Roman"/>
          <w:sz w:val="24"/>
          <w:lang w:val="en-GB"/>
        </w:rPr>
        <w:t xml:space="preserve">of the study sample </w:t>
      </w:r>
      <w:r w:rsidR="001127B9" w:rsidRPr="00303B24">
        <w:rPr>
          <w:rFonts w:ascii="Times New Roman" w:hAnsi="Times New Roman" w:cs="Times New Roman"/>
          <w:sz w:val="24"/>
          <w:lang w:val="en-GB"/>
        </w:rPr>
        <w:t>(</w:t>
      </w:r>
      <w:r w:rsidR="008850EA" w:rsidRPr="00303B24">
        <w:rPr>
          <w:rFonts w:ascii="Times New Roman" w:hAnsi="Times New Roman" w:cs="Times New Roman"/>
          <w:sz w:val="24"/>
          <w:lang w:val="en-GB"/>
        </w:rPr>
        <w:t>48.</w:t>
      </w:r>
      <w:r w:rsidR="001127B9" w:rsidRPr="00303B24">
        <w:rPr>
          <w:rFonts w:ascii="Times New Roman" w:hAnsi="Times New Roman" w:cs="Times New Roman"/>
          <w:sz w:val="24"/>
          <w:lang w:val="en-GB"/>
        </w:rPr>
        <w:t xml:space="preserve">9%) </w:t>
      </w:r>
      <w:r w:rsidR="007D6CB8" w:rsidRPr="00303B24">
        <w:rPr>
          <w:rFonts w:ascii="Times New Roman" w:hAnsi="Times New Roman" w:cs="Times New Roman"/>
          <w:sz w:val="24"/>
          <w:lang w:val="en-GB"/>
        </w:rPr>
        <w:t xml:space="preserve">reported </w:t>
      </w:r>
      <w:r w:rsidR="008850EA" w:rsidRPr="00303B24">
        <w:rPr>
          <w:rFonts w:ascii="Times New Roman" w:hAnsi="Times New Roman" w:cs="Times New Roman"/>
          <w:sz w:val="24"/>
          <w:lang w:val="en-GB"/>
        </w:rPr>
        <w:t xml:space="preserve">having </w:t>
      </w:r>
      <w:r w:rsidR="007D6CB8" w:rsidRPr="00303B24">
        <w:rPr>
          <w:rFonts w:ascii="Times New Roman" w:hAnsi="Times New Roman" w:cs="Times New Roman"/>
          <w:sz w:val="24"/>
          <w:lang w:val="en-GB"/>
        </w:rPr>
        <w:t xml:space="preserve">at least one consultation or </w:t>
      </w:r>
      <w:r w:rsidR="004A2BB0" w:rsidRPr="00303B24">
        <w:rPr>
          <w:rFonts w:ascii="Times New Roman" w:hAnsi="Times New Roman" w:cs="Times New Roman"/>
          <w:sz w:val="24"/>
          <w:lang w:val="en-GB"/>
        </w:rPr>
        <w:t xml:space="preserve">pregnancy </w:t>
      </w:r>
      <w:r w:rsidR="007D6CB8" w:rsidRPr="00303B24">
        <w:rPr>
          <w:rFonts w:ascii="Times New Roman" w:hAnsi="Times New Roman" w:cs="Times New Roman"/>
          <w:sz w:val="24"/>
          <w:lang w:val="en-GB"/>
        </w:rPr>
        <w:t xml:space="preserve">check-up </w:t>
      </w:r>
      <w:r w:rsidR="004A2BB0" w:rsidRPr="00303B24">
        <w:rPr>
          <w:rFonts w:ascii="Times New Roman" w:hAnsi="Times New Roman" w:cs="Times New Roman"/>
          <w:sz w:val="24"/>
          <w:lang w:val="en-GB"/>
        </w:rPr>
        <w:t>postponed or cancelled</w:t>
      </w:r>
      <w:r w:rsidR="00C91485" w:rsidRPr="00303B24">
        <w:rPr>
          <w:rFonts w:ascii="Times New Roman" w:hAnsi="Times New Roman" w:cs="Times New Roman"/>
          <w:sz w:val="24"/>
          <w:lang w:val="en-GB"/>
        </w:rPr>
        <w:t xml:space="preserve"> during the lockdown</w:t>
      </w:r>
      <w:r w:rsidR="004A2BB0" w:rsidRPr="00303B24">
        <w:rPr>
          <w:rFonts w:ascii="Times New Roman" w:hAnsi="Times New Roman" w:cs="Times New Roman"/>
          <w:sz w:val="24"/>
          <w:lang w:val="en-GB"/>
        </w:rPr>
        <w:t xml:space="preserve">, </w:t>
      </w:r>
      <w:r w:rsidR="00E45547" w:rsidRPr="00303B24">
        <w:rPr>
          <w:rFonts w:ascii="Times New Roman" w:hAnsi="Times New Roman" w:cs="Times New Roman"/>
          <w:sz w:val="24"/>
          <w:lang w:val="en-GB"/>
        </w:rPr>
        <w:t>whether</w:t>
      </w:r>
      <w:r w:rsidR="004A2BB0" w:rsidRPr="00303B24">
        <w:rPr>
          <w:rFonts w:ascii="Times New Roman" w:hAnsi="Times New Roman" w:cs="Times New Roman"/>
          <w:sz w:val="24"/>
          <w:lang w:val="en-GB"/>
        </w:rPr>
        <w:t xml:space="preserve"> </w:t>
      </w:r>
      <w:r w:rsidR="003B05E5" w:rsidRPr="00303B24">
        <w:rPr>
          <w:rFonts w:ascii="Times New Roman" w:hAnsi="Times New Roman" w:cs="Times New Roman"/>
          <w:sz w:val="24"/>
          <w:lang w:val="en-GB"/>
        </w:rPr>
        <w:t>on their own initiative (23</w:t>
      </w:r>
      <w:r w:rsidR="008A12A4" w:rsidRPr="00303B24">
        <w:rPr>
          <w:rFonts w:ascii="Times New Roman" w:hAnsi="Times New Roman" w:cs="Times New Roman"/>
          <w:sz w:val="24"/>
          <w:lang w:val="en-GB"/>
        </w:rPr>
        <w:t>.</w:t>
      </w:r>
      <w:r w:rsidR="003B05E5" w:rsidRPr="00303B24">
        <w:rPr>
          <w:rFonts w:ascii="Times New Roman" w:hAnsi="Times New Roman" w:cs="Times New Roman"/>
          <w:sz w:val="24"/>
          <w:lang w:val="en-GB"/>
        </w:rPr>
        <w:t xml:space="preserve">4%) and/or the initiative of the hospital </w:t>
      </w:r>
      <w:r w:rsidR="00E45547" w:rsidRPr="00303B24">
        <w:rPr>
          <w:rFonts w:ascii="Times New Roman" w:hAnsi="Times New Roman" w:cs="Times New Roman"/>
          <w:sz w:val="24"/>
          <w:lang w:val="en-GB"/>
        </w:rPr>
        <w:t>and/</w:t>
      </w:r>
      <w:r w:rsidR="003B05E5" w:rsidRPr="00303B24">
        <w:rPr>
          <w:rFonts w:ascii="Times New Roman" w:hAnsi="Times New Roman" w:cs="Times New Roman"/>
          <w:sz w:val="24"/>
          <w:lang w:val="en-GB"/>
        </w:rPr>
        <w:t xml:space="preserve">or </w:t>
      </w:r>
      <w:r w:rsidR="00C91485" w:rsidRPr="00303B24">
        <w:rPr>
          <w:rFonts w:ascii="Times New Roman" w:hAnsi="Times New Roman" w:cs="Times New Roman"/>
          <w:sz w:val="24"/>
          <w:lang w:val="en-GB"/>
        </w:rPr>
        <w:t xml:space="preserve">a </w:t>
      </w:r>
      <w:r w:rsidR="003B05E5" w:rsidRPr="00303B24">
        <w:rPr>
          <w:rFonts w:ascii="Times New Roman" w:hAnsi="Times New Roman" w:cs="Times New Roman"/>
          <w:sz w:val="24"/>
          <w:lang w:val="en-GB"/>
        </w:rPr>
        <w:t>health professional (36.3%)</w:t>
      </w:r>
      <w:r w:rsidR="004A2BB0" w:rsidRPr="00303B24">
        <w:rPr>
          <w:rFonts w:ascii="Times New Roman" w:hAnsi="Times New Roman" w:cs="Times New Roman"/>
          <w:sz w:val="24"/>
          <w:lang w:val="en-GB"/>
        </w:rPr>
        <w:t>.</w:t>
      </w:r>
    </w:p>
    <w:p w14:paraId="139E8EEA" w14:textId="6B0C84F2" w:rsidR="00D00009" w:rsidRPr="00303B24" w:rsidRDefault="00A42AC0" w:rsidP="004E06C5">
      <w:pPr>
        <w:spacing w:after="120" w:line="480" w:lineRule="auto"/>
        <w:jc w:val="left"/>
        <w:rPr>
          <w:rFonts w:ascii="Times New Roman" w:hAnsi="Times New Roman" w:cs="Times New Roman"/>
          <w:sz w:val="24"/>
          <w:lang w:val="en-GB"/>
        </w:rPr>
      </w:pPr>
      <w:r w:rsidRPr="00303B24">
        <w:rPr>
          <w:rFonts w:ascii="Times New Roman" w:hAnsi="Times New Roman" w:cs="Times New Roman"/>
          <w:sz w:val="24"/>
          <w:lang w:val="en-GB"/>
        </w:rPr>
        <w:t xml:space="preserve">The most frequent reasons </w:t>
      </w:r>
      <w:r w:rsidR="00E45547" w:rsidRPr="00303B24">
        <w:rPr>
          <w:rFonts w:ascii="Times New Roman" w:hAnsi="Times New Roman" w:cs="Times New Roman"/>
          <w:sz w:val="24"/>
          <w:lang w:val="en-GB"/>
        </w:rPr>
        <w:t xml:space="preserve">participants gave </w:t>
      </w:r>
      <w:r w:rsidRPr="00303B24">
        <w:rPr>
          <w:rFonts w:ascii="Times New Roman" w:hAnsi="Times New Roman" w:cs="Times New Roman"/>
          <w:sz w:val="24"/>
          <w:lang w:val="en-GB"/>
        </w:rPr>
        <w:t xml:space="preserve">for </w:t>
      </w:r>
      <w:r w:rsidR="00F7257E">
        <w:rPr>
          <w:rFonts w:ascii="Times New Roman" w:hAnsi="Times New Roman" w:cs="Times New Roman"/>
          <w:sz w:val="24"/>
          <w:lang w:val="en-GB"/>
        </w:rPr>
        <w:t xml:space="preserve">voluntary </w:t>
      </w:r>
      <w:r w:rsidRPr="00303B24">
        <w:rPr>
          <w:rFonts w:ascii="Times New Roman" w:hAnsi="Times New Roman" w:cs="Times New Roman"/>
          <w:sz w:val="24"/>
          <w:lang w:val="en-GB"/>
        </w:rPr>
        <w:t xml:space="preserve">changes </w:t>
      </w:r>
      <w:r w:rsidR="00C91485" w:rsidRPr="00303B24">
        <w:rPr>
          <w:rFonts w:ascii="Times New Roman" w:hAnsi="Times New Roman" w:cs="Times New Roman"/>
          <w:sz w:val="24"/>
          <w:lang w:val="en-GB"/>
        </w:rPr>
        <w:t xml:space="preserve">to their </w:t>
      </w:r>
      <w:r w:rsidR="001F53AD">
        <w:rPr>
          <w:rFonts w:ascii="Times New Roman" w:hAnsi="Times New Roman" w:cs="Times New Roman"/>
          <w:sz w:val="24"/>
          <w:lang w:val="en-GB"/>
        </w:rPr>
        <w:t>pregnancy monitoring</w:t>
      </w:r>
      <w:r w:rsidRPr="00303B24">
        <w:rPr>
          <w:rFonts w:ascii="Times New Roman" w:hAnsi="Times New Roman" w:cs="Times New Roman"/>
          <w:sz w:val="24"/>
          <w:lang w:val="en-GB"/>
        </w:rPr>
        <w:t xml:space="preserve"> were related to the pandemic and lockdown (</w:t>
      </w:r>
      <w:r w:rsidR="001F53AD">
        <w:rPr>
          <w:rFonts w:ascii="Times New Roman" w:hAnsi="Times New Roman" w:cs="Times New Roman"/>
          <w:i/>
          <w:sz w:val="24"/>
          <w:lang w:val="en-GB"/>
        </w:rPr>
        <w:t>i.e</w:t>
      </w:r>
      <w:r w:rsidR="002A6FC2">
        <w:rPr>
          <w:rFonts w:ascii="Times New Roman" w:hAnsi="Times New Roman" w:cs="Times New Roman"/>
          <w:sz w:val="24"/>
          <w:lang w:val="en-GB"/>
        </w:rPr>
        <w:t xml:space="preserve">., </w:t>
      </w:r>
      <w:r w:rsidRPr="00303B24">
        <w:rPr>
          <w:rFonts w:ascii="Times New Roman" w:hAnsi="Times New Roman" w:cs="Times New Roman"/>
          <w:sz w:val="24"/>
          <w:lang w:val="en-GB"/>
        </w:rPr>
        <w:t>fear of being infected with SARS-CoV-2; compliance with restrictions</w:t>
      </w:r>
      <w:r w:rsidR="00C91485" w:rsidRPr="00303B24">
        <w:rPr>
          <w:rFonts w:ascii="Times New Roman" w:hAnsi="Times New Roman" w:cs="Times New Roman"/>
          <w:sz w:val="24"/>
          <w:lang w:val="en-GB"/>
        </w:rPr>
        <w:t xml:space="preserve"> on movement</w:t>
      </w:r>
      <w:r w:rsidRPr="00303B24">
        <w:rPr>
          <w:rFonts w:ascii="Times New Roman" w:hAnsi="Times New Roman" w:cs="Times New Roman"/>
          <w:sz w:val="24"/>
          <w:lang w:val="en-GB"/>
        </w:rPr>
        <w:t>)</w:t>
      </w:r>
      <w:r w:rsidR="00C91485" w:rsidRPr="00303B24">
        <w:rPr>
          <w:rFonts w:ascii="Times New Roman" w:hAnsi="Times New Roman" w:cs="Times New Roman"/>
          <w:sz w:val="24"/>
          <w:lang w:val="en-GB"/>
        </w:rPr>
        <w:t xml:space="preserve">, </w:t>
      </w:r>
      <w:r w:rsidRPr="00303B24">
        <w:rPr>
          <w:rFonts w:ascii="Times New Roman" w:hAnsi="Times New Roman" w:cs="Times New Roman"/>
          <w:sz w:val="24"/>
          <w:lang w:val="en-GB"/>
        </w:rPr>
        <w:t>to personal organisational problems (</w:t>
      </w:r>
      <w:r w:rsidR="00C91485" w:rsidRPr="002A6FC2">
        <w:rPr>
          <w:rFonts w:ascii="Times New Roman" w:hAnsi="Times New Roman" w:cs="Times New Roman"/>
          <w:i/>
          <w:sz w:val="24"/>
          <w:lang w:val="en-GB"/>
        </w:rPr>
        <w:t>e.g.,</w:t>
      </w:r>
      <w:r w:rsidR="00C91485" w:rsidRPr="00303B24">
        <w:rPr>
          <w:rFonts w:ascii="Times New Roman" w:hAnsi="Times New Roman" w:cs="Times New Roman"/>
          <w:sz w:val="24"/>
          <w:lang w:val="en-GB"/>
        </w:rPr>
        <w:t xml:space="preserve"> </w:t>
      </w:r>
      <w:r w:rsidRPr="00303B24">
        <w:rPr>
          <w:rFonts w:ascii="Times New Roman" w:hAnsi="Times New Roman" w:cs="Times New Roman"/>
          <w:sz w:val="24"/>
          <w:lang w:val="en-GB"/>
        </w:rPr>
        <w:t>caring for other children)</w:t>
      </w:r>
      <w:r w:rsidR="00C91485" w:rsidRPr="00303B24">
        <w:rPr>
          <w:rFonts w:ascii="Times New Roman" w:hAnsi="Times New Roman" w:cs="Times New Roman"/>
          <w:sz w:val="24"/>
          <w:lang w:val="en-GB"/>
        </w:rPr>
        <w:t>, and</w:t>
      </w:r>
      <w:r w:rsidRPr="00303B24">
        <w:rPr>
          <w:rFonts w:ascii="Times New Roman" w:hAnsi="Times New Roman" w:cs="Times New Roman"/>
          <w:sz w:val="24"/>
          <w:lang w:val="en-GB"/>
        </w:rPr>
        <w:t xml:space="preserve"> hospital problems (</w:t>
      </w:r>
      <w:r w:rsidR="00C91485" w:rsidRPr="002A6FC2">
        <w:rPr>
          <w:rFonts w:ascii="Times New Roman" w:hAnsi="Times New Roman" w:cs="Times New Roman"/>
          <w:i/>
          <w:sz w:val="24"/>
          <w:lang w:val="en-GB"/>
        </w:rPr>
        <w:t>e.g</w:t>
      </w:r>
      <w:r w:rsidR="00C91485" w:rsidRPr="00303B24">
        <w:rPr>
          <w:rFonts w:ascii="Times New Roman" w:hAnsi="Times New Roman" w:cs="Times New Roman"/>
          <w:sz w:val="24"/>
          <w:lang w:val="en-GB"/>
        </w:rPr>
        <w:t xml:space="preserve">., </w:t>
      </w:r>
      <w:r w:rsidRPr="00303B24">
        <w:rPr>
          <w:rFonts w:ascii="Times New Roman" w:hAnsi="Times New Roman" w:cs="Times New Roman"/>
          <w:sz w:val="24"/>
          <w:lang w:val="en-GB"/>
        </w:rPr>
        <w:t xml:space="preserve">inability to make an appointment with a health professional) (Figure </w:t>
      </w:r>
      <w:r w:rsidR="00A96BC5">
        <w:rPr>
          <w:rFonts w:ascii="Times New Roman" w:hAnsi="Times New Roman" w:cs="Times New Roman"/>
          <w:sz w:val="24"/>
          <w:lang w:val="en-GB"/>
        </w:rPr>
        <w:t>1</w:t>
      </w:r>
      <w:r w:rsidR="001734CF">
        <w:rPr>
          <w:rFonts w:ascii="Times New Roman" w:hAnsi="Times New Roman" w:cs="Times New Roman"/>
          <w:sz w:val="24"/>
          <w:lang w:val="en-GB"/>
        </w:rPr>
        <w:t xml:space="preserve">). </w:t>
      </w:r>
    </w:p>
    <w:p w14:paraId="6F1554DB" w14:textId="579568B1" w:rsidR="001E38F2" w:rsidRPr="00303B24" w:rsidRDefault="002A3916" w:rsidP="001E38F2">
      <w:pPr>
        <w:spacing w:after="120" w:line="480" w:lineRule="auto"/>
        <w:jc w:val="left"/>
        <w:rPr>
          <w:rFonts w:ascii="Times New Roman" w:hAnsi="Times New Roman" w:cs="Times New Roman"/>
          <w:sz w:val="24"/>
          <w:lang w:val="en-GB"/>
        </w:rPr>
      </w:pPr>
      <w:proofErr w:type="gramStart"/>
      <w:r w:rsidRPr="00335D7A">
        <w:rPr>
          <w:rFonts w:ascii="Times New Roman" w:hAnsi="Times New Roman" w:cs="Times New Roman"/>
          <w:sz w:val="24"/>
          <w:lang w:val="en-GB"/>
        </w:rPr>
        <w:t xml:space="preserve">Among women who </w:t>
      </w:r>
      <w:r w:rsidR="00E45547" w:rsidRPr="00335D7A">
        <w:rPr>
          <w:rFonts w:ascii="Times New Roman" w:hAnsi="Times New Roman" w:cs="Times New Roman"/>
          <w:sz w:val="24"/>
          <w:lang w:val="en-GB"/>
        </w:rPr>
        <w:t>declared foregoing</w:t>
      </w:r>
      <w:r w:rsidR="00B0384F" w:rsidRPr="00335D7A">
        <w:rPr>
          <w:rFonts w:ascii="Times New Roman" w:hAnsi="Times New Roman" w:cs="Times New Roman"/>
          <w:sz w:val="24"/>
          <w:lang w:val="en-GB"/>
        </w:rPr>
        <w:t xml:space="preserve"> at least one pregnancy </w:t>
      </w:r>
      <w:r w:rsidR="00303B24" w:rsidRPr="00335D7A">
        <w:rPr>
          <w:rFonts w:ascii="Times New Roman" w:hAnsi="Times New Roman" w:cs="Times New Roman"/>
          <w:sz w:val="24"/>
          <w:lang w:val="en-GB"/>
        </w:rPr>
        <w:t>monitoring</w:t>
      </w:r>
      <w:r w:rsidR="00B05460">
        <w:rPr>
          <w:rFonts w:ascii="Times New Roman" w:hAnsi="Times New Roman" w:cs="Times New Roman"/>
          <w:sz w:val="24"/>
          <w:lang w:val="en-GB"/>
        </w:rPr>
        <w:t xml:space="preserve"> examination (n=75)</w:t>
      </w:r>
      <w:r w:rsidR="00B0384F" w:rsidRPr="00335D7A">
        <w:rPr>
          <w:rFonts w:ascii="Times New Roman" w:hAnsi="Times New Roman" w:cs="Times New Roman"/>
          <w:sz w:val="24"/>
          <w:lang w:val="en-GB"/>
        </w:rPr>
        <w:t xml:space="preserve"> </w:t>
      </w:r>
      <w:r w:rsidR="00B05460" w:rsidRPr="00303B24">
        <w:rPr>
          <w:rFonts w:ascii="Times New Roman" w:hAnsi="Times New Roman" w:cs="Times New Roman"/>
          <w:sz w:val="24"/>
          <w:lang w:val="en-GB"/>
        </w:rPr>
        <w:t>as a direct result of the lockdown</w:t>
      </w:r>
      <w:r w:rsidR="00B05460">
        <w:rPr>
          <w:rFonts w:ascii="Times New Roman" w:hAnsi="Times New Roman" w:cs="Times New Roman"/>
          <w:sz w:val="24"/>
          <w:lang w:val="en-GB"/>
        </w:rPr>
        <w:t xml:space="preserve">, </w:t>
      </w:r>
      <w:r w:rsidR="00887F72">
        <w:rPr>
          <w:rFonts w:ascii="Times New Roman" w:hAnsi="Times New Roman" w:cs="Times New Roman"/>
          <w:sz w:val="24"/>
          <w:lang w:val="en-GB"/>
        </w:rPr>
        <w:t xml:space="preserve">almost one-third </w:t>
      </w:r>
      <w:r w:rsidR="00B05460">
        <w:rPr>
          <w:rFonts w:ascii="Times New Roman" w:hAnsi="Times New Roman" w:cs="Times New Roman"/>
          <w:sz w:val="24"/>
          <w:lang w:val="en-GB"/>
        </w:rPr>
        <w:t>forewent</w:t>
      </w:r>
      <w:r w:rsidR="00887F72">
        <w:rPr>
          <w:rFonts w:ascii="Times New Roman" w:hAnsi="Times New Roman" w:cs="Times New Roman"/>
          <w:sz w:val="24"/>
          <w:lang w:val="en-GB"/>
        </w:rPr>
        <w:t xml:space="preserve"> </w:t>
      </w:r>
      <w:proofErr w:type="spellStart"/>
      <w:r w:rsidR="008B3877">
        <w:rPr>
          <w:rFonts w:ascii="Times New Roman" w:hAnsi="Times New Roman" w:cs="Times New Roman"/>
          <w:sz w:val="24"/>
          <w:lang w:val="en-GB"/>
        </w:rPr>
        <w:t>i</w:t>
      </w:r>
      <w:proofErr w:type="spellEnd"/>
      <w:r w:rsidR="008B3877">
        <w:rPr>
          <w:rFonts w:ascii="Times New Roman" w:hAnsi="Times New Roman" w:cs="Times New Roman"/>
          <w:sz w:val="24"/>
          <w:lang w:val="en-GB"/>
        </w:rPr>
        <w:t xml:space="preserve">) </w:t>
      </w:r>
      <w:r w:rsidR="00887F72">
        <w:rPr>
          <w:rFonts w:ascii="Times New Roman" w:hAnsi="Times New Roman" w:cs="Times New Roman"/>
          <w:sz w:val="24"/>
          <w:lang w:val="en-GB"/>
        </w:rPr>
        <w:t xml:space="preserve">supplementary </w:t>
      </w:r>
      <w:r w:rsidR="00257B4A" w:rsidRPr="00303B24">
        <w:rPr>
          <w:rFonts w:ascii="Times New Roman" w:hAnsi="Times New Roman" w:cs="Times New Roman"/>
          <w:sz w:val="24"/>
          <w:lang w:val="en-GB"/>
        </w:rPr>
        <w:t xml:space="preserve">prescribed or recommended </w:t>
      </w:r>
      <w:r w:rsidR="001E38F2" w:rsidRPr="00303B24">
        <w:rPr>
          <w:rFonts w:ascii="Times New Roman" w:hAnsi="Times New Roman" w:cs="Times New Roman"/>
          <w:sz w:val="24"/>
          <w:lang w:val="en-GB"/>
        </w:rPr>
        <w:t xml:space="preserve">pregnancy </w:t>
      </w:r>
      <w:r w:rsidR="00303B24" w:rsidRPr="00303B24">
        <w:rPr>
          <w:rFonts w:ascii="Times New Roman" w:hAnsi="Times New Roman" w:cs="Times New Roman"/>
          <w:sz w:val="24"/>
          <w:lang w:val="en-GB"/>
        </w:rPr>
        <w:t>monitoring</w:t>
      </w:r>
      <w:r w:rsidR="00887F72">
        <w:rPr>
          <w:rFonts w:ascii="Times New Roman" w:hAnsi="Times New Roman" w:cs="Times New Roman"/>
          <w:sz w:val="24"/>
          <w:lang w:val="en-GB"/>
        </w:rPr>
        <w:t xml:space="preserve"> </w:t>
      </w:r>
      <w:r w:rsidR="0073037B" w:rsidRPr="00303B24">
        <w:rPr>
          <w:rFonts w:ascii="Times New Roman" w:hAnsi="Times New Roman" w:cs="Times New Roman"/>
          <w:sz w:val="24"/>
          <w:lang w:val="en-GB"/>
        </w:rPr>
        <w:t>examinations/consultations (31</w:t>
      </w:r>
      <w:r w:rsidR="00BA3006" w:rsidRPr="00303B24">
        <w:rPr>
          <w:rFonts w:ascii="Times New Roman" w:hAnsi="Times New Roman" w:cs="Times New Roman"/>
          <w:sz w:val="24"/>
          <w:lang w:val="en-GB"/>
        </w:rPr>
        <w:t>.</w:t>
      </w:r>
      <w:r w:rsidR="0073037B" w:rsidRPr="00303B24">
        <w:rPr>
          <w:rFonts w:ascii="Times New Roman" w:hAnsi="Times New Roman" w:cs="Times New Roman"/>
          <w:sz w:val="24"/>
          <w:lang w:val="en-GB"/>
        </w:rPr>
        <w:t>1%, CI95 [19.8-45.2</w:t>
      </w:r>
      <w:r w:rsidR="001E38F2" w:rsidRPr="00303B24">
        <w:rPr>
          <w:rFonts w:ascii="Times New Roman" w:hAnsi="Times New Roman" w:cs="Times New Roman"/>
          <w:sz w:val="24"/>
          <w:lang w:val="en-GB"/>
        </w:rPr>
        <w:t>])</w:t>
      </w:r>
      <w:r w:rsidR="00E73ED2">
        <w:rPr>
          <w:rFonts w:ascii="Times New Roman" w:hAnsi="Times New Roman" w:cs="Times New Roman"/>
          <w:sz w:val="24"/>
          <w:lang w:val="en-GB"/>
        </w:rPr>
        <w:t xml:space="preserve"> or </w:t>
      </w:r>
      <w:r w:rsidR="008B3877">
        <w:rPr>
          <w:rFonts w:ascii="Times New Roman" w:hAnsi="Times New Roman" w:cs="Times New Roman"/>
          <w:sz w:val="24"/>
          <w:lang w:val="en-GB"/>
        </w:rPr>
        <w:t xml:space="preserve">ii) </w:t>
      </w:r>
      <w:r w:rsidR="00E73ED2" w:rsidRPr="00303B24">
        <w:rPr>
          <w:rFonts w:ascii="Times New Roman" w:hAnsi="Times New Roman" w:cs="Times New Roman"/>
          <w:sz w:val="24"/>
          <w:lang w:val="en-GB"/>
        </w:rPr>
        <w:t>Trisomy 21 screening</w:t>
      </w:r>
      <w:r w:rsidR="00E73ED2">
        <w:rPr>
          <w:rFonts w:ascii="Times New Roman" w:hAnsi="Times New Roman" w:cs="Times New Roman"/>
          <w:sz w:val="24"/>
          <w:lang w:val="en-GB"/>
        </w:rPr>
        <w:t xml:space="preserve"> </w:t>
      </w:r>
      <w:r w:rsidR="00E73ED2" w:rsidRPr="00303B24">
        <w:rPr>
          <w:rFonts w:ascii="Times New Roman" w:hAnsi="Times New Roman" w:cs="Times New Roman"/>
          <w:sz w:val="24"/>
          <w:lang w:val="en-GB"/>
        </w:rPr>
        <w:t>(</w:t>
      </w:r>
      <w:r w:rsidR="00E73ED2" w:rsidRPr="008B3877">
        <w:rPr>
          <w:rFonts w:ascii="Times New Roman" w:hAnsi="Times New Roman" w:cs="Times New Roman"/>
          <w:sz w:val="24"/>
          <w:lang w:val="en-GB"/>
        </w:rPr>
        <w:t>2</w:t>
      </w:r>
      <w:r w:rsidR="00EA4756">
        <w:rPr>
          <w:rFonts w:ascii="Times New Roman" w:hAnsi="Times New Roman" w:cs="Times New Roman"/>
          <w:sz w:val="24"/>
          <w:lang w:val="en-GB"/>
        </w:rPr>
        <w:t>9.2%</w:t>
      </w:r>
      <w:r w:rsidR="00E73ED2" w:rsidRPr="008B3877">
        <w:rPr>
          <w:rFonts w:ascii="Times New Roman" w:hAnsi="Times New Roman" w:cs="Times New Roman"/>
          <w:sz w:val="24"/>
          <w:lang w:val="en-GB"/>
        </w:rPr>
        <w:t xml:space="preserve"> [17.1-45.1] regardless of gestational age; 17.4% </w:t>
      </w:r>
      <w:r w:rsidR="00EA4756">
        <w:rPr>
          <w:rFonts w:ascii="Times New Roman" w:hAnsi="Times New Roman" w:cs="Times New Roman"/>
          <w:sz w:val="24"/>
          <w:lang w:val="en-GB"/>
        </w:rPr>
        <w:t>[7.9</w:t>
      </w:r>
      <w:r w:rsidR="00EA4756" w:rsidRPr="008B3877">
        <w:rPr>
          <w:rFonts w:ascii="Times New Roman" w:hAnsi="Times New Roman" w:cs="Times New Roman"/>
          <w:sz w:val="24"/>
          <w:lang w:val="en-GB"/>
        </w:rPr>
        <w:t>-</w:t>
      </w:r>
      <w:r w:rsidR="00503736">
        <w:rPr>
          <w:rFonts w:ascii="Times New Roman" w:hAnsi="Times New Roman" w:cs="Times New Roman"/>
          <w:sz w:val="24"/>
          <w:lang w:val="en-GB"/>
        </w:rPr>
        <w:t>33.9</w:t>
      </w:r>
      <w:r w:rsidR="00EA4756" w:rsidRPr="008B3877">
        <w:rPr>
          <w:rFonts w:ascii="Times New Roman" w:hAnsi="Times New Roman" w:cs="Times New Roman"/>
          <w:sz w:val="24"/>
          <w:lang w:val="en-GB"/>
        </w:rPr>
        <w:t xml:space="preserve">] </w:t>
      </w:r>
      <w:r w:rsidR="00E73ED2" w:rsidRPr="008B3877">
        <w:rPr>
          <w:rFonts w:ascii="Times New Roman" w:hAnsi="Times New Roman" w:cs="Times New Roman"/>
          <w:sz w:val="24"/>
          <w:lang w:val="en-GB"/>
        </w:rPr>
        <w:t>before 16 gestational weeks</w:t>
      </w:r>
      <w:r w:rsidR="00E73ED2">
        <w:rPr>
          <w:rFonts w:ascii="Times New Roman" w:hAnsi="Times New Roman" w:cs="Times New Roman"/>
          <w:sz w:val="24"/>
          <w:lang w:val="en-GB"/>
        </w:rPr>
        <w:t>)</w:t>
      </w:r>
      <w:r w:rsidR="00FE4783">
        <w:rPr>
          <w:rFonts w:ascii="Times New Roman" w:hAnsi="Times New Roman" w:cs="Times New Roman"/>
          <w:sz w:val="24"/>
          <w:lang w:val="en-GB"/>
        </w:rPr>
        <w:t>, ii</w:t>
      </w:r>
      <w:r w:rsidR="008B3877">
        <w:rPr>
          <w:rFonts w:ascii="Times New Roman" w:hAnsi="Times New Roman" w:cs="Times New Roman"/>
          <w:sz w:val="24"/>
          <w:lang w:val="en-GB"/>
        </w:rPr>
        <w:t>i</w:t>
      </w:r>
      <w:r w:rsidR="00FE4783">
        <w:rPr>
          <w:rFonts w:ascii="Times New Roman" w:hAnsi="Times New Roman" w:cs="Times New Roman"/>
          <w:sz w:val="24"/>
          <w:lang w:val="en-GB"/>
        </w:rPr>
        <w:t>) o</w:t>
      </w:r>
      <w:r w:rsidR="001E38F2" w:rsidRPr="00303B24">
        <w:rPr>
          <w:rFonts w:ascii="Times New Roman" w:hAnsi="Times New Roman" w:cs="Times New Roman"/>
          <w:sz w:val="24"/>
          <w:lang w:val="en-GB"/>
        </w:rPr>
        <w:t xml:space="preserve">ne in </w:t>
      </w:r>
      <w:r w:rsidRPr="00303B24">
        <w:rPr>
          <w:rFonts w:ascii="Times New Roman" w:hAnsi="Times New Roman" w:cs="Times New Roman"/>
          <w:sz w:val="24"/>
          <w:lang w:val="en-GB"/>
        </w:rPr>
        <w:t>four</w:t>
      </w:r>
      <w:r w:rsidR="001E38F2" w:rsidRPr="00303B24">
        <w:rPr>
          <w:rFonts w:ascii="Times New Roman" w:hAnsi="Times New Roman" w:cs="Times New Roman"/>
          <w:sz w:val="24"/>
          <w:lang w:val="en-GB"/>
        </w:rPr>
        <w:t xml:space="preserve"> reported not having </w:t>
      </w:r>
      <w:r w:rsidRPr="00303B24">
        <w:rPr>
          <w:rFonts w:ascii="Times New Roman" w:hAnsi="Times New Roman" w:cs="Times New Roman"/>
          <w:sz w:val="24"/>
          <w:lang w:val="en-GB"/>
        </w:rPr>
        <w:t xml:space="preserve">monthly </w:t>
      </w:r>
      <w:r w:rsidR="007D4E94" w:rsidRPr="00303B24">
        <w:rPr>
          <w:rFonts w:ascii="Times New Roman" w:hAnsi="Times New Roman" w:cs="Times New Roman"/>
          <w:sz w:val="24"/>
          <w:lang w:val="en-GB"/>
        </w:rPr>
        <w:t xml:space="preserve">toxoplasmosis </w:t>
      </w:r>
      <w:r w:rsidRPr="00303B24">
        <w:rPr>
          <w:rFonts w:ascii="Times New Roman" w:hAnsi="Times New Roman" w:cs="Times New Roman"/>
          <w:sz w:val="24"/>
          <w:lang w:val="en-GB"/>
        </w:rPr>
        <w:t xml:space="preserve">serology </w:t>
      </w:r>
      <w:r w:rsidR="0073037B" w:rsidRPr="00303B24">
        <w:rPr>
          <w:rFonts w:ascii="Times New Roman" w:hAnsi="Times New Roman" w:cs="Times New Roman"/>
          <w:sz w:val="24"/>
          <w:lang w:val="en-GB"/>
        </w:rPr>
        <w:t>(25.7</w:t>
      </w:r>
      <w:r w:rsidR="007D4E94" w:rsidRPr="00303B24">
        <w:rPr>
          <w:rFonts w:ascii="Times New Roman" w:hAnsi="Times New Roman" w:cs="Times New Roman"/>
          <w:sz w:val="24"/>
          <w:lang w:val="en-GB"/>
        </w:rPr>
        <w:t xml:space="preserve">%, </w:t>
      </w:r>
      <w:r w:rsidR="0075458C" w:rsidRPr="00303B24">
        <w:rPr>
          <w:rFonts w:ascii="Times New Roman" w:hAnsi="Times New Roman" w:cs="Times New Roman"/>
          <w:sz w:val="24"/>
          <w:lang w:val="en-GB"/>
        </w:rPr>
        <w:t xml:space="preserve">CI95 </w:t>
      </w:r>
      <w:r w:rsidR="001E38F2" w:rsidRPr="00303B24">
        <w:rPr>
          <w:rFonts w:ascii="Times New Roman" w:hAnsi="Times New Roman" w:cs="Times New Roman"/>
          <w:sz w:val="24"/>
          <w:lang w:val="en-GB"/>
        </w:rPr>
        <w:t>[1</w:t>
      </w:r>
      <w:r w:rsidR="0073037B" w:rsidRPr="00303B24">
        <w:rPr>
          <w:rFonts w:ascii="Times New Roman" w:hAnsi="Times New Roman" w:cs="Times New Roman"/>
          <w:sz w:val="24"/>
          <w:lang w:val="en-GB"/>
        </w:rPr>
        <w:t>4.8-4</w:t>
      </w:r>
      <w:r w:rsidR="001E38F2" w:rsidRPr="00303B24">
        <w:rPr>
          <w:rFonts w:ascii="Times New Roman" w:hAnsi="Times New Roman" w:cs="Times New Roman"/>
          <w:sz w:val="24"/>
          <w:lang w:val="en-GB"/>
        </w:rPr>
        <w:t>1]</w:t>
      </w:r>
      <w:r w:rsidR="00783D5E" w:rsidRPr="00303B24">
        <w:rPr>
          <w:rFonts w:ascii="Times New Roman" w:hAnsi="Times New Roman" w:cs="Times New Roman"/>
          <w:sz w:val="24"/>
          <w:lang w:val="en-GB"/>
        </w:rPr>
        <w:t xml:space="preserve"> </w:t>
      </w:r>
      <w:r w:rsidR="001E38F2" w:rsidRPr="00303B24">
        <w:rPr>
          <w:rFonts w:ascii="Times New Roman" w:hAnsi="Times New Roman" w:cs="Times New Roman"/>
          <w:sz w:val="24"/>
          <w:lang w:val="en-GB"/>
        </w:rPr>
        <w:t xml:space="preserve">(Figure </w:t>
      </w:r>
      <w:r w:rsidR="00A96BC5">
        <w:rPr>
          <w:rFonts w:ascii="Times New Roman" w:hAnsi="Times New Roman" w:cs="Times New Roman"/>
          <w:sz w:val="24"/>
          <w:lang w:val="en-GB"/>
        </w:rPr>
        <w:t>2</w:t>
      </w:r>
      <w:r w:rsidR="001E38F2" w:rsidRPr="00303B24">
        <w:rPr>
          <w:rFonts w:ascii="Times New Roman" w:hAnsi="Times New Roman" w:cs="Times New Roman"/>
          <w:sz w:val="24"/>
          <w:lang w:val="en-GB"/>
        </w:rPr>
        <w:t>)</w:t>
      </w:r>
      <w:r w:rsidR="009F580C">
        <w:rPr>
          <w:rFonts w:ascii="Times New Roman" w:hAnsi="Times New Roman" w:cs="Times New Roman"/>
          <w:sz w:val="24"/>
          <w:lang w:val="en-GB"/>
        </w:rPr>
        <w:t xml:space="preserve"> </w:t>
      </w:r>
      <w:r w:rsidR="00DC6FE7" w:rsidRPr="00303B24">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qQWeN9Je","properties":{"formattedCitation":"(31,32)","plainCitation":"(31,32)","noteIndex":0},"citationItems":[{"id":799,"uris":["http://zotero.org/users/7529252/items/AMF5BLUM"],"uri":["http://zotero.org/users/7529252/items/AMF5BLUM"],"itemData":{"id":799,"type":"webpage","title":"Chapitre Ier : Diagnostics anténataux : diagnostic prénatal et diagnostic préimplantatoire. (Articles L2131-1 à L2131-5) - Légifrance","URL":"https://www.legifrance.gouv.fr/codes/id/LEGISCTA000024325447/2011-07-09","accessed":{"date-parts":[["2021",5,5]]}}},{"id":800,"uris":["http://zotero.org/users/7529252/items/4MPEI63F"],"uri":["http://zotero.org/users/7529252/items/4MPEI63F"],"itemData":{"id":800,"type":"webpage","title":"Article L2131-4 - Code de la santé publique - Légifrance","URL":"https://www.legifrance.gouv.fr/codes/article_lc/LEGIARTI000024325453/","accessed":{"date-parts":[["2021",5,5]]}}}],"schema":"https://github.com/citation-style-language/schema/raw/master/csl-citation.json"} </w:instrText>
      </w:r>
      <w:r w:rsidR="00DC6FE7" w:rsidRPr="00303B24">
        <w:rPr>
          <w:rFonts w:ascii="Times New Roman" w:hAnsi="Times New Roman" w:cs="Times New Roman"/>
          <w:sz w:val="24"/>
          <w:lang w:val="en-GB"/>
        </w:rPr>
        <w:fldChar w:fldCharType="separate"/>
      </w:r>
      <w:r w:rsidR="009F580C" w:rsidRPr="009F580C">
        <w:rPr>
          <w:rFonts w:ascii="Times New Roman" w:hAnsi="Times New Roman" w:cs="Times New Roman"/>
          <w:sz w:val="24"/>
          <w:lang w:val="en-GB"/>
        </w:rPr>
        <w:t>(31,32)</w:t>
      </w:r>
      <w:r w:rsidR="00DC6FE7" w:rsidRPr="00303B24">
        <w:rPr>
          <w:rFonts w:ascii="Times New Roman" w:hAnsi="Times New Roman" w:cs="Times New Roman"/>
          <w:sz w:val="24"/>
          <w:lang w:val="en-GB"/>
        </w:rPr>
        <w:fldChar w:fldCharType="end"/>
      </w:r>
      <w:r w:rsidR="001E38F2" w:rsidRPr="00303B24">
        <w:rPr>
          <w:rFonts w:ascii="Times New Roman" w:hAnsi="Times New Roman" w:cs="Times New Roman"/>
          <w:sz w:val="24"/>
          <w:lang w:val="en-GB"/>
        </w:rPr>
        <w:t>.</w:t>
      </w:r>
      <w:proofErr w:type="gramEnd"/>
    </w:p>
    <w:p w14:paraId="5F270AE1" w14:textId="4A4A7E0C" w:rsidR="00EF4A5C" w:rsidRPr="00303B24" w:rsidRDefault="00EF4A5C" w:rsidP="004E06C5">
      <w:pPr>
        <w:spacing w:after="120" w:line="480" w:lineRule="auto"/>
        <w:jc w:val="left"/>
        <w:rPr>
          <w:rFonts w:ascii="Times New Roman" w:hAnsi="Times New Roman" w:cs="Times New Roman"/>
          <w:color w:val="000000"/>
          <w:sz w:val="24"/>
          <w:lang w:val="en-GB"/>
        </w:rPr>
      </w:pPr>
      <w:r w:rsidRPr="00303B24">
        <w:rPr>
          <w:rFonts w:ascii="Times New Roman" w:hAnsi="Times New Roman" w:cs="Times New Roman"/>
          <w:sz w:val="24"/>
          <w:lang w:val="en-GB"/>
        </w:rPr>
        <w:t xml:space="preserve">After adjusting for age, </w:t>
      </w:r>
      <w:r w:rsidR="00783D5E" w:rsidRPr="00303B24">
        <w:rPr>
          <w:rFonts w:ascii="Times New Roman" w:hAnsi="Times New Roman" w:cs="Times New Roman"/>
          <w:sz w:val="24"/>
          <w:lang w:val="en-GB"/>
        </w:rPr>
        <w:t xml:space="preserve">gestational age </w:t>
      </w:r>
      <w:r w:rsidRPr="00303B24">
        <w:rPr>
          <w:rFonts w:ascii="Times New Roman" w:hAnsi="Times New Roman" w:cs="Times New Roman"/>
          <w:sz w:val="24"/>
          <w:lang w:val="en-GB"/>
        </w:rPr>
        <w:t>and parity</w:t>
      </w:r>
      <w:r w:rsidR="00DC5495" w:rsidRPr="00303B24">
        <w:rPr>
          <w:rFonts w:ascii="Times New Roman" w:hAnsi="Times New Roman" w:cs="Times New Roman"/>
          <w:sz w:val="24"/>
          <w:lang w:val="en-GB"/>
        </w:rPr>
        <w:t xml:space="preserve"> </w:t>
      </w:r>
      <w:r w:rsidR="0008792F">
        <w:rPr>
          <w:rFonts w:ascii="Times New Roman" w:hAnsi="Times New Roman" w:cs="Times New Roman"/>
          <w:sz w:val="24"/>
          <w:lang w:val="en-GB"/>
        </w:rPr>
        <w:t>during</w:t>
      </w:r>
      <w:r w:rsidR="001F3548" w:rsidRPr="00303B24">
        <w:rPr>
          <w:rFonts w:ascii="Times New Roman" w:hAnsi="Times New Roman" w:cs="Times New Roman"/>
          <w:sz w:val="24"/>
          <w:lang w:val="en-GB"/>
        </w:rPr>
        <w:t xml:space="preserve"> the </w:t>
      </w:r>
      <w:r w:rsidR="00DC5495" w:rsidRPr="00303B24">
        <w:rPr>
          <w:rFonts w:ascii="Times New Roman" w:hAnsi="Times New Roman" w:cs="Times New Roman"/>
          <w:sz w:val="24"/>
          <w:lang w:val="en-GB"/>
        </w:rPr>
        <w:t xml:space="preserve">first </w:t>
      </w:r>
      <w:r w:rsidR="001F3548" w:rsidRPr="00303B24">
        <w:rPr>
          <w:rFonts w:ascii="Times New Roman" w:hAnsi="Times New Roman" w:cs="Times New Roman"/>
          <w:sz w:val="24"/>
          <w:lang w:val="en-GB"/>
        </w:rPr>
        <w:t>lockdown</w:t>
      </w:r>
      <w:r w:rsidR="00DC5495" w:rsidRPr="00303B24">
        <w:rPr>
          <w:rFonts w:ascii="Times New Roman" w:hAnsi="Times New Roman" w:cs="Times New Roman"/>
          <w:sz w:val="24"/>
          <w:lang w:val="en-GB"/>
        </w:rPr>
        <w:t>,</w:t>
      </w:r>
      <w:r w:rsidR="001F3548" w:rsidRPr="00303B24">
        <w:rPr>
          <w:rFonts w:ascii="Times New Roman" w:hAnsi="Times New Roman" w:cs="Times New Roman"/>
          <w:sz w:val="24"/>
          <w:lang w:val="en-GB"/>
        </w:rPr>
        <w:t xml:space="preserve"> </w:t>
      </w:r>
      <w:r w:rsidRPr="00303B24">
        <w:rPr>
          <w:rFonts w:ascii="Times New Roman" w:hAnsi="Times New Roman" w:cs="Times New Roman"/>
          <w:sz w:val="24"/>
          <w:lang w:val="en-GB"/>
        </w:rPr>
        <w:t xml:space="preserve">being </w:t>
      </w:r>
      <w:r w:rsidR="000E313A">
        <w:rPr>
          <w:rFonts w:ascii="Times New Roman" w:hAnsi="Times New Roman" w:cs="Times New Roman"/>
          <w:sz w:val="24"/>
          <w:lang w:val="en-GB"/>
        </w:rPr>
        <w:t>i</w:t>
      </w:r>
      <w:r w:rsidRPr="00303B24">
        <w:rPr>
          <w:rFonts w:ascii="Times New Roman" w:hAnsi="Times New Roman" w:cs="Times New Roman"/>
          <w:sz w:val="24"/>
          <w:lang w:val="en-GB"/>
        </w:rPr>
        <w:t>nactive (</w:t>
      </w:r>
      <w:proofErr w:type="spellStart"/>
      <w:r w:rsidRPr="00303B24">
        <w:rPr>
          <w:rFonts w:ascii="Times New Roman" w:hAnsi="Times New Roman" w:cs="Times New Roman"/>
          <w:sz w:val="24"/>
          <w:lang w:val="en-GB"/>
        </w:rPr>
        <w:t>RPa</w:t>
      </w:r>
      <w:proofErr w:type="spellEnd"/>
      <w:r w:rsidRPr="00303B24">
        <w:rPr>
          <w:rFonts w:ascii="Times New Roman" w:hAnsi="Times New Roman" w:cs="Times New Roman"/>
          <w:sz w:val="24"/>
          <w:lang w:val="en-GB"/>
        </w:rPr>
        <w:t>=1.</w:t>
      </w:r>
      <w:r w:rsidR="001B18D0" w:rsidRPr="00303B24">
        <w:rPr>
          <w:rFonts w:ascii="Times New Roman" w:hAnsi="Times New Roman" w:cs="Times New Roman"/>
          <w:sz w:val="24"/>
          <w:lang w:val="en-GB"/>
        </w:rPr>
        <w:t>98</w:t>
      </w:r>
      <w:r w:rsidRPr="00303B24">
        <w:rPr>
          <w:rFonts w:ascii="Times New Roman" w:hAnsi="Times New Roman" w:cs="Times New Roman"/>
          <w:sz w:val="24"/>
          <w:lang w:val="en-GB"/>
        </w:rPr>
        <w:t>, CI95</w:t>
      </w:r>
      <w:proofErr w:type="gramStart"/>
      <w:r w:rsidRPr="00303B24">
        <w:rPr>
          <w:rFonts w:ascii="Times New Roman" w:hAnsi="Times New Roman" w:cs="Times New Roman"/>
          <w:sz w:val="24"/>
          <w:lang w:val="en-GB"/>
        </w:rPr>
        <w:t>%</w:t>
      </w:r>
      <w:r w:rsidR="001B18D0" w:rsidRPr="00303B24">
        <w:rPr>
          <w:rFonts w:ascii="Times New Roman" w:hAnsi="Times New Roman" w:cs="Times New Roman"/>
          <w:snapToGrid/>
          <w:color w:val="000000"/>
          <w:sz w:val="24"/>
          <w:lang w:val="en-GB"/>
        </w:rPr>
        <w:t>[</w:t>
      </w:r>
      <w:proofErr w:type="gramEnd"/>
      <w:r w:rsidR="001B18D0" w:rsidRPr="00303B24">
        <w:rPr>
          <w:rFonts w:ascii="Times New Roman" w:hAnsi="Times New Roman" w:cs="Times New Roman"/>
          <w:snapToGrid/>
          <w:color w:val="000000"/>
          <w:sz w:val="24"/>
          <w:lang w:val="en-GB"/>
        </w:rPr>
        <w:t>1.24-3.16]</w:t>
      </w:r>
      <w:r w:rsidRPr="00303B24">
        <w:rPr>
          <w:rFonts w:ascii="Times New Roman" w:hAnsi="Times New Roman" w:cs="Times New Roman"/>
          <w:sz w:val="24"/>
          <w:lang w:val="en-GB"/>
        </w:rPr>
        <w:t>), having experienced violence</w:t>
      </w:r>
      <w:r w:rsidR="00783D5E" w:rsidRPr="00303B24">
        <w:rPr>
          <w:rFonts w:ascii="Times New Roman" w:hAnsi="Times New Roman" w:cs="Times New Roman"/>
          <w:sz w:val="24"/>
          <w:lang w:val="en-GB"/>
        </w:rPr>
        <w:t xml:space="preserve"> </w:t>
      </w:r>
      <w:r w:rsidRPr="00303B24">
        <w:rPr>
          <w:rFonts w:ascii="Times New Roman" w:hAnsi="Times New Roman" w:cs="Times New Roman"/>
          <w:sz w:val="24"/>
          <w:lang w:val="en-GB"/>
        </w:rPr>
        <w:t>(</w:t>
      </w:r>
      <w:r w:rsidR="001B18D0" w:rsidRPr="00303B24">
        <w:rPr>
          <w:rFonts w:ascii="Times New Roman" w:hAnsi="Times New Roman" w:cs="Times New Roman"/>
          <w:snapToGrid/>
          <w:color w:val="000000"/>
          <w:sz w:val="24"/>
          <w:lang w:val="en-GB"/>
        </w:rPr>
        <w:t>1.47</w:t>
      </w:r>
      <w:r w:rsidR="00FE4783">
        <w:rPr>
          <w:rFonts w:ascii="Times New Roman" w:hAnsi="Times New Roman" w:cs="Times New Roman"/>
          <w:snapToGrid/>
          <w:color w:val="000000"/>
          <w:sz w:val="24"/>
          <w:lang w:val="en-GB"/>
        </w:rPr>
        <w:t>,</w:t>
      </w:r>
      <w:r w:rsidR="001B18D0" w:rsidRPr="00303B24">
        <w:rPr>
          <w:rFonts w:ascii="Times New Roman" w:hAnsi="Times New Roman" w:cs="Times New Roman"/>
          <w:snapToGrid/>
          <w:color w:val="000000"/>
          <w:sz w:val="24"/>
          <w:lang w:val="en-GB"/>
        </w:rPr>
        <w:t xml:space="preserve"> [1.00-2.16]</w:t>
      </w:r>
      <w:r w:rsidRPr="00303B24">
        <w:rPr>
          <w:rFonts w:ascii="Times New Roman" w:hAnsi="Times New Roman" w:cs="Times New Roman"/>
          <w:sz w:val="24"/>
          <w:lang w:val="en-GB"/>
        </w:rPr>
        <w:t>), having felt little or no support (1.7</w:t>
      </w:r>
      <w:r w:rsidR="00BB0AC8">
        <w:rPr>
          <w:rFonts w:ascii="Times New Roman" w:hAnsi="Times New Roman" w:cs="Times New Roman"/>
          <w:sz w:val="24"/>
          <w:lang w:val="en-GB"/>
        </w:rPr>
        <w:t>0</w:t>
      </w:r>
      <w:r w:rsidR="00FE4783">
        <w:rPr>
          <w:rFonts w:ascii="Times New Roman" w:hAnsi="Times New Roman" w:cs="Times New Roman"/>
          <w:sz w:val="24"/>
          <w:lang w:val="en-GB"/>
        </w:rPr>
        <w:t>,</w:t>
      </w:r>
      <w:r w:rsidRPr="00303B24">
        <w:rPr>
          <w:rFonts w:ascii="Times New Roman" w:hAnsi="Times New Roman" w:cs="Times New Roman"/>
          <w:sz w:val="24"/>
          <w:lang w:val="en-GB"/>
        </w:rPr>
        <w:t xml:space="preserve"> [1.07-2.7</w:t>
      </w:r>
      <w:r w:rsidR="00BB0AC8">
        <w:rPr>
          <w:rFonts w:ascii="Times New Roman" w:hAnsi="Times New Roman" w:cs="Times New Roman"/>
          <w:sz w:val="24"/>
          <w:lang w:val="en-GB"/>
        </w:rPr>
        <w:t>1</w:t>
      </w:r>
      <w:r w:rsidRPr="00303B24">
        <w:rPr>
          <w:rFonts w:ascii="Times New Roman" w:hAnsi="Times New Roman" w:cs="Times New Roman"/>
          <w:sz w:val="24"/>
          <w:lang w:val="en-GB"/>
        </w:rPr>
        <w:t>])</w:t>
      </w:r>
      <w:r w:rsidR="001F3548" w:rsidRPr="00303B24">
        <w:rPr>
          <w:rFonts w:ascii="Times New Roman" w:hAnsi="Times New Roman" w:cs="Times New Roman"/>
          <w:sz w:val="24"/>
          <w:lang w:val="en-GB"/>
        </w:rPr>
        <w:t>,</w:t>
      </w:r>
      <w:r w:rsidRPr="00303B24">
        <w:rPr>
          <w:rFonts w:ascii="Times New Roman" w:hAnsi="Times New Roman" w:cs="Times New Roman"/>
          <w:sz w:val="24"/>
          <w:lang w:val="en-GB"/>
        </w:rPr>
        <w:t xml:space="preserve"> and having changed health</w:t>
      </w:r>
      <w:r w:rsidR="00DC5495" w:rsidRPr="00303B24">
        <w:rPr>
          <w:rFonts w:ascii="Times New Roman" w:hAnsi="Times New Roman" w:cs="Times New Roman"/>
          <w:sz w:val="24"/>
          <w:lang w:val="en-GB"/>
        </w:rPr>
        <w:t>care</w:t>
      </w:r>
      <w:r w:rsidRPr="00303B24">
        <w:rPr>
          <w:rFonts w:ascii="Times New Roman" w:hAnsi="Times New Roman" w:cs="Times New Roman"/>
          <w:sz w:val="24"/>
          <w:lang w:val="en-GB"/>
        </w:rPr>
        <w:t xml:space="preserve"> professional (</w:t>
      </w:r>
      <w:r w:rsidR="008E4C37" w:rsidRPr="00303B24">
        <w:rPr>
          <w:rFonts w:ascii="Times New Roman" w:hAnsi="Times New Roman" w:cs="Times New Roman"/>
          <w:snapToGrid/>
          <w:color w:val="000000"/>
          <w:sz w:val="24"/>
          <w:lang w:val="en-GB"/>
        </w:rPr>
        <w:t>1.57</w:t>
      </w:r>
      <w:r w:rsidR="00FE4783">
        <w:rPr>
          <w:rFonts w:ascii="Times New Roman" w:hAnsi="Times New Roman" w:cs="Times New Roman"/>
          <w:snapToGrid/>
          <w:color w:val="000000"/>
          <w:sz w:val="24"/>
          <w:lang w:val="en-GB"/>
        </w:rPr>
        <w:t>,</w:t>
      </w:r>
      <w:r w:rsidR="008E4C37" w:rsidRPr="00303B24">
        <w:rPr>
          <w:rFonts w:ascii="Times New Roman" w:hAnsi="Times New Roman" w:cs="Times New Roman"/>
          <w:snapToGrid/>
          <w:color w:val="000000"/>
          <w:sz w:val="24"/>
          <w:lang w:val="en-GB"/>
        </w:rPr>
        <w:t xml:space="preserve"> [1.04-2.36]) </w:t>
      </w:r>
      <w:r w:rsidRPr="00303B24">
        <w:rPr>
          <w:rFonts w:ascii="Times New Roman" w:hAnsi="Times New Roman" w:cs="Times New Roman"/>
          <w:sz w:val="24"/>
          <w:lang w:val="en-GB"/>
        </w:rPr>
        <w:t>were</w:t>
      </w:r>
      <w:r w:rsidR="001F3548" w:rsidRPr="00303B24">
        <w:rPr>
          <w:rFonts w:ascii="Times New Roman" w:hAnsi="Times New Roman" w:cs="Times New Roman"/>
          <w:sz w:val="24"/>
          <w:lang w:val="en-GB"/>
        </w:rPr>
        <w:t xml:space="preserve"> all</w:t>
      </w:r>
      <w:r w:rsidRPr="00303B24">
        <w:rPr>
          <w:rFonts w:ascii="Times New Roman" w:hAnsi="Times New Roman" w:cs="Times New Roman"/>
          <w:sz w:val="24"/>
          <w:lang w:val="en-GB"/>
        </w:rPr>
        <w:t xml:space="preserve"> independently and significantly associated with a voluntary change in </w:t>
      </w:r>
      <w:r w:rsidR="00374742" w:rsidRPr="00303B24">
        <w:rPr>
          <w:rFonts w:ascii="Times New Roman" w:hAnsi="Times New Roman" w:cs="Times New Roman"/>
          <w:sz w:val="24"/>
          <w:lang w:val="en-GB"/>
        </w:rPr>
        <w:t xml:space="preserve">pregnancy </w:t>
      </w:r>
      <w:r w:rsidR="00FE4783">
        <w:rPr>
          <w:rFonts w:ascii="Times New Roman" w:hAnsi="Times New Roman" w:cs="Times New Roman"/>
          <w:sz w:val="24"/>
          <w:lang w:val="en-GB"/>
        </w:rPr>
        <w:t>monitoring</w:t>
      </w:r>
      <w:r w:rsidRPr="00303B24">
        <w:rPr>
          <w:rFonts w:ascii="Times New Roman" w:hAnsi="Times New Roman" w:cs="Times New Roman"/>
          <w:sz w:val="24"/>
          <w:lang w:val="en-GB"/>
        </w:rPr>
        <w:t xml:space="preserve">. Conversely, </w:t>
      </w:r>
      <w:r w:rsidR="000E313A">
        <w:rPr>
          <w:rFonts w:ascii="Times New Roman" w:hAnsi="Times New Roman" w:cs="Times New Roman"/>
          <w:sz w:val="24"/>
          <w:lang w:val="en-GB"/>
        </w:rPr>
        <w:t>higher</w:t>
      </w:r>
      <w:r w:rsidR="000E313A" w:rsidRPr="00303B24">
        <w:rPr>
          <w:rFonts w:ascii="Times New Roman" w:hAnsi="Times New Roman" w:cs="Times New Roman"/>
          <w:sz w:val="24"/>
          <w:lang w:val="en-GB"/>
        </w:rPr>
        <w:t xml:space="preserve"> </w:t>
      </w:r>
      <w:r w:rsidR="00354FC1" w:rsidRPr="00303B24">
        <w:rPr>
          <w:rFonts w:ascii="Times New Roman" w:hAnsi="Times New Roman" w:cs="Times New Roman"/>
          <w:color w:val="000000"/>
          <w:sz w:val="24"/>
          <w:lang w:val="en-GB"/>
        </w:rPr>
        <w:t xml:space="preserve">level of </w:t>
      </w:r>
      <w:r w:rsidR="001F3548" w:rsidRPr="00303B24">
        <w:rPr>
          <w:rFonts w:ascii="Times New Roman" w:hAnsi="Times New Roman" w:cs="Times New Roman"/>
          <w:color w:val="000000"/>
          <w:sz w:val="24"/>
          <w:lang w:val="en-GB"/>
        </w:rPr>
        <w:t>worry</w:t>
      </w:r>
      <w:r w:rsidR="00354FC1" w:rsidRPr="00303B24">
        <w:rPr>
          <w:rFonts w:ascii="Times New Roman" w:hAnsi="Times New Roman" w:cs="Times New Roman"/>
          <w:color w:val="000000"/>
          <w:sz w:val="24"/>
          <w:lang w:val="en-GB"/>
        </w:rPr>
        <w:t xml:space="preserve"> about the pandemic was </w:t>
      </w:r>
      <w:r w:rsidR="00DC5495" w:rsidRPr="00303B24">
        <w:rPr>
          <w:rFonts w:ascii="Times New Roman" w:hAnsi="Times New Roman" w:cs="Times New Roman"/>
          <w:color w:val="000000"/>
          <w:sz w:val="24"/>
          <w:lang w:val="en-GB"/>
        </w:rPr>
        <w:t xml:space="preserve">inversely </w:t>
      </w:r>
      <w:r w:rsidR="00354FC1" w:rsidRPr="00303B24">
        <w:rPr>
          <w:rFonts w:ascii="Times New Roman" w:hAnsi="Times New Roman" w:cs="Times New Roman"/>
          <w:color w:val="000000"/>
          <w:sz w:val="24"/>
          <w:lang w:val="en-GB"/>
        </w:rPr>
        <w:t xml:space="preserve">associated with </w:t>
      </w:r>
      <w:r w:rsidR="00A57673" w:rsidRPr="00303B24">
        <w:rPr>
          <w:rFonts w:ascii="Times New Roman" w:hAnsi="Times New Roman" w:cs="Times New Roman"/>
          <w:color w:val="000000"/>
          <w:sz w:val="24"/>
          <w:lang w:val="en-GB"/>
        </w:rPr>
        <w:t xml:space="preserve">voluntary </w:t>
      </w:r>
      <w:r w:rsidR="00354FC1" w:rsidRPr="00303B24">
        <w:rPr>
          <w:rFonts w:ascii="Times New Roman" w:hAnsi="Times New Roman" w:cs="Times New Roman"/>
          <w:color w:val="000000"/>
          <w:sz w:val="24"/>
          <w:lang w:val="en-GB"/>
        </w:rPr>
        <w:t xml:space="preserve">change in </w:t>
      </w:r>
      <w:r w:rsidR="00DC5A2B">
        <w:rPr>
          <w:rFonts w:ascii="Times New Roman" w:hAnsi="Times New Roman" w:cs="Times New Roman"/>
          <w:color w:val="000000"/>
          <w:sz w:val="24"/>
          <w:lang w:val="en-GB"/>
        </w:rPr>
        <w:t xml:space="preserve">pregnancy </w:t>
      </w:r>
      <w:r w:rsidR="00354FC1" w:rsidRPr="00303B24">
        <w:rPr>
          <w:rFonts w:ascii="Times New Roman" w:hAnsi="Times New Roman" w:cs="Times New Roman"/>
          <w:color w:val="000000"/>
          <w:sz w:val="24"/>
          <w:lang w:val="en-GB"/>
        </w:rPr>
        <w:t>monitoring (</w:t>
      </w:r>
      <w:r w:rsidR="001B18D0" w:rsidRPr="00303B24">
        <w:rPr>
          <w:rFonts w:ascii="Times New Roman" w:hAnsi="Times New Roman" w:cs="Times New Roman"/>
          <w:snapToGrid/>
          <w:color w:val="000000"/>
          <w:sz w:val="24"/>
          <w:lang w:val="en-GB"/>
        </w:rPr>
        <w:t>0.66 [0.46 -0.96</w:t>
      </w:r>
      <w:r w:rsidR="00354FC1" w:rsidRPr="00303B24">
        <w:rPr>
          <w:rFonts w:ascii="Times New Roman" w:hAnsi="Times New Roman" w:cs="Times New Roman"/>
          <w:color w:val="000000"/>
          <w:sz w:val="24"/>
          <w:lang w:val="en-GB"/>
        </w:rPr>
        <w:t>])</w:t>
      </w:r>
      <w:r w:rsidR="001734CF">
        <w:rPr>
          <w:rFonts w:ascii="Times New Roman" w:hAnsi="Times New Roman" w:cs="Times New Roman"/>
          <w:color w:val="000000"/>
          <w:sz w:val="24"/>
          <w:lang w:val="en-GB"/>
        </w:rPr>
        <w:t xml:space="preserve"> (Table 2)</w:t>
      </w:r>
      <w:r w:rsidR="00354FC1" w:rsidRPr="00303B24">
        <w:rPr>
          <w:rFonts w:ascii="Times New Roman" w:hAnsi="Times New Roman" w:cs="Times New Roman"/>
          <w:color w:val="000000"/>
          <w:sz w:val="24"/>
          <w:lang w:val="en-GB"/>
        </w:rPr>
        <w:t>.</w:t>
      </w:r>
    </w:p>
    <w:p w14:paraId="562323FF" w14:textId="77777777" w:rsidR="00817B71" w:rsidRPr="00303B24" w:rsidRDefault="00817B71" w:rsidP="004E06C5">
      <w:pPr>
        <w:pStyle w:val="Titre1"/>
        <w:spacing w:before="240" w:after="240" w:line="480" w:lineRule="auto"/>
        <w:ind w:left="0" w:firstLine="0"/>
        <w:rPr>
          <w:rFonts w:ascii="Times New Roman" w:eastAsia="Calibri" w:hAnsi="Times New Roman" w:cs="Times New Roman"/>
          <w:bCs w:val="0"/>
          <w:snapToGrid w:val="0"/>
          <w:color w:val="auto"/>
          <w:kern w:val="0"/>
          <w:sz w:val="24"/>
          <w:szCs w:val="24"/>
          <w:lang w:val="en-GB"/>
        </w:rPr>
      </w:pPr>
      <w:r w:rsidRPr="00303B24">
        <w:rPr>
          <w:rFonts w:ascii="Times New Roman" w:eastAsia="Calibri" w:hAnsi="Times New Roman" w:cs="Times New Roman"/>
          <w:bCs w:val="0"/>
          <w:snapToGrid w:val="0"/>
          <w:color w:val="auto"/>
          <w:kern w:val="0"/>
          <w:sz w:val="24"/>
          <w:szCs w:val="24"/>
          <w:lang w:val="en-GB"/>
        </w:rPr>
        <w:lastRenderedPageBreak/>
        <w:t xml:space="preserve">Discussion </w:t>
      </w:r>
    </w:p>
    <w:p w14:paraId="16959E90" w14:textId="04B22286" w:rsidR="00AE6B2B" w:rsidRPr="00267F17" w:rsidRDefault="00AE6B2B" w:rsidP="004E06C5">
      <w:pPr>
        <w:spacing w:before="100" w:beforeAutospacing="1" w:after="100" w:afterAutospacing="1" w:line="480" w:lineRule="auto"/>
        <w:jc w:val="left"/>
        <w:rPr>
          <w:rFonts w:ascii="Times New Roman" w:hAnsi="Times New Roman" w:cs="Times New Roman"/>
          <w:b/>
          <w:i/>
          <w:szCs w:val="22"/>
          <w:lang w:val="en-GB"/>
        </w:rPr>
      </w:pPr>
      <w:r w:rsidRPr="00267F17">
        <w:rPr>
          <w:rFonts w:ascii="Times New Roman" w:hAnsi="Times New Roman" w:cs="Times New Roman"/>
          <w:b/>
          <w:i/>
          <w:szCs w:val="22"/>
          <w:lang w:val="en-GB"/>
        </w:rPr>
        <w:t xml:space="preserve">Main findings </w:t>
      </w:r>
    </w:p>
    <w:p w14:paraId="73F5116E" w14:textId="6679E2FB" w:rsidR="006547B2" w:rsidRPr="00267F17" w:rsidRDefault="001F3548" w:rsidP="006547B2">
      <w:pPr>
        <w:spacing w:after="120" w:line="480" w:lineRule="auto"/>
        <w:jc w:val="left"/>
        <w:rPr>
          <w:rFonts w:ascii="Times New Roman" w:hAnsi="Times New Roman" w:cs="Times New Roman"/>
          <w:sz w:val="24"/>
          <w:lang w:val="en-GB"/>
        </w:rPr>
      </w:pPr>
      <w:r>
        <w:rPr>
          <w:rFonts w:ascii="Times New Roman" w:hAnsi="Times New Roman" w:cs="Times New Roman"/>
          <w:sz w:val="24"/>
          <w:lang w:val="en-GB"/>
        </w:rPr>
        <w:t>Just under half the study sample (</w:t>
      </w:r>
      <w:r w:rsidR="006547B2" w:rsidRPr="00267F17">
        <w:rPr>
          <w:rFonts w:ascii="Times New Roman" w:hAnsi="Times New Roman" w:cs="Times New Roman"/>
          <w:sz w:val="24"/>
          <w:lang w:val="en-GB"/>
        </w:rPr>
        <w:t>48.9%</w:t>
      </w:r>
      <w:r>
        <w:rPr>
          <w:rFonts w:ascii="Times New Roman" w:hAnsi="Times New Roman" w:cs="Times New Roman"/>
          <w:sz w:val="24"/>
          <w:lang w:val="en-GB"/>
        </w:rPr>
        <w:t xml:space="preserve">) </w:t>
      </w:r>
      <w:r w:rsidR="006547B2" w:rsidRPr="00267F17">
        <w:rPr>
          <w:rFonts w:ascii="Times New Roman" w:hAnsi="Times New Roman" w:cs="Times New Roman"/>
          <w:sz w:val="24"/>
          <w:lang w:val="en-GB"/>
        </w:rPr>
        <w:t xml:space="preserve">reported at least one consultation or pregnancy check-up </w:t>
      </w:r>
      <w:proofErr w:type="gramStart"/>
      <w:r>
        <w:rPr>
          <w:rFonts w:ascii="Times New Roman" w:hAnsi="Times New Roman" w:cs="Times New Roman"/>
          <w:sz w:val="24"/>
          <w:lang w:val="en-GB"/>
        </w:rPr>
        <w:t xml:space="preserve">being </w:t>
      </w:r>
      <w:r w:rsidR="006547B2" w:rsidRPr="00267F17">
        <w:rPr>
          <w:rFonts w:ascii="Times New Roman" w:hAnsi="Times New Roman" w:cs="Times New Roman"/>
          <w:sz w:val="24"/>
          <w:lang w:val="en-GB"/>
        </w:rPr>
        <w:t>postponed or cancelled</w:t>
      </w:r>
      <w:r w:rsidR="0058306B" w:rsidRPr="00303B24">
        <w:rPr>
          <w:lang w:val="en-GB"/>
        </w:rPr>
        <w:t xml:space="preserve"> </w:t>
      </w:r>
      <w:r w:rsidR="0058306B" w:rsidRPr="0058306B">
        <w:rPr>
          <w:rFonts w:ascii="Times New Roman" w:hAnsi="Times New Roman" w:cs="Times New Roman"/>
          <w:sz w:val="24"/>
          <w:lang w:val="en-GB"/>
        </w:rPr>
        <w:t>during the first lockdown</w:t>
      </w:r>
      <w:r w:rsidR="006547B2" w:rsidRPr="00267F17">
        <w:rPr>
          <w:rFonts w:ascii="Times New Roman" w:hAnsi="Times New Roman" w:cs="Times New Roman"/>
          <w:sz w:val="24"/>
          <w:lang w:val="en-GB"/>
        </w:rPr>
        <w:t xml:space="preserve">, </w:t>
      </w:r>
      <w:r w:rsidR="0058306B">
        <w:rPr>
          <w:rFonts w:ascii="Times New Roman" w:hAnsi="Times New Roman" w:cs="Times New Roman"/>
          <w:sz w:val="24"/>
          <w:lang w:val="en-GB"/>
        </w:rPr>
        <w:t xml:space="preserve">whether </w:t>
      </w:r>
      <w:r w:rsidR="006547B2" w:rsidRPr="00267F17">
        <w:rPr>
          <w:rFonts w:ascii="Times New Roman" w:hAnsi="Times New Roman" w:cs="Times New Roman"/>
          <w:sz w:val="24"/>
          <w:lang w:val="en-GB"/>
        </w:rPr>
        <w:t xml:space="preserve">on their own initiative (23.4%) </w:t>
      </w:r>
      <w:r w:rsidR="0058306B">
        <w:rPr>
          <w:rFonts w:ascii="Times New Roman" w:hAnsi="Times New Roman" w:cs="Times New Roman"/>
          <w:sz w:val="24"/>
          <w:lang w:val="en-GB"/>
        </w:rPr>
        <w:t>and/</w:t>
      </w:r>
      <w:r w:rsidR="006547B2" w:rsidRPr="00267F17">
        <w:rPr>
          <w:rFonts w:ascii="Times New Roman" w:hAnsi="Times New Roman" w:cs="Times New Roman"/>
          <w:sz w:val="24"/>
          <w:lang w:val="en-GB"/>
        </w:rPr>
        <w:t xml:space="preserve">or the initiative of the hospital </w:t>
      </w:r>
      <w:r w:rsidR="0058306B">
        <w:rPr>
          <w:rFonts w:ascii="Times New Roman" w:hAnsi="Times New Roman" w:cs="Times New Roman"/>
          <w:sz w:val="24"/>
          <w:lang w:val="en-GB"/>
        </w:rPr>
        <w:t>and/</w:t>
      </w:r>
      <w:r w:rsidR="006547B2" w:rsidRPr="00267F17">
        <w:rPr>
          <w:rFonts w:ascii="Times New Roman" w:hAnsi="Times New Roman" w:cs="Times New Roman"/>
          <w:sz w:val="24"/>
          <w:lang w:val="en-GB"/>
        </w:rPr>
        <w:t>or</w:t>
      </w:r>
      <w:r w:rsidR="0058306B">
        <w:rPr>
          <w:rFonts w:ascii="Times New Roman" w:hAnsi="Times New Roman" w:cs="Times New Roman"/>
          <w:sz w:val="24"/>
          <w:lang w:val="en-GB"/>
        </w:rPr>
        <w:t xml:space="preserve"> that of a </w:t>
      </w:r>
      <w:r w:rsidR="006547B2" w:rsidRPr="00267F17">
        <w:rPr>
          <w:rFonts w:ascii="Times New Roman" w:hAnsi="Times New Roman" w:cs="Times New Roman"/>
          <w:sz w:val="24"/>
          <w:lang w:val="en-GB"/>
        </w:rPr>
        <w:t>health professional</w:t>
      </w:r>
      <w:r>
        <w:rPr>
          <w:rFonts w:ascii="Times New Roman" w:hAnsi="Times New Roman" w:cs="Times New Roman"/>
          <w:sz w:val="24"/>
          <w:lang w:val="en-GB"/>
        </w:rPr>
        <w:t xml:space="preserve"> </w:t>
      </w:r>
      <w:r w:rsidR="006547B2" w:rsidRPr="00267F17">
        <w:rPr>
          <w:rFonts w:ascii="Times New Roman" w:hAnsi="Times New Roman" w:cs="Times New Roman"/>
          <w:sz w:val="24"/>
          <w:lang w:val="en-GB"/>
        </w:rPr>
        <w:t>(36.3%)</w:t>
      </w:r>
      <w:proofErr w:type="gramEnd"/>
      <w:r w:rsidR="0058306B">
        <w:rPr>
          <w:rFonts w:ascii="Times New Roman" w:hAnsi="Times New Roman" w:cs="Times New Roman"/>
          <w:sz w:val="24"/>
          <w:lang w:val="en-GB"/>
        </w:rPr>
        <w:t>.</w:t>
      </w:r>
    </w:p>
    <w:p w14:paraId="46BBC3AB" w14:textId="34A901A3" w:rsidR="00856F8D" w:rsidRPr="00267F17" w:rsidRDefault="006547B2" w:rsidP="004E06C5">
      <w:pPr>
        <w:spacing w:before="100" w:beforeAutospacing="1" w:after="100" w:afterAutospacing="1" w:line="480" w:lineRule="auto"/>
        <w:jc w:val="left"/>
        <w:rPr>
          <w:rFonts w:ascii="Times New Roman" w:hAnsi="Times New Roman" w:cs="Times New Roman"/>
          <w:sz w:val="24"/>
          <w:lang w:val="en-GB"/>
        </w:rPr>
      </w:pPr>
      <w:r w:rsidRPr="00267F17">
        <w:rPr>
          <w:rFonts w:ascii="Times New Roman" w:hAnsi="Times New Roman" w:cs="Times New Roman"/>
          <w:sz w:val="24"/>
          <w:lang w:val="en-GB"/>
        </w:rPr>
        <w:t>W</w:t>
      </w:r>
      <w:r w:rsidR="000811AF" w:rsidRPr="00267F17">
        <w:rPr>
          <w:rFonts w:ascii="Times New Roman" w:hAnsi="Times New Roman" w:cs="Times New Roman"/>
          <w:sz w:val="24"/>
          <w:lang w:val="en-GB"/>
        </w:rPr>
        <w:t xml:space="preserve">omen who </w:t>
      </w:r>
      <w:proofErr w:type="spellStart"/>
      <w:r w:rsidR="00303B24">
        <w:rPr>
          <w:rFonts w:ascii="Times New Roman" w:hAnsi="Times New Roman" w:cs="Times New Roman"/>
          <w:sz w:val="24"/>
          <w:lang w:val="en-GB"/>
        </w:rPr>
        <w:t>i</w:t>
      </w:r>
      <w:proofErr w:type="spellEnd"/>
      <w:r w:rsidR="00303B24">
        <w:rPr>
          <w:rFonts w:ascii="Times New Roman" w:hAnsi="Times New Roman" w:cs="Times New Roman"/>
          <w:sz w:val="24"/>
          <w:lang w:val="en-GB"/>
        </w:rPr>
        <w:t>)</w:t>
      </w:r>
      <w:r w:rsidR="000811AF" w:rsidRPr="00267F17">
        <w:rPr>
          <w:rFonts w:ascii="Times New Roman" w:hAnsi="Times New Roman" w:cs="Times New Roman"/>
          <w:sz w:val="24"/>
          <w:lang w:val="en-GB"/>
        </w:rPr>
        <w:t xml:space="preserve"> </w:t>
      </w:r>
      <w:r w:rsidR="003F6726">
        <w:rPr>
          <w:rFonts w:ascii="Times New Roman" w:hAnsi="Times New Roman" w:cs="Times New Roman"/>
          <w:sz w:val="24"/>
          <w:lang w:val="en-GB"/>
        </w:rPr>
        <w:t xml:space="preserve">were </w:t>
      </w:r>
      <w:r w:rsidR="000811AF" w:rsidRPr="00267F17">
        <w:rPr>
          <w:rFonts w:ascii="Times New Roman" w:hAnsi="Times New Roman" w:cs="Times New Roman"/>
          <w:sz w:val="24"/>
          <w:lang w:val="en-GB"/>
        </w:rPr>
        <w:t>inactive</w:t>
      </w:r>
      <w:r w:rsidR="00ED459D">
        <w:rPr>
          <w:rFonts w:ascii="Times New Roman" w:hAnsi="Times New Roman" w:cs="Times New Roman"/>
          <w:sz w:val="24"/>
          <w:lang w:val="en-GB"/>
        </w:rPr>
        <w:t>,</w:t>
      </w:r>
      <w:r w:rsidR="000811AF" w:rsidRPr="00267F17">
        <w:rPr>
          <w:rFonts w:ascii="Times New Roman" w:hAnsi="Times New Roman" w:cs="Times New Roman"/>
          <w:sz w:val="24"/>
          <w:lang w:val="en-GB"/>
        </w:rPr>
        <w:t xml:space="preserve"> </w:t>
      </w:r>
      <w:r w:rsidR="00303B24">
        <w:rPr>
          <w:rFonts w:ascii="Times New Roman" w:hAnsi="Times New Roman" w:cs="Times New Roman"/>
          <w:sz w:val="24"/>
          <w:lang w:val="en-GB"/>
        </w:rPr>
        <w:t xml:space="preserve">ii) </w:t>
      </w:r>
      <w:r w:rsidR="00DC5A2B">
        <w:rPr>
          <w:rFonts w:ascii="Times New Roman" w:hAnsi="Times New Roman" w:cs="Times New Roman"/>
          <w:sz w:val="24"/>
          <w:lang w:val="en-GB"/>
        </w:rPr>
        <w:t xml:space="preserve">perceived </w:t>
      </w:r>
      <w:r w:rsidR="001F3548">
        <w:rPr>
          <w:rFonts w:ascii="Times New Roman" w:hAnsi="Times New Roman" w:cs="Times New Roman"/>
          <w:sz w:val="24"/>
          <w:lang w:val="en-GB"/>
        </w:rPr>
        <w:t>receiv</w:t>
      </w:r>
      <w:r w:rsidR="003F6726">
        <w:rPr>
          <w:rFonts w:ascii="Times New Roman" w:hAnsi="Times New Roman" w:cs="Times New Roman"/>
          <w:sz w:val="24"/>
          <w:lang w:val="en-GB"/>
        </w:rPr>
        <w:t>ed</w:t>
      </w:r>
      <w:r w:rsidR="000811AF" w:rsidRPr="00267F17">
        <w:rPr>
          <w:rFonts w:ascii="Times New Roman" w:hAnsi="Times New Roman" w:cs="Times New Roman"/>
          <w:sz w:val="24"/>
          <w:lang w:val="en-GB"/>
        </w:rPr>
        <w:t xml:space="preserve"> little or no </w:t>
      </w:r>
      <w:r w:rsidRPr="00267F17">
        <w:rPr>
          <w:rFonts w:ascii="Times New Roman" w:hAnsi="Times New Roman" w:cs="Times New Roman"/>
          <w:sz w:val="24"/>
          <w:lang w:val="en-GB"/>
        </w:rPr>
        <w:t xml:space="preserve">social </w:t>
      </w:r>
      <w:r w:rsidR="000811AF" w:rsidRPr="00267F17">
        <w:rPr>
          <w:rFonts w:ascii="Times New Roman" w:hAnsi="Times New Roman" w:cs="Times New Roman"/>
          <w:sz w:val="24"/>
          <w:lang w:val="en-GB"/>
        </w:rPr>
        <w:t xml:space="preserve">support, </w:t>
      </w:r>
      <w:r w:rsidR="0058306B">
        <w:rPr>
          <w:rFonts w:ascii="Times New Roman" w:hAnsi="Times New Roman" w:cs="Times New Roman"/>
          <w:sz w:val="24"/>
          <w:lang w:val="en-GB"/>
        </w:rPr>
        <w:t>ii</w:t>
      </w:r>
      <w:r w:rsidR="00303B24">
        <w:rPr>
          <w:rFonts w:ascii="Times New Roman" w:hAnsi="Times New Roman" w:cs="Times New Roman"/>
          <w:sz w:val="24"/>
          <w:lang w:val="en-GB"/>
        </w:rPr>
        <w:t>i</w:t>
      </w:r>
      <w:r w:rsidR="0058306B">
        <w:rPr>
          <w:rFonts w:ascii="Times New Roman" w:hAnsi="Times New Roman" w:cs="Times New Roman"/>
          <w:sz w:val="24"/>
          <w:lang w:val="en-GB"/>
        </w:rPr>
        <w:t xml:space="preserve">) </w:t>
      </w:r>
      <w:r w:rsidR="000811AF" w:rsidRPr="00267F17">
        <w:rPr>
          <w:rFonts w:ascii="Times New Roman" w:hAnsi="Times New Roman" w:cs="Times New Roman"/>
          <w:sz w:val="24"/>
          <w:lang w:val="en-GB"/>
        </w:rPr>
        <w:t>experienc</w:t>
      </w:r>
      <w:r w:rsidR="003F6726">
        <w:rPr>
          <w:rFonts w:ascii="Times New Roman" w:hAnsi="Times New Roman" w:cs="Times New Roman"/>
          <w:sz w:val="24"/>
          <w:lang w:val="en-GB"/>
        </w:rPr>
        <w:t>ed</w:t>
      </w:r>
      <w:r w:rsidR="000811AF" w:rsidRPr="00267F17">
        <w:rPr>
          <w:rFonts w:ascii="Times New Roman" w:hAnsi="Times New Roman" w:cs="Times New Roman"/>
          <w:sz w:val="24"/>
          <w:lang w:val="en-GB"/>
        </w:rPr>
        <w:t xml:space="preserve"> violence</w:t>
      </w:r>
      <w:r w:rsidR="0058306B">
        <w:rPr>
          <w:rFonts w:ascii="Times New Roman" w:hAnsi="Times New Roman" w:cs="Times New Roman"/>
          <w:sz w:val="24"/>
          <w:lang w:val="en-GB"/>
        </w:rPr>
        <w:t xml:space="preserve">, and </w:t>
      </w:r>
      <w:r w:rsidR="003F6726">
        <w:rPr>
          <w:rFonts w:ascii="Times New Roman" w:hAnsi="Times New Roman" w:cs="Times New Roman"/>
          <w:sz w:val="24"/>
          <w:lang w:val="en-GB"/>
        </w:rPr>
        <w:t xml:space="preserve">whose </w:t>
      </w:r>
      <w:r w:rsidR="0058306B">
        <w:rPr>
          <w:rFonts w:ascii="Times New Roman" w:hAnsi="Times New Roman" w:cs="Times New Roman"/>
          <w:sz w:val="24"/>
          <w:lang w:val="en-GB"/>
        </w:rPr>
        <w:t>i</w:t>
      </w:r>
      <w:r w:rsidR="00303B24">
        <w:rPr>
          <w:rFonts w:ascii="Times New Roman" w:hAnsi="Times New Roman" w:cs="Times New Roman"/>
          <w:sz w:val="24"/>
          <w:lang w:val="en-GB"/>
        </w:rPr>
        <w:t>v</w:t>
      </w:r>
      <w:r w:rsidR="0058306B">
        <w:rPr>
          <w:rFonts w:ascii="Times New Roman" w:hAnsi="Times New Roman" w:cs="Times New Roman"/>
          <w:sz w:val="24"/>
          <w:lang w:val="en-GB"/>
        </w:rPr>
        <w:t>)</w:t>
      </w:r>
      <w:r w:rsidR="000811AF" w:rsidRPr="00267F17">
        <w:rPr>
          <w:rFonts w:ascii="Times New Roman" w:hAnsi="Times New Roman" w:cs="Times New Roman"/>
          <w:sz w:val="24"/>
          <w:lang w:val="en-GB"/>
        </w:rPr>
        <w:t xml:space="preserve"> </w:t>
      </w:r>
      <w:r w:rsidR="00F51D84" w:rsidRPr="00267F17">
        <w:rPr>
          <w:rFonts w:ascii="Times New Roman" w:hAnsi="Times New Roman" w:cs="Times New Roman"/>
          <w:sz w:val="24"/>
          <w:lang w:val="en-GB"/>
        </w:rPr>
        <w:t>health</w:t>
      </w:r>
      <w:r w:rsidR="000811AF" w:rsidRPr="00267F17">
        <w:rPr>
          <w:rFonts w:ascii="Times New Roman" w:hAnsi="Times New Roman" w:cs="Times New Roman"/>
          <w:sz w:val="24"/>
          <w:lang w:val="en-GB"/>
        </w:rPr>
        <w:t xml:space="preserve">care </w:t>
      </w:r>
      <w:r w:rsidR="00F51D84" w:rsidRPr="00267F17">
        <w:rPr>
          <w:rFonts w:ascii="Times New Roman" w:hAnsi="Times New Roman" w:cs="Times New Roman"/>
          <w:sz w:val="24"/>
          <w:lang w:val="en-GB"/>
        </w:rPr>
        <w:t>professional</w:t>
      </w:r>
      <w:r w:rsidR="000811AF" w:rsidRPr="00267F17">
        <w:rPr>
          <w:rFonts w:ascii="Times New Roman" w:hAnsi="Times New Roman" w:cs="Times New Roman"/>
          <w:sz w:val="24"/>
          <w:lang w:val="en-GB"/>
        </w:rPr>
        <w:t xml:space="preserve"> </w:t>
      </w:r>
      <w:r w:rsidR="003F6726">
        <w:rPr>
          <w:rFonts w:ascii="Times New Roman" w:hAnsi="Times New Roman" w:cs="Times New Roman"/>
          <w:sz w:val="24"/>
          <w:lang w:val="en-GB"/>
        </w:rPr>
        <w:t xml:space="preserve">changed </w:t>
      </w:r>
      <w:r w:rsidR="000811AF" w:rsidRPr="00267F17">
        <w:rPr>
          <w:rFonts w:ascii="Times New Roman" w:hAnsi="Times New Roman" w:cs="Times New Roman"/>
          <w:sz w:val="24"/>
          <w:lang w:val="en-GB"/>
        </w:rPr>
        <w:t xml:space="preserve">during </w:t>
      </w:r>
      <w:r w:rsidR="00F51D84" w:rsidRPr="00267F17">
        <w:rPr>
          <w:rFonts w:ascii="Times New Roman" w:hAnsi="Times New Roman" w:cs="Times New Roman"/>
          <w:sz w:val="24"/>
          <w:lang w:val="en-GB"/>
        </w:rPr>
        <w:t>the first lockdown</w:t>
      </w:r>
      <w:r w:rsidR="00216BDF">
        <w:rPr>
          <w:rFonts w:ascii="Times New Roman" w:hAnsi="Times New Roman" w:cs="Times New Roman"/>
          <w:sz w:val="24"/>
          <w:lang w:val="en-GB"/>
        </w:rPr>
        <w:t>,</w:t>
      </w:r>
      <w:r w:rsidR="000811AF" w:rsidRPr="00267F17">
        <w:rPr>
          <w:rFonts w:ascii="Times New Roman" w:hAnsi="Times New Roman" w:cs="Times New Roman"/>
          <w:sz w:val="24"/>
          <w:lang w:val="en-GB"/>
        </w:rPr>
        <w:t xml:space="preserve"> were </w:t>
      </w:r>
      <w:r w:rsidR="003F6726">
        <w:rPr>
          <w:rFonts w:ascii="Times New Roman" w:hAnsi="Times New Roman" w:cs="Times New Roman"/>
          <w:sz w:val="24"/>
          <w:lang w:val="en-GB"/>
        </w:rPr>
        <w:t xml:space="preserve">all </w:t>
      </w:r>
      <w:r w:rsidR="000811AF" w:rsidRPr="00267F17">
        <w:rPr>
          <w:rFonts w:ascii="Times New Roman" w:hAnsi="Times New Roman" w:cs="Times New Roman"/>
          <w:sz w:val="24"/>
          <w:lang w:val="en-GB"/>
        </w:rPr>
        <w:t xml:space="preserve">significantly more </w:t>
      </w:r>
      <w:r w:rsidR="0011778F" w:rsidRPr="00267F17">
        <w:rPr>
          <w:rFonts w:ascii="Times New Roman" w:hAnsi="Times New Roman" w:cs="Times New Roman"/>
          <w:sz w:val="24"/>
          <w:lang w:val="en-GB"/>
        </w:rPr>
        <w:t xml:space="preserve">likely to </w:t>
      </w:r>
      <w:r w:rsidR="001F3548">
        <w:rPr>
          <w:rFonts w:ascii="Times New Roman" w:hAnsi="Times New Roman" w:cs="Times New Roman"/>
          <w:sz w:val="24"/>
          <w:lang w:val="en-GB"/>
        </w:rPr>
        <w:t xml:space="preserve">voluntarily </w:t>
      </w:r>
      <w:r w:rsidR="00F51D84" w:rsidRPr="00267F17">
        <w:rPr>
          <w:rFonts w:ascii="Times New Roman" w:hAnsi="Times New Roman" w:cs="Times New Roman"/>
          <w:sz w:val="24"/>
          <w:lang w:val="en-GB"/>
        </w:rPr>
        <w:t xml:space="preserve">change </w:t>
      </w:r>
      <w:r w:rsidR="000811AF" w:rsidRPr="00267F17">
        <w:rPr>
          <w:rFonts w:ascii="Times New Roman" w:hAnsi="Times New Roman" w:cs="Times New Roman"/>
          <w:sz w:val="24"/>
          <w:lang w:val="en-GB"/>
        </w:rPr>
        <w:t xml:space="preserve">their </w:t>
      </w:r>
      <w:r w:rsidR="00F51D84" w:rsidRPr="00267F17">
        <w:rPr>
          <w:rFonts w:ascii="Times New Roman" w:hAnsi="Times New Roman" w:cs="Times New Roman"/>
          <w:sz w:val="24"/>
          <w:lang w:val="en-GB"/>
        </w:rPr>
        <w:t xml:space="preserve">pregnancy </w:t>
      </w:r>
      <w:r w:rsidR="00303B24">
        <w:rPr>
          <w:rFonts w:ascii="Times New Roman" w:hAnsi="Times New Roman" w:cs="Times New Roman"/>
          <w:sz w:val="24"/>
          <w:lang w:val="en-GB"/>
        </w:rPr>
        <w:t>monitoring</w:t>
      </w:r>
      <w:r w:rsidR="000811AF" w:rsidRPr="00267F17">
        <w:rPr>
          <w:rFonts w:ascii="Times New Roman" w:hAnsi="Times New Roman" w:cs="Times New Roman"/>
          <w:sz w:val="24"/>
          <w:lang w:val="en-GB"/>
        </w:rPr>
        <w:t xml:space="preserve">. </w:t>
      </w:r>
      <w:r w:rsidR="007022EA" w:rsidRPr="00267F17">
        <w:rPr>
          <w:rFonts w:ascii="Times New Roman" w:hAnsi="Times New Roman" w:cs="Times New Roman"/>
          <w:sz w:val="24"/>
          <w:lang w:val="en-GB"/>
        </w:rPr>
        <w:t xml:space="preserve">Conversely, worry </w:t>
      </w:r>
      <w:r w:rsidR="00216BDF">
        <w:rPr>
          <w:rFonts w:ascii="Times New Roman" w:hAnsi="Times New Roman" w:cs="Times New Roman"/>
          <w:sz w:val="24"/>
          <w:lang w:val="en-GB"/>
        </w:rPr>
        <w:t xml:space="preserve">about the pandemic </w:t>
      </w:r>
      <w:r w:rsidR="007022EA" w:rsidRPr="00267F17">
        <w:rPr>
          <w:rFonts w:ascii="Times New Roman" w:hAnsi="Times New Roman" w:cs="Times New Roman"/>
          <w:sz w:val="24"/>
          <w:lang w:val="en-GB"/>
        </w:rPr>
        <w:t xml:space="preserve">was </w:t>
      </w:r>
      <w:r w:rsidR="00216BDF">
        <w:rPr>
          <w:rFonts w:ascii="Times New Roman" w:hAnsi="Times New Roman" w:cs="Times New Roman"/>
          <w:sz w:val="24"/>
          <w:lang w:val="en-GB"/>
        </w:rPr>
        <w:t xml:space="preserve">inversely </w:t>
      </w:r>
      <w:r w:rsidR="00F40DF1" w:rsidRPr="00267F17">
        <w:rPr>
          <w:rFonts w:ascii="Times New Roman" w:hAnsi="Times New Roman" w:cs="Times New Roman"/>
          <w:sz w:val="24"/>
          <w:lang w:val="en-GB"/>
        </w:rPr>
        <w:t xml:space="preserve">associated with </w:t>
      </w:r>
      <w:r w:rsidR="001F3548">
        <w:rPr>
          <w:rFonts w:ascii="Times New Roman" w:hAnsi="Times New Roman" w:cs="Times New Roman"/>
          <w:sz w:val="24"/>
          <w:lang w:val="en-GB"/>
        </w:rPr>
        <w:t xml:space="preserve">changing </w:t>
      </w:r>
      <w:r w:rsidR="00303B24">
        <w:rPr>
          <w:rFonts w:ascii="Times New Roman" w:hAnsi="Times New Roman" w:cs="Times New Roman"/>
          <w:sz w:val="24"/>
          <w:lang w:val="en-GB"/>
        </w:rPr>
        <w:t>pregnancy monitoring</w:t>
      </w:r>
      <w:r w:rsidR="007022EA" w:rsidRPr="00267F17">
        <w:rPr>
          <w:rFonts w:ascii="Times New Roman" w:hAnsi="Times New Roman" w:cs="Times New Roman"/>
          <w:sz w:val="24"/>
          <w:lang w:val="en-GB"/>
        </w:rPr>
        <w:t>.</w:t>
      </w:r>
    </w:p>
    <w:p w14:paraId="0D38F7F7" w14:textId="429F0779" w:rsidR="00824CE2" w:rsidRPr="00267F17" w:rsidRDefault="00824CE2" w:rsidP="004E06C5">
      <w:pPr>
        <w:spacing w:before="100" w:beforeAutospacing="1" w:after="100" w:afterAutospacing="1" w:line="480" w:lineRule="auto"/>
        <w:jc w:val="left"/>
        <w:rPr>
          <w:rFonts w:ascii="Times New Roman" w:hAnsi="Times New Roman" w:cs="Times New Roman"/>
          <w:b/>
          <w:i/>
          <w:sz w:val="24"/>
          <w:lang w:val="en-GB"/>
        </w:rPr>
      </w:pPr>
      <w:r w:rsidRPr="00267F17">
        <w:rPr>
          <w:rFonts w:ascii="Times New Roman" w:hAnsi="Times New Roman" w:cs="Times New Roman"/>
          <w:b/>
          <w:i/>
          <w:sz w:val="24"/>
          <w:lang w:val="en-GB"/>
        </w:rPr>
        <w:t>Strengths and limitations</w:t>
      </w:r>
    </w:p>
    <w:p w14:paraId="785FAB33" w14:textId="70B390A3" w:rsidR="009C1CDF" w:rsidRPr="00B31780" w:rsidRDefault="003070CF" w:rsidP="009C1CDF">
      <w:pPr>
        <w:spacing w:line="480" w:lineRule="auto"/>
        <w:jc w:val="left"/>
        <w:rPr>
          <w:rFonts w:ascii="Times New Roman" w:hAnsi="Times New Roman" w:cs="Times New Roman"/>
          <w:sz w:val="24"/>
          <w:lang w:val="en-GB"/>
        </w:rPr>
      </w:pPr>
      <w:r w:rsidRPr="00B05460">
        <w:rPr>
          <w:rFonts w:ascii="Times New Roman" w:hAnsi="Times New Roman" w:cs="Times New Roman"/>
          <w:sz w:val="24"/>
          <w:lang w:val="en-GB"/>
        </w:rPr>
        <w:t xml:space="preserve">To the best of our knowledge, </w:t>
      </w:r>
      <w:proofErr w:type="spellStart"/>
      <w:r w:rsidR="00F51D84" w:rsidRPr="00B31780">
        <w:rPr>
          <w:rFonts w:ascii="Times New Roman" w:hAnsi="Times New Roman" w:cs="Times New Roman"/>
          <w:sz w:val="24"/>
          <w:lang w:val="en-GB"/>
        </w:rPr>
        <w:t>Covimater</w:t>
      </w:r>
      <w:proofErr w:type="spellEnd"/>
      <w:r w:rsidR="00F51D84" w:rsidRPr="00B31780">
        <w:rPr>
          <w:rFonts w:ascii="Times New Roman" w:hAnsi="Times New Roman" w:cs="Times New Roman"/>
          <w:sz w:val="24"/>
          <w:lang w:val="en-GB"/>
        </w:rPr>
        <w:t xml:space="preserve"> is the first national study in France to explore the experiences and behaviours of pregnant women during the SARS-CoV-2 pandemic. </w:t>
      </w:r>
      <w:r w:rsidR="00216BDF" w:rsidRPr="00B31780">
        <w:rPr>
          <w:rFonts w:ascii="Times New Roman" w:hAnsi="Times New Roman" w:cs="Times New Roman"/>
          <w:sz w:val="24"/>
          <w:lang w:val="en-GB"/>
        </w:rPr>
        <w:t xml:space="preserve">It </w:t>
      </w:r>
      <w:r w:rsidR="006547B2" w:rsidRPr="00B31780">
        <w:rPr>
          <w:rFonts w:ascii="Times New Roman" w:hAnsi="Times New Roman" w:cs="Times New Roman"/>
          <w:sz w:val="24"/>
          <w:lang w:val="en-GB"/>
        </w:rPr>
        <w:t xml:space="preserve">used the same methodology </w:t>
      </w:r>
      <w:r w:rsidR="007D67B3" w:rsidRPr="00B31780">
        <w:rPr>
          <w:rFonts w:ascii="Times New Roman" w:hAnsi="Times New Roman" w:cs="Times New Roman"/>
          <w:sz w:val="24"/>
          <w:lang w:val="en-GB"/>
        </w:rPr>
        <w:t>as</w:t>
      </w:r>
      <w:r w:rsidR="006547B2" w:rsidRPr="00B31780">
        <w:rPr>
          <w:rFonts w:ascii="Times New Roman" w:hAnsi="Times New Roman" w:cs="Times New Roman"/>
          <w:sz w:val="24"/>
          <w:lang w:val="en-GB"/>
        </w:rPr>
        <w:t xml:space="preserve"> </w:t>
      </w:r>
      <w:r w:rsidR="007D67B3" w:rsidRPr="00B31780">
        <w:rPr>
          <w:rFonts w:ascii="Times New Roman" w:hAnsi="Times New Roman" w:cs="Times New Roman"/>
          <w:sz w:val="24"/>
          <w:lang w:val="en-GB"/>
        </w:rPr>
        <w:t xml:space="preserve">another study conducted in France at the same time on the general population entitled </w:t>
      </w:r>
      <w:proofErr w:type="spellStart"/>
      <w:r w:rsidR="006547B2" w:rsidRPr="00B31780">
        <w:rPr>
          <w:rFonts w:ascii="Times New Roman" w:hAnsi="Times New Roman" w:cs="Times New Roman"/>
          <w:sz w:val="24"/>
          <w:lang w:val="en-GB"/>
        </w:rPr>
        <w:t>Coviprev</w:t>
      </w:r>
      <w:proofErr w:type="spellEnd"/>
      <w:r w:rsidR="007D67B3" w:rsidRPr="00B31780">
        <w:rPr>
          <w:rFonts w:ascii="Times New Roman" w:hAnsi="Times New Roman" w:cs="Times New Roman"/>
          <w:sz w:val="24"/>
          <w:lang w:val="en-GB"/>
        </w:rPr>
        <w:t xml:space="preserve">. This choice </w:t>
      </w:r>
      <w:proofErr w:type="gramStart"/>
      <w:r w:rsidR="007D67B3" w:rsidRPr="00B31780">
        <w:rPr>
          <w:rFonts w:ascii="Times New Roman" w:hAnsi="Times New Roman" w:cs="Times New Roman"/>
          <w:sz w:val="24"/>
          <w:lang w:val="en-GB"/>
        </w:rPr>
        <w:t>was made</w:t>
      </w:r>
      <w:proofErr w:type="gramEnd"/>
      <w:r w:rsidR="007D67B3" w:rsidRPr="00B31780">
        <w:rPr>
          <w:rFonts w:ascii="Times New Roman" w:hAnsi="Times New Roman" w:cs="Times New Roman"/>
          <w:sz w:val="24"/>
          <w:lang w:val="en-GB"/>
        </w:rPr>
        <w:t xml:space="preserve"> to ensure </w:t>
      </w:r>
      <w:r w:rsidR="006547B2" w:rsidRPr="00B31780">
        <w:rPr>
          <w:rFonts w:ascii="Times New Roman" w:hAnsi="Times New Roman" w:cs="Times New Roman"/>
          <w:sz w:val="24"/>
          <w:lang w:val="en-GB"/>
        </w:rPr>
        <w:t>comparison with women of childb</w:t>
      </w:r>
      <w:r w:rsidR="007D67B3" w:rsidRPr="00B31780">
        <w:rPr>
          <w:rFonts w:ascii="Times New Roman" w:hAnsi="Times New Roman" w:cs="Times New Roman"/>
          <w:sz w:val="24"/>
          <w:lang w:val="en-GB"/>
        </w:rPr>
        <w:t>ear</w:t>
      </w:r>
      <w:r w:rsidR="006547B2" w:rsidRPr="00B31780">
        <w:rPr>
          <w:rFonts w:ascii="Times New Roman" w:hAnsi="Times New Roman" w:cs="Times New Roman"/>
          <w:sz w:val="24"/>
          <w:lang w:val="en-GB"/>
        </w:rPr>
        <w:t xml:space="preserve">ing age. </w:t>
      </w:r>
      <w:r w:rsidR="007D67B3" w:rsidRPr="00B31780">
        <w:rPr>
          <w:rFonts w:ascii="Times New Roman" w:hAnsi="Times New Roman" w:cs="Times New Roman"/>
          <w:sz w:val="24"/>
          <w:lang w:val="en-GB"/>
        </w:rPr>
        <w:t>Unlike</w:t>
      </w:r>
      <w:r w:rsidR="009C1CDF" w:rsidRPr="00B31780">
        <w:rPr>
          <w:rFonts w:ascii="Times New Roman" w:hAnsi="Times New Roman" w:cs="Times New Roman"/>
          <w:sz w:val="24"/>
          <w:lang w:val="en-GB"/>
        </w:rPr>
        <w:t xml:space="preserve"> studies </w:t>
      </w:r>
      <w:r w:rsidR="00216BDF" w:rsidRPr="00B31780">
        <w:rPr>
          <w:rFonts w:ascii="Times New Roman" w:hAnsi="Times New Roman" w:cs="Times New Roman"/>
          <w:sz w:val="24"/>
          <w:lang w:val="en-GB"/>
        </w:rPr>
        <w:t xml:space="preserve">from other </w:t>
      </w:r>
      <w:proofErr w:type="gramStart"/>
      <w:r w:rsidR="00216BDF" w:rsidRPr="00B31780">
        <w:rPr>
          <w:rFonts w:ascii="Times New Roman" w:hAnsi="Times New Roman" w:cs="Times New Roman"/>
          <w:sz w:val="24"/>
          <w:lang w:val="en-GB"/>
        </w:rPr>
        <w:t>countries which</w:t>
      </w:r>
      <w:proofErr w:type="gramEnd"/>
      <w:r w:rsidR="00216BDF" w:rsidRPr="00B31780">
        <w:rPr>
          <w:rFonts w:ascii="Times New Roman" w:hAnsi="Times New Roman" w:cs="Times New Roman"/>
          <w:sz w:val="24"/>
          <w:lang w:val="en-GB"/>
        </w:rPr>
        <w:t xml:space="preserve"> </w:t>
      </w:r>
      <w:r w:rsidR="007D67B3" w:rsidRPr="00B31780">
        <w:rPr>
          <w:rFonts w:ascii="Times New Roman" w:hAnsi="Times New Roman" w:cs="Times New Roman"/>
          <w:sz w:val="24"/>
          <w:lang w:val="en-GB"/>
        </w:rPr>
        <w:t xml:space="preserve">mostly </w:t>
      </w:r>
      <w:r w:rsidR="00216BDF" w:rsidRPr="00B31780">
        <w:rPr>
          <w:rFonts w:ascii="Times New Roman" w:hAnsi="Times New Roman" w:cs="Times New Roman"/>
          <w:sz w:val="24"/>
          <w:lang w:val="en-GB"/>
        </w:rPr>
        <w:t xml:space="preserve">focused </w:t>
      </w:r>
      <w:r w:rsidR="009C1CDF" w:rsidRPr="00B31780">
        <w:rPr>
          <w:rFonts w:ascii="Times New Roman" w:hAnsi="Times New Roman" w:cs="Times New Roman"/>
          <w:sz w:val="24"/>
          <w:lang w:val="en-GB"/>
        </w:rPr>
        <w:t xml:space="preserve">on </w:t>
      </w:r>
      <w:r w:rsidR="007D67B3" w:rsidRPr="00B31780">
        <w:rPr>
          <w:rFonts w:ascii="Times New Roman" w:hAnsi="Times New Roman" w:cs="Times New Roman"/>
          <w:sz w:val="24"/>
          <w:lang w:val="en-GB"/>
        </w:rPr>
        <w:t xml:space="preserve">the </w:t>
      </w:r>
      <w:r w:rsidR="009C1CDF" w:rsidRPr="00B31780">
        <w:rPr>
          <w:rFonts w:ascii="Times New Roman" w:hAnsi="Times New Roman" w:cs="Times New Roman"/>
          <w:sz w:val="24"/>
          <w:lang w:val="en-GB"/>
        </w:rPr>
        <w:t xml:space="preserve">third trimester </w:t>
      </w:r>
      <w:r w:rsidR="007D67B3" w:rsidRPr="00B31780">
        <w:rPr>
          <w:rFonts w:ascii="Times New Roman" w:hAnsi="Times New Roman" w:cs="Times New Roman"/>
          <w:sz w:val="24"/>
          <w:lang w:val="en-GB"/>
        </w:rPr>
        <w:t>of pregnancy during the current pandemic</w:t>
      </w:r>
      <w:r w:rsidR="009C1CDF" w:rsidRPr="00B31780">
        <w:rPr>
          <w:rFonts w:ascii="Times New Roman" w:hAnsi="Times New Roman" w:cs="Times New Roman"/>
          <w:sz w:val="24"/>
          <w:lang w:val="en-GB"/>
        </w:rPr>
        <w:t xml:space="preserve">, </w:t>
      </w:r>
      <w:proofErr w:type="spellStart"/>
      <w:r w:rsidR="009C1CDF" w:rsidRPr="00B31780">
        <w:rPr>
          <w:rFonts w:ascii="Times New Roman" w:hAnsi="Times New Roman" w:cs="Times New Roman"/>
          <w:sz w:val="24"/>
          <w:lang w:val="en-GB"/>
        </w:rPr>
        <w:t>Covimater</w:t>
      </w:r>
      <w:proofErr w:type="spellEnd"/>
      <w:r w:rsidR="007D67B3" w:rsidRPr="00B31780">
        <w:rPr>
          <w:rFonts w:ascii="Times New Roman" w:hAnsi="Times New Roman" w:cs="Times New Roman"/>
          <w:sz w:val="24"/>
          <w:lang w:val="en-GB"/>
        </w:rPr>
        <w:t xml:space="preserve"> </w:t>
      </w:r>
      <w:r w:rsidR="009C1CDF" w:rsidRPr="00B31780">
        <w:rPr>
          <w:rFonts w:ascii="Times New Roman" w:hAnsi="Times New Roman" w:cs="Times New Roman"/>
          <w:sz w:val="24"/>
          <w:lang w:val="en-GB"/>
        </w:rPr>
        <w:t xml:space="preserve">included women with different gestational ages. </w:t>
      </w:r>
    </w:p>
    <w:p w14:paraId="66DF23E7" w14:textId="2C36141A" w:rsidR="00F51D84" w:rsidRPr="00B31780" w:rsidRDefault="00216BDF" w:rsidP="00F51D84">
      <w:pPr>
        <w:spacing w:line="480" w:lineRule="auto"/>
        <w:jc w:val="left"/>
        <w:rPr>
          <w:rFonts w:ascii="Times New Roman" w:hAnsi="Times New Roman" w:cs="Times New Roman"/>
          <w:sz w:val="24"/>
          <w:lang w:val="en-GB"/>
        </w:rPr>
      </w:pPr>
      <w:proofErr w:type="spellStart"/>
      <w:r w:rsidRPr="00B31780">
        <w:rPr>
          <w:rFonts w:ascii="Times New Roman" w:hAnsi="Times New Roman" w:cs="Times New Roman"/>
          <w:sz w:val="24"/>
          <w:lang w:val="en-GB"/>
        </w:rPr>
        <w:t>Covimater</w:t>
      </w:r>
      <w:proofErr w:type="spellEnd"/>
      <w:r w:rsidRPr="00B31780">
        <w:rPr>
          <w:rFonts w:ascii="Times New Roman" w:hAnsi="Times New Roman" w:cs="Times New Roman"/>
          <w:sz w:val="24"/>
          <w:lang w:val="en-GB"/>
        </w:rPr>
        <w:t xml:space="preserve"> </w:t>
      </w:r>
      <w:r w:rsidR="00903834" w:rsidRPr="00B31780">
        <w:rPr>
          <w:rFonts w:ascii="Times New Roman" w:hAnsi="Times New Roman" w:cs="Times New Roman"/>
          <w:sz w:val="24"/>
          <w:lang w:val="en-GB"/>
        </w:rPr>
        <w:t xml:space="preserve">has </w:t>
      </w:r>
      <w:r w:rsidR="00B142C0" w:rsidRPr="00B31780">
        <w:rPr>
          <w:rFonts w:ascii="Times New Roman" w:hAnsi="Times New Roman" w:cs="Times New Roman"/>
          <w:sz w:val="24"/>
          <w:lang w:val="en-GB"/>
        </w:rPr>
        <w:t>s</w:t>
      </w:r>
      <w:r w:rsidR="00B142C0">
        <w:rPr>
          <w:rFonts w:ascii="Times New Roman" w:hAnsi="Times New Roman" w:cs="Times New Roman"/>
          <w:sz w:val="24"/>
          <w:lang w:val="en-GB"/>
        </w:rPr>
        <w:t xml:space="preserve">ome </w:t>
      </w:r>
      <w:r w:rsidR="00903834" w:rsidRPr="00B31780">
        <w:rPr>
          <w:rFonts w:ascii="Times New Roman" w:hAnsi="Times New Roman" w:cs="Times New Roman"/>
          <w:sz w:val="24"/>
          <w:lang w:val="en-GB"/>
        </w:rPr>
        <w:t xml:space="preserve">limitations. First, the probability of inclusion of individuals from the whole population of pregnant women in France was unknown. Consequently, greater caution is required when interpreting the statistical inference than would be needed for random sample studies. Second, sampling bias could explain the overestimation of the percentage of pregnant women with pre-existing chronic diseases or obesity. Third, as the study questionnaire was self-administered, there is always the risk that respondents misunderstood or misinterpreted questions and a risk of </w:t>
      </w:r>
      <w:r w:rsidR="00F51D84" w:rsidRPr="00B31780">
        <w:rPr>
          <w:rFonts w:ascii="Times New Roman" w:hAnsi="Times New Roman" w:cs="Times New Roman"/>
          <w:sz w:val="24"/>
          <w:lang w:val="en-GB"/>
        </w:rPr>
        <w:t>potential social desirability and recall bias</w:t>
      </w:r>
      <w:r w:rsidR="00320E95">
        <w:rPr>
          <w:rFonts w:ascii="Times New Roman" w:hAnsi="Times New Roman" w:cs="Times New Roman"/>
          <w:sz w:val="24"/>
          <w:lang w:val="en-GB"/>
        </w:rPr>
        <w:t>es</w:t>
      </w:r>
      <w:r w:rsidR="00F51D84" w:rsidRPr="00B31780">
        <w:rPr>
          <w:rFonts w:ascii="Times New Roman" w:hAnsi="Times New Roman" w:cs="Times New Roman"/>
          <w:sz w:val="24"/>
          <w:lang w:val="en-GB"/>
        </w:rPr>
        <w:t xml:space="preserve">. However, there is no reason </w:t>
      </w:r>
      <w:r w:rsidR="00903834" w:rsidRPr="00B31780">
        <w:rPr>
          <w:rFonts w:ascii="Times New Roman" w:hAnsi="Times New Roman" w:cs="Times New Roman"/>
          <w:sz w:val="24"/>
          <w:lang w:val="en-GB"/>
        </w:rPr>
        <w:t xml:space="preserve">to suppose </w:t>
      </w:r>
      <w:r w:rsidR="00F51D84" w:rsidRPr="00B31780">
        <w:rPr>
          <w:rFonts w:ascii="Times New Roman" w:hAnsi="Times New Roman" w:cs="Times New Roman"/>
          <w:sz w:val="24"/>
          <w:lang w:val="en-GB"/>
        </w:rPr>
        <w:t xml:space="preserve">that </w:t>
      </w:r>
      <w:r w:rsidR="00903834" w:rsidRPr="00B31780">
        <w:rPr>
          <w:rFonts w:ascii="Times New Roman" w:hAnsi="Times New Roman" w:cs="Times New Roman"/>
          <w:sz w:val="24"/>
          <w:lang w:val="en-GB"/>
        </w:rPr>
        <w:t>either</w:t>
      </w:r>
      <w:r w:rsidR="00F51D84" w:rsidRPr="00B31780">
        <w:rPr>
          <w:rFonts w:ascii="Times New Roman" w:hAnsi="Times New Roman" w:cs="Times New Roman"/>
          <w:sz w:val="24"/>
          <w:lang w:val="en-GB"/>
        </w:rPr>
        <w:t xml:space="preserve"> of these biases should be limited to the particular sub-group of pregnant women</w:t>
      </w:r>
      <w:r w:rsidR="00B05460">
        <w:rPr>
          <w:rFonts w:ascii="Times New Roman" w:hAnsi="Times New Roman" w:cs="Times New Roman"/>
          <w:sz w:val="24"/>
          <w:lang w:val="en-GB"/>
        </w:rPr>
        <w:t xml:space="preserve"> who had postponed/forgone their pregnancy monitoring.</w:t>
      </w:r>
    </w:p>
    <w:p w14:paraId="3A553AAC" w14:textId="77777777" w:rsidR="00DC26EE" w:rsidRPr="00267F17" w:rsidRDefault="00824CE2" w:rsidP="00541887">
      <w:pPr>
        <w:spacing w:before="100" w:beforeAutospacing="1" w:after="100" w:afterAutospacing="1" w:line="480" w:lineRule="auto"/>
        <w:jc w:val="left"/>
        <w:rPr>
          <w:rFonts w:ascii="Times New Roman" w:hAnsi="Times New Roman" w:cs="Times New Roman"/>
          <w:b/>
          <w:i/>
          <w:color w:val="000000"/>
          <w:sz w:val="24"/>
          <w:shd w:val="clear" w:color="auto" w:fill="FFFFFF"/>
          <w:lang w:val="en-GB"/>
        </w:rPr>
      </w:pPr>
      <w:r w:rsidRPr="00267F17">
        <w:rPr>
          <w:rFonts w:ascii="Times New Roman" w:hAnsi="Times New Roman" w:cs="Times New Roman"/>
          <w:b/>
          <w:i/>
          <w:color w:val="000000"/>
          <w:sz w:val="24"/>
          <w:shd w:val="clear" w:color="auto" w:fill="FFFFFF"/>
          <w:lang w:val="en-GB"/>
        </w:rPr>
        <w:lastRenderedPageBreak/>
        <w:t>Interpretation (in light of other evidence)</w:t>
      </w:r>
    </w:p>
    <w:p w14:paraId="2DB80E3C" w14:textId="12871D44" w:rsidR="004D6E76" w:rsidRPr="00267F17" w:rsidRDefault="005B4A56" w:rsidP="00541887">
      <w:pPr>
        <w:spacing w:before="100" w:beforeAutospacing="1" w:after="100" w:afterAutospacing="1" w:line="480" w:lineRule="auto"/>
        <w:jc w:val="left"/>
        <w:rPr>
          <w:rFonts w:ascii="Times New Roman" w:hAnsi="Times New Roman" w:cs="Times New Roman"/>
          <w:sz w:val="24"/>
          <w:lang w:val="en-GB"/>
        </w:rPr>
      </w:pPr>
      <w:proofErr w:type="spellStart"/>
      <w:r>
        <w:rPr>
          <w:rFonts w:ascii="Times New Roman" w:hAnsi="Times New Roman" w:cs="Times New Roman"/>
          <w:sz w:val="24"/>
          <w:lang w:val="en-GB"/>
        </w:rPr>
        <w:t>Covimater</w:t>
      </w:r>
      <w:r w:rsidR="00ED459D">
        <w:rPr>
          <w:rFonts w:ascii="Times New Roman" w:hAnsi="Times New Roman" w:cs="Times New Roman"/>
          <w:sz w:val="24"/>
          <w:lang w:val="en-GB"/>
        </w:rPr>
        <w:t>’s</w:t>
      </w:r>
      <w:proofErr w:type="spellEnd"/>
      <w:r w:rsidRPr="00267F17">
        <w:rPr>
          <w:rFonts w:ascii="Times New Roman" w:hAnsi="Times New Roman" w:cs="Times New Roman"/>
          <w:sz w:val="24"/>
          <w:lang w:val="en-GB"/>
        </w:rPr>
        <w:t xml:space="preserve"> </w:t>
      </w:r>
      <w:r w:rsidR="007812F3" w:rsidRPr="00267F17">
        <w:rPr>
          <w:rFonts w:ascii="Times New Roman" w:hAnsi="Times New Roman" w:cs="Times New Roman"/>
          <w:sz w:val="24"/>
          <w:lang w:val="en-GB"/>
        </w:rPr>
        <w:t>results show a</w:t>
      </w:r>
      <w:r w:rsidR="00323DB4">
        <w:rPr>
          <w:rFonts w:ascii="Times New Roman" w:hAnsi="Times New Roman" w:cs="Times New Roman"/>
          <w:sz w:val="24"/>
          <w:lang w:val="en-GB"/>
        </w:rPr>
        <w:t>n association</w:t>
      </w:r>
      <w:r w:rsidR="007812F3" w:rsidRPr="00267F17">
        <w:rPr>
          <w:rFonts w:ascii="Times New Roman" w:hAnsi="Times New Roman" w:cs="Times New Roman"/>
          <w:sz w:val="24"/>
          <w:lang w:val="en-GB"/>
        </w:rPr>
        <w:t xml:space="preserve"> between violence and a voluntary change in pregnancy monitoring. </w:t>
      </w:r>
      <w:proofErr w:type="gramStart"/>
      <w:r w:rsidR="00ED459D">
        <w:rPr>
          <w:rFonts w:ascii="Times New Roman" w:hAnsi="Times New Roman" w:cs="Times New Roman"/>
          <w:sz w:val="24"/>
          <w:lang w:val="en-GB"/>
        </w:rPr>
        <w:t>T</w:t>
      </w:r>
      <w:r w:rsidR="004E0C54" w:rsidRPr="00267F17">
        <w:rPr>
          <w:rFonts w:ascii="Times New Roman" w:hAnsi="Times New Roman" w:cs="Times New Roman"/>
          <w:sz w:val="24"/>
          <w:lang w:val="en-GB"/>
        </w:rPr>
        <w:t xml:space="preserve">he percentage of pregnant women who reported </w:t>
      </w:r>
      <w:r w:rsidR="004B7BA1">
        <w:rPr>
          <w:rFonts w:ascii="Times New Roman" w:hAnsi="Times New Roman" w:cs="Times New Roman"/>
          <w:sz w:val="24"/>
          <w:lang w:val="en-GB"/>
        </w:rPr>
        <w:t xml:space="preserve">experiencing </w:t>
      </w:r>
      <w:r w:rsidR="004E0C54" w:rsidRPr="00267F17">
        <w:rPr>
          <w:rFonts w:ascii="Times New Roman" w:hAnsi="Times New Roman" w:cs="Times New Roman"/>
          <w:sz w:val="24"/>
          <w:lang w:val="en-GB"/>
        </w:rPr>
        <w:t xml:space="preserve">violence or serious arguments during </w:t>
      </w:r>
      <w:r w:rsidR="004B7BA1">
        <w:rPr>
          <w:rFonts w:ascii="Times New Roman" w:hAnsi="Times New Roman" w:cs="Times New Roman"/>
          <w:sz w:val="24"/>
          <w:lang w:val="en-GB"/>
        </w:rPr>
        <w:t xml:space="preserve">the first lockdown </w:t>
      </w:r>
      <w:r w:rsidR="003A4B35" w:rsidRPr="00267F17">
        <w:rPr>
          <w:rFonts w:ascii="Times New Roman" w:hAnsi="Times New Roman" w:cs="Times New Roman"/>
          <w:sz w:val="24"/>
          <w:lang w:val="en-GB"/>
        </w:rPr>
        <w:t xml:space="preserve">was </w:t>
      </w:r>
      <w:r w:rsidR="004E0C54" w:rsidRPr="00267F17">
        <w:rPr>
          <w:rFonts w:ascii="Times New Roman" w:hAnsi="Times New Roman" w:cs="Times New Roman"/>
          <w:sz w:val="24"/>
          <w:lang w:val="en-GB"/>
        </w:rPr>
        <w:t>high (28.1%)</w:t>
      </w:r>
      <w:r w:rsidR="004B7BA1">
        <w:rPr>
          <w:rFonts w:ascii="Times New Roman" w:hAnsi="Times New Roman" w:cs="Times New Roman"/>
          <w:sz w:val="24"/>
          <w:lang w:val="en-GB"/>
        </w:rPr>
        <w:t>,</w:t>
      </w:r>
      <w:r w:rsidR="004E0C54" w:rsidRPr="00267F17">
        <w:rPr>
          <w:rFonts w:ascii="Times New Roman" w:hAnsi="Times New Roman" w:cs="Times New Roman"/>
          <w:sz w:val="24"/>
          <w:lang w:val="en-GB"/>
        </w:rPr>
        <w:t xml:space="preserve"> but significantly lower than that obtained </w:t>
      </w:r>
      <w:r w:rsidR="004B7BA1">
        <w:rPr>
          <w:rFonts w:ascii="Times New Roman" w:hAnsi="Times New Roman" w:cs="Times New Roman"/>
          <w:sz w:val="24"/>
          <w:lang w:val="en-GB"/>
        </w:rPr>
        <w:t xml:space="preserve">for </w:t>
      </w:r>
      <w:r w:rsidR="00A34232" w:rsidRPr="00267F17">
        <w:rPr>
          <w:rFonts w:ascii="Times New Roman" w:hAnsi="Times New Roman" w:cs="Times New Roman"/>
          <w:sz w:val="24"/>
          <w:lang w:val="en-GB"/>
        </w:rPr>
        <w:t xml:space="preserve">women of </w:t>
      </w:r>
      <w:r w:rsidR="006F4B36" w:rsidRPr="00267F17">
        <w:rPr>
          <w:rFonts w:ascii="Times New Roman" w:hAnsi="Times New Roman" w:cs="Times New Roman"/>
          <w:sz w:val="24"/>
          <w:lang w:val="en-GB"/>
        </w:rPr>
        <w:t>childbearing age (18-49 years)</w:t>
      </w:r>
      <w:r w:rsidR="004B7BA1">
        <w:rPr>
          <w:rFonts w:ascii="Times New Roman" w:hAnsi="Times New Roman" w:cs="Times New Roman"/>
          <w:sz w:val="24"/>
          <w:lang w:val="en-GB"/>
        </w:rPr>
        <w:t xml:space="preserve"> in </w:t>
      </w:r>
      <w:proofErr w:type="spellStart"/>
      <w:r w:rsidR="004B7BA1">
        <w:rPr>
          <w:rFonts w:ascii="Times New Roman" w:hAnsi="Times New Roman" w:cs="Times New Roman"/>
          <w:sz w:val="24"/>
          <w:lang w:val="en-GB"/>
        </w:rPr>
        <w:t>CoviPrev</w:t>
      </w:r>
      <w:proofErr w:type="spellEnd"/>
      <w:r w:rsidR="004B7BA1">
        <w:rPr>
          <w:rFonts w:ascii="Times New Roman" w:hAnsi="Times New Roman" w:cs="Times New Roman"/>
          <w:sz w:val="24"/>
          <w:lang w:val="en-GB"/>
        </w:rPr>
        <w:t xml:space="preserve">, a </w:t>
      </w:r>
      <w:r w:rsidR="00BC6CEE">
        <w:rPr>
          <w:rFonts w:ascii="Times New Roman" w:hAnsi="Times New Roman" w:cs="Times New Roman"/>
          <w:sz w:val="24"/>
          <w:lang w:val="en-GB"/>
        </w:rPr>
        <w:t xml:space="preserve">French </w:t>
      </w:r>
      <w:r w:rsidR="004B7BA1">
        <w:rPr>
          <w:rFonts w:ascii="Times New Roman" w:hAnsi="Times New Roman" w:cs="Times New Roman"/>
          <w:sz w:val="24"/>
          <w:lang w:val="en-GB"/>
        </w:rPr>
        <w:t xml:space="preserve">general population-based </w:t>
      </w:r>
      <w:r w:rsidR="00107121">
        <w:rPr>
          <w:rFonts w:ascii="Times New Roman" w:hAnsi="Times New Roman" w:cs="Times New Roman"/>
          <w:sz w:val="24"/>
          <w:lang w:val="en-GB"/>
        </w:rPr>
        <w:t xml:space="preserve">repeated cross-sectional </w:t>
      </w:r>
      <w:r w:rsidR="004B7BA1">
        <w:rPr>
          <w:rFonts w:ascii="Times New Roman" w:hAnsi="Times New Roman" w:cs="Times New Roman"/>
          <w:sz w:val="24"/>
          <w:lang w:val="en-GB"/>
        </w:rPr>
        <w:t>study</w:t>
      </w:r>
      <w:r w:rsidR="00987082">
        <w:rPr>
          <w:rFonts w:ascii="Times New Roman" w:hAnsi="Times New Roman" w:cs="Times New Roman"/>
          <w:sz w:val="24"/>
          <w:lang w:val="en-GB"/>
        </w:rPr>
        <w:t xml:space="preserve"> </w:t>
      </w:r>
      <w:r w:rsidR="004B7BA1">
        <w:rPr>
          <w:rFonts w:ascii="Times New Roman" w:hAnsi="Times New Roman" w:cs="Times New Roman"/>
          <w:sz w:val="24"/>
          <w:lang w:val="en-GB"/>
        </w:rPr>
        <w:t xml:space="preserve">which </w:t>
      </w:r>
      <w:r w:rsidR="00ED459D">
        <w:rPr>
          <w:rFonts w:ascii="Times New Roman" w:hAnsi="Times New Roman" w:cs="Times New Roman"/>
          <w:sz w:val="24"/>
          <w:lang w:val="en-GB"/>
        </w:rPr>
        <w:t xml:space="preserve">used </w:t>
      </w:r>
      <w:r w:rsidR="004B7BA1">
        <w:rPr>
          <w:rFonts w:ascii="Times New Roman" w:hAnsi="Times New Roman" w:cs="Times New Roman"/>
          <w:sz w:val="24"/>
          <w:lang w:val="en-GB"/>
        </w:rPr>
        <w:t xml:space="preserve">the </w:t>
      </w:r>
      <w:r w:rsidR="004E0C54" w:rsidRPr="00267F17">
        <w:rPr>
          <w:rFonts w:ascii="Times New Roman" w:hAnsi="Times New Roman" w:cs="Times New Roman"/>
          <w:sz w:val="24"/>
          <w:lang w:val="en-GB"/>
        </w:rPr>
        <w:t xml:space="preserve">same methodology </w:t>
      </w:r>
      <w:r w:rsidR="004B7BA1">
        <w:rPr>
          <w:rFonts w:ascii="Times New Roman" w:hAnsi="Times New Roman" w:cs="Times New Roman"/>
          <w:sz w:val="24"/>
          <w:lang w:val="en-GB"/>
        </w:rPr>
        <w:t xml:space="preserve">as </w:t>
      </w:r>
      <w:proofErr w:type="spellStart"/>
      <w:r w:rsidR="004B7BA1">
        <w:rPr>
          <w:rFonts w:ascii="Times New Roman" w:hAnsi="Times New Roman" w:cs="Times New Roman"/>
          <w:sz w:val="24"/>
          <w:lang w:val="en-GB"/>
        </w:rPr>
        <w:t>Covimater</w:t>
      </w:r>
      <w:proofErr w:type="spellEnd"/>
      <w:r w:rsidR="00BC6CEE">
        <w:rPr>
          <w:rFonts w:ascii="Times New Roman" w:hAnsi="Times New Roman" w:cs="Times New Roman"/>
          <w:sz w:val="24"/>
          <w:lang w:val="en-GB"/>
        </w:rPr>
        <w:t xml:space="preserve"> </w:t>
      </w:r>
      <w:r w:rsidR="004B7BA1">
        <w:rPr>
          <w:rFonts w:ascii="Times New Roman" w:hAnsi="Times New Roman" w:cs="Times New Roman"/>
          <w:sz w:val="24"/>
          <w:lang w:val="en-GB"/>
        </w:rPr>
        <w:t xml:space="preserve"> </w:t>
      </w:r>
      <w:r w:rsidR="00BC6CEE">
        <w:rPr>
          <w:rFonts w:ascii="Times New Roman" w:hAnsi="Times New Roman" w:cs="Times New Roman"/>
          <w:sz w:val="24"/>
          <w:lang w:val="en-GB"/>
        </w:rPr>
        <w:t xml:space="preserve">and conducted data-collection </w:t>
      </w:r>
      <w:r w:rsidR="00107121" w:rsidRPr="00107121">
        <w:rPr>
          <w:rFonts w:ascii="Times New Roman" w:hAnsi="Times New Roman" w:cs="Times New Roman"/>
          <w:sz w:val="24"/>
          <w:lang w:val="en-GB"/>
        </w:rPr>
        <w:t>waves at the same time</w:t>
      </w:r>
      <w:r w:rsidR="00107121">
        <w:rPr>
          <w:rFonts w:ascii="Times New Roman" w:hAnsi="Times New Roman" w:cs="Times New Roman"/>
          <w:sz w:val="24"/>
          <w:lang w:val="en-GB"/>
        </w:rPr>
        <w:t xml:space="preserve"> </w:t>
      </w:r>
      <w:r w:rsidR="004E0C54" w:rsidRPr="00267F17">
        <w:rPr>
          <w:rFonts w:ascii="Times New Roman" w:hAnsi="Times New Roman" w:cs="Times New Roman"/>
          <w:sz w:val="24"/>
          <w:lang w:val="en-GB"/>
        </w:rPr>
        <w:t>(</w:t>
      </w:r>
      <w:proofErr w:type="spellStart"/>
      <w:r w:rsidR="006F4B36" w:rsidRPr="00267F17">
        <w:rPr>
          <w:rFonts w:ascii="Times New Roman" w:hAnsi="Times New Roman" w:cs="Times New Roman"/>
          <w:sz w:val="24"/>
          <w:lang w:val="en-GB"/>
        </w:rPr>
        <w:t>CoviPrev</w:t>
      </w:r>
      <w:proofErr w:type="spellEnd"/>
      <w:r w:rsidR="006F4B36" w:rsidRPr="00267F17">
        <w:rPr>
          <w:rFonts w:ascii="Times New Roman" w:hAnsi="Times New Roman" w:cs="Times New Roman"/>
          <w:sz w:val="24"/>
          <w:lang w:val="en-GB"/>
        </w:rPr>
        <w:t xml:space="preserve"> study, </w:t>
      </w:r>
      <w:r w:rsidR="004E0C54" w:rsidRPr="00267F17">
        <w:rPr>
          <w:rFonts w:ascii="Times New Roman" w:hAnsi="Times New Roman" w:cs="Times New Roman"/>
          <w:sz w:val="24"/>
          <w:lang w:val="en-GB"/>
        </w:rPr>
        <w:t>28</w:t>
      </w:r>
      <w:r>
        <w:rPr>
          <w:rFonts w:ascii="Times New Roman" w:hAnsi="Times New Roman" w:cs="Times New Roman"/>
          <w:sz w:val="24"/>
          <w:lang w:val="en-GB"/>
        </w:rPr>
        <w:t>.1</w:t>
      </w:r>
      <w:r w:rsidR="004E0C54" w:rsidRPr="00267F17">
        <w:rPr>
          <w:rFonts w:ascii="Times New Roman" w:hAnsi="Times New Roman" w:cs="Times New Roman"/>
          <w:sz w:val="24"/>
          <w:lang w:val="en-GB"/>
        </w:rPr>
        <w:t xml:space="preserve">% </w:t>
      </w:r>
      <w:r w:rsidR="004E0C54" w:rsidRPr="00267F17">
        <w:rPr>
          <w:rFonts w:ascii="Times New Roman" w:hAnsi="Times New Roman" w:cs="Times New Roman"/>
          <w:i/>
          <w:sz w:val="24"/>
          <w:lang w:val="en-GB"/>
        </w:rPr>
        <w:t xml:space="preserve">vs. </w:t>
      </w:r>
      <w:r w:rsidR="004E0C54" w:rsidRPr="00267F17">
        <w:rPr>
          <w:rFonts w:ascii="Times New Roman" w:hAnsi="Times New Roman" w:cs="Times New Roman"/>
          <w:sz w:val="24"/>
          <w:lang w:val="en-GB"/>
        </w:rPr>
        <w:t xml:space="preserve">32.9%, p=0.03) </w:t>
      </w:r>
      <w:r w:rsidR="004E0C54"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Drf9pS16","properties":{"formattedCitation":"(33)","plainCitation":"(33)","noteIndex":0},"citationItems":[{"id":761,"uris":["http://zotero.org/users/7529252/items/N3UKPQG9"],"uri":["http://zotero.org/users/7529252/items/N3UKPQG9"],"itemData":{"id":761,"type":"article-journal","abstract":"In absence of effective pharmaceutical treatments, the individual’s compliance with a series of behavioral recommendations provided by the public health authorities play a critical role in the control and prevention of SARS-CoV2 infection. However, we still do not know much about the rate and determinants of adoption of the recommended health behaviors. This paper examines the compliance with the main behavioral recommendations, and compares sociocultural, psychosocial and social cognitive explanations for its variation in the French population. Based on the current literature, these 3 categories of factors were identified as potential determinants of individual differences in the health preventive behaviors. The data used for these analyses are drawn from 2 cross-sectional studies (N = 2,000 in survey 1 and 2,003 in survey 2) conducted after the lockdown and before the peak of the COVID-19 epidemic in France. The participants were drawn from a larger internet consumer panel where recruitment was stratified to generate a socio-demographically representative sample of the French adult population. Overall, the results show a very high rate of compliance with the behavioral recommendations among the participants. A hierarchical regression analysis was then performed to assess the potential explanatory power of these approaches in complying with these recommendations by successively entering sociocultural factors, psychosocial factors, social cognitive factors in the model. Only the inclusion of the cognitive variables substantially increased the explained variance of the self-reported adoption of preventive behaviors (R² change = 23% in survey 1 and 2), providing better support for the social cognitive than the sociocultural and psychosocial explanations.","container-title":"Frontiers in Psychology","DOI":"10.3389/fpsyg.2020.584500","ISSN":"1664-1078","journalAbbreviation":"Front. Psychol.","language":"English","source":"Frontiers","title":"Determinants of Preventive Behaviors in Response to the COVID-19 Pandemic in France: Comparing the Sociocultural, Psychosocial, and Social Cognitive Explanations","title-short":"Determinants of Preventive Behaviors in Response to the COVID-19 Pandemic in France","URL":"https://www.frontiersin.org/articles/10.3389/fpsyg.2020.584500/full","volume":"11","author":[{"family":"Raude","given":"Jocelyn"},{"family":"Lecrique","given":"Jean-Michel"},{"family":"Lasbeur","given":"Linda"},{"family":"Leon","given":"Christophe"},{"family":"Guignard","given":"Romain"},{"family":"Roscoät","given":"Enguerrand","non-dropping-particle":"du"},{"family":"Arwidson","given":"Pierre"}],"accessed":{"date-parts":[["2021",4,19]]},"issued":{"date-parts":[["2020"]]}}}],"schema":"https://github.com/citation-style-language/schema/raw/master/csl-citation.json"} </w:instrText>
      </w:r>
      <w:r w:rsidR="004E0C54" w:rsidRPr="00267F17">
        <w:rPr>
          <w:rFonts w:ascii="Times New Roman" w:hAnsi="Times New Roman" w:cs="Times New Roman"/>
          <w:sz w:val="24"/>
          <w:lang w:val="en-GB"/>
        </w:rPr>
        <w:fldChar w:fldCharType="separate"/>
      </w:r>
      <w:r w:rsidR="007A078B" w:rsidRPr="00320E95">
        <w:rPr>
          <w:rFonts w:ascii="Times New Roman" w:hAnsi="Times New Roman" w:cs="Times New Roman"/>
          <w:sz w:val="24"/>
          <w:lang w:val="en-GB"/>
        </w:rPr>
        <w:t>(33)</w:t>
      </w:r>
      <w:r w:rsidR="004E0C54" w:rsidRPr="00267F17">
        <w:rPr>
          <w:rFonts w:ascii="Times New Roman" w:hAnsi="Times New Roman" w:cs="Times New Roman"/>
          <w:sz w:val="24"/>
          <w:lang w:val="en-GB"/>
        </w:rPr>
        <w:fldChar w:fldCharType="end"/>
      </w:r>
      <w:r w:rsidR="004E0C54" w:rsidRPr="00267F17">
        <w:rPr>
          <w:rFonts w:ascii="Times New Roman" w:hAnsi="Times New Roman" w:cs="Times New Roman"/>
          <w:sz w:val="24"/>
          <w:lang w:val="en-GB"/>
        </w:rPr>
        <w:t>.</w:t>
      </w:r>
      <w:proofErr w:type="gramEnd"/>
      <w:r w:rsidR="004E0C54" w:rsidRPr="00267F17">
        <w:rPr>
          <w:rFonts w:ascii="Times New Roman" w:hAnsi="Times New Roman" w:cs="Times New Roman"/>
          <w:sz w:val="24"/>
          <w:lang w:val="en-GB"/>
        </w:rPr>
        <w:t xml:space="preserve"> </w:t>
      </w:r>
      <w:r w:rsidR="001845BC">
        <w:rPr>
          <w:rFonts w:ascii="Times New Roman" w:hAnsi="Times New Roman" w:cs="Times New Roman"/>
          <w:sz w:val="24"/>
          <w:lang w:val="en-GB"/>
        </w:rPr>
        <w:t>This result is</w:t>
      </w:r>
      <w:r w:rsidR="009220A1">
        <w:rPr>
          <w:rFonts w:ascii="Times New Roman" w:hAnsi="Times New Roman" w:cs="Times New Roman"/>
          <w:sz w:val="24"/>
          <w:lang w:val="en-GB"/>
        </w:rPr>
        <w:t xml:space="preserve"> </w:t>
      </w:r>
      <w:r w:rsidR="007D4E94" w:rsidRPr="00267F17">
        <w:rPr>
          <w:rFonts w:ascii="Times New Roman" w:hAnsi="Times New Roman" w:cs="Times New Roman"/>
          <w:sz w:val="24"/>
          <w:lang w:val="en-GB"/>
        </w:rPr>
        <w:t xml:space="preserve">in line with </w:t>
      </w:r>
      <w:r w:rsidR="004E0C54" w:rsidRPr="00267F17">
        <w:rPr>
          <w:rFonts w:ascii="Times New Roman" w:hAnsi="Times New Roman" w:cs="Times New Roman"/>
          <w:sz w:val="24"/>
          <w:lang w:val="en-GB"/>
        </w:rPr>
        <w:t xml:space="preserve">several studies suggesting </w:t>
      </w:r>
      <w:r w:rsidR="004504A6">
        <w:rPr>
          <w:rFonts w:ascii="Times New Roman" w:hAnsi="Times New Roman" w:cs="Times New Roman"/>
          <w:sz w:val="24"/>
          <w:lang w:val="en-GB"/>
        </w:rPr>
        <w:t xml:space="preserve">that the prevalence of </w:t>
      </w:r>
      <w:r w:rsidR="003F6726">
        <w:rPr>
          <w:rFonts w:ascii="Times New Roman" w:hAnsi="Times New Roman" w:cs="Times New Roman"/>
          <w:sz w:val="24"/>
          <w:lang w:val="en-GB"/>
        </w:rPr>
        <w:t>violence on women during</w:t>
      </w:r>
      <w:r w:rsidR="004E0C54" w:rsidRPr="00267F17">
        <w:rPr>
          <w:rFonts w:ascii="Times New Roman" w:hAnsi="Times New Roman" w:cs="Times New Roman"/>
          <w:sz w:val="24"/>
          <w:lang w:val="en-GB"/>
        </w:rPr>
        <w:t xml:space="preserve"> pregnancy is no</w:t>
      </w:r>
      <w:r w:rsidR="004504A6">
        <w:rPr>
          <w:rFonts w:ascii="Times New Roman" w:hAnsi="Times New Roman" w:cs="Times New Roman"/>
          <w:sz w:val="24"/>
          <w:lang w:val="en-GB"/>
        </w:rPr>
        <w:t xml:space="preserve"> higher than in other situations. However, </w:t>
      </w:r>
      <w:r w:rsidR="004E0C54" w:rsidRPr="00267F17">
        <w:rPr>
          <w:rFonts w:ascii="Times New Roman" w:hAnsi="Times New Roman" w:cs="Times New Roman"/>
          <w:sz w:val="24"/>
          <w:lang w:val="en-GB"/>
        </w:rPr>
        <w:t>there is no international consensus</w:t>
      </w:r>
      <w:r w:rsidR="00BD2D42">
        <w:rPr>
          <w:rFonts w:ascii="Times New Roman" w:hAnsi="Times New Roman" w:cs="Times New Roman"/>
          <w:sz w:val="24"/>
          <w:lang w:val="en-GB"/>
        </w:rPr>
        <w:t xml:space="preserve"> about </w:t>
      </w:r>
      <w:r w:rsidR="00044ECC">
        <w:rPr>
          <w:rFonts w:ascii="Times New Roman" w:hAnsi="Times New Roman" w:cs="Times New Roman"/>
          <w:sz w:val="24"/>
          <w:lang w:val="en-GB"/>
        </w:rPr>
        <w:t xml:space="preserve">whether the </w:t>
      </w:r>
      <w:r w:rsidR="00BD2D42">
        <w:rPr>
          <w:rFonts w:ascii="Times New Roman" w:hAnsi="Times New Roman" w:cs="Times New Roman"/>
          <w:sz w:val="24"/>
          <w:lang w:val="en-GB"/>
        </w:rPr>
        <w:t xml:space="preserve">risk of violence </w:t>
      </w:r>
      <w:r w:rsidR="00044ECC">
        <w:rPr>
          <w:rFonts w:ascii="Times New Roman" w:hAnsi="Times New Roman" w:cs="Times New Roman"/>
          <w:sz w:val="24"/>
          <w:lang w:val="en-GB"/>
        </w:rPr>
        <w:t xml:space="preserve">is higher in </w:t>
      </w:r>
      <w:r w:rsidR="00BD2D42">
        <w:rPr>
          <w:rFonts w:ascii="Times New Roman" w:hAnsi="Times New Roman" w:cs="Times New Roman"/>
          <w:sz w:val="24"/>
          <w:lang w:val="en-GB"/>
        </w:rPr>
        <w:t xml:space="preserve">pregnant women than </w:t>
      </w:r>
      <w:r w:rsidR="00044ECC">
        <w:rPr>
          <w:rFonts w:ascii="Times New Roman" w:hAnsi="Times New Roman" w:cs="Times New Roman"/>
          <w:sz w:val="24"/>
          <w:lang w:val="en-GB"/>
        </w:rPr>
        <w:t>in</w:t>
      </w:r>
      <w:r w:rsidR="00BD2D42">
        <w:rPr>
          <w:rFonts w:ascii="Times New Roman" w:hAnsi="Times New Roman" w:cs="Times New Roman"/>
          <w:sz w:val="24"/>
          <w:lang w:val="en-GB"/>
        </w:rPr>
        <w:t xml:space="preserve"> women</w:t>
      </w:r>
      <w:r w:rsidR="00044ECC" w:rsidRPr="00044ECC">
        <w:rPr>
          <w:rFonts w:ascii="Times New Roman" w:hAnsi="Times New Roman" w:cs="Times New Roman"/>
          <w:sz w:val="24"/>
          <w:lang w:val="en-US"/>
        </w:rPr>
        <w:t xml:space="preserve"> who are not pregnant</w:t>
      </w:r>
      <w:r w:rsidR="00BD199B">
        <w:rPr>
          <w:rFonts w:ascii="Times New Roman" w:hAnsi="Times New Roman" w:cs="Times New Roman"/>
          <w:sz w:val="24"/>
          <w:lang w:val="en-US"/>
        </w:rPr>
        <w:t xml:space="preserve"> </w:t>
      </w:r>
      <w:r w:rsidR="00E10CE2" w:rsidRPr="00562E1C">
        <w:rPr>
          <w:rFonts w:ascii="Times New Roman" w:hAnsi="Times New Roman" w:cs="Times New Roman"/>
          <w:sz w:val="24"/>
          <w:lang w:val="en-GB"/>
        </w:rPr>
        <w:fldChar w:fldCharType="begin"/>
      </w:r>
      <w:r w:rsidR="007A078B" w:rsidRPr="00562E1C">
        <w:rPr>
          <w:rFonts w:ascii="Times New Roman" w:hAnsi="Times New Roman" w:cs="Times New Roman"/>
          <w:sz w:val="24"/>
          <w:lang w:val="en-GB"/>
        </w:rPr>
        <w:instrText xml:space="preserve"> ADDIN ZOTERO_ITEM CSL_CITATION {"citationID":"mGCwDpbG","properties":{"formattedCitation":"(34\\uc0\\u8211{}36)","plainCitation":"(34–36)","noteIndex":0},"citationItems":[{"id":781,"uris":["http://zotero.org/users/7529252/items/NINXP5T6"],"uri":["http://zotero.org/users/7529252/items/NINXP5T6"],"itemData":{"id":781,"type":"article-journal","abstract":"Abuse during pregnancy has increasingly been identified as an important problem with significant consequences for maternal and infant health, particularly in North America. The authors review available evidence of the prevalence and consequences of abuse during pregnancy, including maternal mortality, outside of North America. The range of prevalence found in developing countries is much wider (3.8% to 31.7%) than that of industrialized countries (3.4% to 11%), which is much closer to findings from North America. There is a need for more studies using consistent definitions and methodologies to examine the patterns and forms of abuse related to pregnancy worldwide.","container-title":"Violence Against Women","DOI":"10.1177/1077801204265551","ISSN":"1077-8012","issue":"7","journalAbbreviation":"Violence Against Women","page":"770-789","source":"SAGE Journals","title":"Abuse During Pregnancy in Industrialized and Developing Countries","volume":"10","author":[{"family":"Campbell","given":"Jacquelyn"},{"family":"García-Moreno","given":"Claudia"},{"family":"Sharps","given":"Phyllis"}],"issued":{"date-parts":[["2004",7,1]]}}},{"id":780,"uris":["http://zotero.org/users/7529252/items/Z2E4FIE5"],"uri":["http://zotero.org/users/7529252/items/Z2E4FIE5"],"itemData":{"id":780,"type":"webpage","container-title":"National Institute of Justice","language":"en","title":"Findings About Partner Violence From the Dunedin Multidisciplinary Health and Development Study, Research in Brief","URL":"https://nij.ojp.gov/library/publications/findings-about-partner-violence-dunedin-multidisciplinary-health-and","accessed":{"date-parts":[["2021",5,3]]}}},{"id":758,"uris":["http://zotero.org/users/7529252/items/4HLAD56A"],"uri":["http://zotero.org/users/7529252/items/4HLAD56A"],"itemData":{"id":758,"type":"article-journal","abstract":"Violence by an intimate partner, including violence during pregnancy, is an important human rights and public health issue. This paper presents the findings from large household surveys conducted in Mbeya and Dar es Salaam, Tanzania, in 2001-2002, as part of the WHO Multi-Country Study on Women's Health and Domestic Violence against Women. Seven (n=88) and twelve per cent (n=147) of ever-partnered, ever-pregnant women in Dar es Salaam (n=1,298) and Mbeya (n=1,205), respectively, reported being physically assaulted during pregnancy by their partner. Of those experiencing partner violence during pregnancy, 38% (n=33) and 23% (n=34) reported blows to the abdomen. More than a third of women experiencing the violence in each setting reported that it started during pregnancy. In both settings, the violence was significantly associated with adverse maternal health behaviours and outcomes, including drinking during pregnancy, having had a child that died and the partner preventing or discouraging attendance for antenatal care. Factors significantly associated with higher likelihood of partner violence during pregnancy included being currently unmarried, having had children from different fathers, partner's unfaithfulness and his refusal to use contraception. While interventions on partner violence during pregnancy have been tested in antenatal services in some developed countries, effective solutions for how to intervene in low-resource settings like Tanzania are still needed.","container-title":"Reproductive Health Matters","DOI":"10.1016/S0968-8080(10)36525-6","ISSN":"1460-9576","issue":"36","journalAbbreviation":"Reprod Health Matters","language":"eng","note":"PMID: 21111361","page":"171-180","source":"PubMed","title":"Physical violence by a partner during pregnancy in Tanzania: prevalence and risk factors","title-short":"Physical violence by a partner during pregnancy in Tanzania","volume":"18","author":[{"family":"Stöckl","given":"Heidi"},{"family":"Watts","given":"Charlotte"},{"family":"Kilonzo Mbwambo","given":"Jessie Kazeni"}],"issued":{"date-parts":[["2010",11]]}}}],"schema":"https://github.com/citation-style-language/schema/raw/master/csl-citation.json"} </w:instrText>
      </w:r>
      <w:r w:rsidR="00E10CE2" w:rsidRPr="00562E1C">
        <w:rPr>
          <w:rFonts w:ascii="Times New Roman" w:hAnsi="Times New Roman" w:cs="Times New Roman"/>
          <w:sz w:val="24"/>
          <w:lang w:val="en-GB"/>
        </w:rPr>
        <w:fldChar w:fldCharType="separate"/>
      </w:r>
      <w:r w:rsidR="007A078B" w:rsidRPr="00562E1C">
        <w:rPr>
          <w:rFonts w:ascii="Times New Roman" w:hAnsi="Times New Roman" w:cs="Times New Roman"/>
          <w:sz w:val="24"/>
          <w:lang w:val="en-GB"/>
        </w:rPr>
        <w:t>(34–36)</w:t>
      </w:r>
      <w:r w:rsidR="00E10CE2" w:rsidRPr="00562E1C">
        <w:rPr>
          <w:rFonts w:ascii="Times New Roman" w:hAnsi="Times New Roman" w:cs="Times New Roman"/>
          <w:sz w:val="24"/>
          <w:lang w:val="en-GB"/>
        </w:rPr>
        <w:fldChar w:fldCharType="end"/>
      </w:r>
      <w:r w:rsidR="001944DC" w:rsidRPr="00562E1C">
        <w:rPr>
          <w:rFonts w:ascii="Times New Roman" w:hAnsi="Times New Roman" w:cs="Times New Roman"/>
          <w:sz w:val="24"/>
          <w:lang w:val="en-GB"/>
        </w:rPr>
        <w:t xml:space="preserve">. </w:t>
      </w:r>
      <w:r w:rsidR="009646D6" w:rsidRPr="00562E1C">
        <w:rPr>
          <w:rFonts w:ascii="Times New Roman" w:hAnsi="Times New Roman" w:cs="Times New Roman"/>
          <w:sz w:val="24"/>
          <w:lang w:val="en-GB"/>
        </w:rPr>
        <w:t>V</w:t>
      </w:r>
      <w:r w:rsidR="00DB1506" w:rsidRPr="00562E1C">
        <w:rPr>
          <w:rFonts w:ascii="Times New Roman" w:hAnsi="Times New Roman" w:cs="Times New Roman"/>
          <w:sz w:val="24"/>
          <w:lang w:val="en-GB"/>
        </w:rPr>
        <w:t xml:space="preserve">iolence during pregnancy </w:t>
      </w:r>
      <w:r w:rsidR="009646D6" w:rsidRPr="00562E1C">
        <w:rPr>
          <w:rFonts w:ascii="Times New Roman" w:hAnsi="Times New Roman" w:cs="Times New Roman"/>
          <w:sz w:val="24"/>
          <w:lang w:val="en-GB"/>
        </w:rPr>
        <w:t xml:space="preserve">not only negatively </w:t>
      </w:r>
      <w:proofErr w:type="gramStart"/>
      <w:r w:rsidR="009646D6" w:rsidRPr="00562E1C">
        <w:rPr>
          <w:rFonts w:ascii="Times New Roman" w:hAnsi="Times New Roman" w:cs="Times New Roman"/>
          <w:sz w:val="24"/>
          <w:lang w:val="en-GB"/>
        </w:rPr>
        <w:t>impacts</w:t>
      </w:r>
      <w:proofErr w:type="gramEnd"/>
      <w:r w:rsidR="009646D6" w:rsidRPr="00562E1C">
        <w:rPr>
          <w:rFonts w:ascii="Times New Roman" w:hAnsi="Times New Roman" w:cs="Times New Roman"/>
          <w:sz w:val="24"/>
          <w:lang w:val="en-GB"/>
        </w:rPr>
        <w:t xml:space="preserve"> </w:t>
      </w:r>
      <w:r w:rsidR="00DB1506" w:rsidRPr="00562E1C">
        <w:rPr>
          <w:rFonts w:ascii="Times New Roman" w:hAnsi="Times New Roman" w:cs="Times New Roman"/>
          <w:sz w:val="24"/>
          <w:lang w:val="en-GB"/>
        </w:rPr>
        <w:t>moth</w:t>
      </w:r>
      <w:r w:rsidR="006F4B36" w:rsidRPr="00562E1C">
        <w:rPr>
          <w:rFonts w:ascii="Times New Roman" w:hAnsi="Times New Roman" w:cs="Times New Roman"/>
          <w:sz w:val="24"/>
          <w:lang w:val="en-GB"/>
        </w:rPr>
        <w:t>er</w:t>
      </w:r>
      <w:r w:rsidR="009646D6" w:rsidRPr="00562E1C">
        <w:rPr>
          <w:rFonts w:ascii="Times New Roman" w:hAnsi="Times New Roman" w:cs="Times New Roman"/>
          <w:sz w:val="24"/>
          <w:lang w:val="en-GB"/>
        </w:rPr>
        <w:t xml:space="preserve">s’ health, but also that of </w:t>
      </w:r>
      <w:r w:rsidR="001944DC" w:rsidRPr="00562E1C">
        <w:rPr>
          <w:rFonts w:ascii="Times New Roman" w:hAnsi="Times New Roman" w:cs="Times New Roman"/>
          <w:sz w:val="24"/>
          <w:lang w:val="en-GB"/>
        </w:rPr>
        <w:t xml:space="preserve">their </w:t>
      </w:r>
      <w:r w:rsidR="00B31780" w:rsidRPr="00562E1C">
        <w:rPr>
          <w:rFonts w:ascii="Times New Roman" w:hAnsi="Times New Roman" w:cs="Times New Roman"/>
          <w:sz w:val="24"/>
          <w:lang w:val="en-GB"/>
        </w:rPr>
        <w:t>unborn children</w:t>
      </w:r>
      <w:r w:rsidR="009646D6" w:rsidRPr="00562E1C">
        <w:rPr>
          <w:rFonts w:ascii="Times New Roman" w:hAnsi="Times New Roman" w:cs="Times New Roman"/>
          <w:sz w:val="24"/>
          <w:lang w:val="en-GB"/>
        </w:rPr>
        <w:t xml:space="preserve">. It also impacts </w:t>
      </w:r>
      <w:r w:rsidR="00DB1506" w:rsidRPr="00562E1C">
        <w:rPr>
          <w:rFonts w:ascii="Times New Roman" w:hAnsi="Times New Roman" w:cs="Times New Roman"/>
          <w:sz w:val="24"/>
          <w:lang w:val="en-GB"/>
        </w:rPr>
        <w:t xml:space="preserve">success of antenatal care </w:t>
      </w:r>
      <w:r w:rsidR="00DB1506" w:rsidRPr="00562E1C">
        <w:rPr>
          <w:rFonts w:ascii="Times New Roman" w:hAnsi="Times New Roman" w:cs="Times New Roman"/>
          <w:sz w:val="24"/>
          <w:lang w:val="en-GB"/>
        </w:rPr>
        <w:fldChar w:fldCharType="begin"/>
      </w:r>
      <w:r w:rsidR="007B574F" w:rsidRPr="00562E1C">
        <w:rPr>
          <w:rFonts w:ascii="Times New Roman" w:hAnsi="Times New Roman" w:cs="Times New Roman"/>
          <w:sz w:val="24"/>
          <w:lang w:val="en-GB"/>
        </w:rPr>
        <w:instrText xml:space="preserve"> ADDIN ZOTERO_ITEM CSL_CITATION {"citationID":"daLMepMv","properties":{"formattedCitation":"(40,43\\uc0\\u8211{}45)","plainCitation":"(40,43–45)","dontUpdate":true,"noteIndex":0},"citationItems":[{"id":755,"uris":["http://zotero.org/users/7529252/items/842HHGTK"],"uri":["http://zotero.org/users/7529252/items/842HHGTK"],"itemData":{"id":755,"type":"article-journal","abstract":"BACKGROUND: Intimate partner violence (IPV) has a detrimental impact on the lives of women worldwide. Several studies have examined the effect IPV has on adverse birth outcomes when it occurs during pregnancy.\nOBJECTIVES: To explore the association between IPV and selected adverse birth outcomes.\nSEARCH STRATEGY: Multiple databases were searched to identify studies investigating the association between IPV and low birth weight (LBW), preterm birth, and/or intrauterine growth restriction (IUGR).\nSELECTION CRITERIA: Included studies defined the perpetrator of violence as an intimate partner, the type of violence as physical and/or sexual, and the study outcomes as LBW, preterm birth, or IUGR, with violence preceding delivery.\nDATA COLLECTION AND ANALYSIS: Random-effects meta-analysis was used to calculate adjusted/unadjusted odds ratios (ORs). Subanalyses explored the effect of emotional/psychological violence on birth outcomes.\nMAIN RESULTS: Nineteen studies met the inclusion criteria (15 LBW, 12 preterm birth, 4 IUGR). IPV was associated with LBW (OR 1.18, 95% confidence interval 1.05-1.31; I(2)=0.70, P&lt;0.001) and preterm birth (OR 1.42, 95% confidence interval 1.21-1.63; I(2)=0.20, P&lt;0.001). No statistically significant association was found for IUGR.\nCONCLUSIONS: There are associations between IPV and LBW and preterm birth that could be causal.","container-title":"International Journal of Gynaecology and Obstetrics: The Official Organ of the International Federation of Gynaecology and Obstetrics","DOI":"10.1016/j.ijgo.2015.10.023","ISSN":"1879-3479","issue":"3","journalAbbreviation":"Int J Gynaecol Obstet","language":"eng","note":"PMID: 27039053","page":"269-276","source":"PubMed","title":"A systematic review and meta-analysis of intimate partner violence during pregnancy and selected birth outcomes","volume":"133","author":[{"family":"Hill","given":"Amber"},{"family":"Pallitto","given":"Christina"},{"family":"McCleary-Sills","given":"Jennifer"},{"family":"Garcia-Moreno","given":"Claudia"}],"issued":{"date-parts":[["2016",6]]}}},{"id":754,"uris":["http://zotero.org/users/7529252/items/UBHS4SIR"],"uri":["http://zotero.org/users/7529252/items/UBHS4SIR"],"itemData":{"id":754,"type":"article-journal","abstract":"Objective\nTo conduct a population-based assessment of associations of intimate partner violence in the year prior to and during pregnancy with maternal and neonatal morbidity.\nStudy design\nData from women giving birth in 26 U.S. states and participating in the 2000 to 2003 Pregnancy Risk Assessment Monitoring System (n = 118,579) were analyzed.\nResults\nWomen reporting intimate partner violence in the year prior to pregnancy were at increased risk for high blood pressure or edema (adjusted odds ratio 1.37-1.40), vaginal bleeding (adjusted odds ratio 1.54-1.66), severe nausea, vomiting or dehydration (adjusted odds ratio 1.48-1.63), kidney infection or urinary tract infection (adjusted odds ratio 1.43-1.55), hospital visits related to such morbidity (adjusted odds ratio 1.45-1.48), and delivery preterm (adjusted odds ratio 1.37), of a low-birthweight infant (adjusted odds ratio 1.17), and an infant requiring intensive care unit care (adjusted odds ratio 1.31-1.33) compared with those not reporting intimate partner violence. Women reporting intimate partner violence during but not prior to pregnancy experienced higher rates of a subset of these concerns.\nConclusion\nWomen experiencing intimate partner violence both prior to and during pregnancy are at risk for multiple poor maternal and infant health outcomes, suggesting prenatal risks to children from mothers' abusive partners.","container-title":"American Journal of Obstetrics and Gynecology","DOI":"10.1016/j.ajog.2005.12.052","ISSN":"0002-9378","issue":"1","journalAbbreviation":"American Journal of Obstetrics and Gynecology","language":"en","page":"140-148","source":"ScienceDirect","title":"Intimate partner violence victimization prior to and during pregnancy among women residing in 26 U.S. states: Associations with maternal and neonatal health","title-short":"Intimate partner violence victimization prior to and during pregnancy among women residing in 26 U.S. states","volume":"195","author":[{"family":"Silverman","given":"Jay G."},{"family":"Decker","given":"Michele R."},{"family":"Reed","given":"Elizabeth"},{"family":"Raj","given":"Anita"}],"issued":{"date-parts":[["2006",7,1]]}}},{"id":757,"uris":["http://zotero.org/users/7529252/items/8X9FY23T"],"uri":["http://zotero.org/users/7529252/items/8X9FY23T"],"itemData":{"id":757,"type":"article-journal","abstract":"INTRODUCTION: Intimate partner violence (IPV) is a public health problem that affects millions of women worldwide. The role of violence as an underlying factor in poor birth outcomes remains an area where strong evidence is lacking. The aim of this study was to determine the association between intimate partner violence (IPV) and preterm delivery (PTB) and low birth weight (LBW).\nMATERIALS AND METHODS: A prospective cohort study was conducted among 1112 pregnant women attending antenatal care in Moshi-Tanzania. The women were enrolled before 24 weeks gestation, followed-up at week 34 to determine exposure to violence during pregnancy, and after delivery to estimate gestation age at delivery and birth weight. Logistic regression analysis was performed to assess the association between exposure to IPV during pregnancy and PTB and LBW while adjusting for possible confounders. In addition, stratified analysis based on previous history of adverse pregnancy outcome was performed.\nRESULTS: One-third of the women experienced IPV during pregnancy, 22.3% reported emotional, 15.4% sexual and 6.3% physical violence. Women exposed to physical IPV were three times more likely to experience PTB (AOR = 2.9; CI 95%: 1.3-6.5) and LBW (AOR = 3.2; CI 95%: 1.3-7.7). Women with previous adverse pregnancy outcomes and exposure to physical IPV had a further increased risk of PTB (AOR = 4.5; CI 95%: 1.5-13.7) and LBW (AOR = 4.8; CI 95%: 1.6-14.8) compared to those without previous history of adverse outcome.\nCONCLUSION: Women who are exposed to IPV during pregnancy are at increased risk of PTB and LBW. The risk is even stronger if the women additionally have suffered a previous adverse pregnancy outcome. Interventions addressing IPV are urgently needed to prevent occurrence and reoccurrence of PTB and LBW.","container-title":"PloS One","DOI":"10.1371/journal.pone.0172540","ISSN":"1932-6203","issue":"2","journalAbbreviation":"PLoS One","language":"eng","note":"PMID: 28235031\nPMCID: PMC5325295","page":"e0172540","source":"PubMed","title":"Intimate partner violence during pregnancy and its association with preterm birth and low birth weight in Tanzania: A prospective cohort study","title-short":"Intimate partner violence during pregnancy and its association with preterm birth and low birth weight in Tanzania","volume":"12","author":[{"family":"Sigalla","given":"Geofrey Nimrod"},{"family":"Mushi","given":"Declare"},{"family":"Meyrowitsch","given":"Dan Wolf"},{"family":"Manongi","given":"Rachel"},{"family":"Rogathi","given":"Jane Januarius"},{"family":"Gammeltoft","given":"Tine"},{"family":"Rasch","given":"Vibeke"}],"issued":{"date-parts":[["2017"]]}}},{"id":758,"uris":["http://zotero.org/users/7529252/items/4HLAD56A"],"uri":["http://zotero.org/users/7529252/items/4HLAD56A"],"itemData":{"id":758,"type":"article-journal","abstract":"Violence by an intimate partner, including violence during pregnancy, is an important human rights and public health issue. This paper presents the findings from large household surveys conducted in Mbeya and Dar es Salaam, Tanzania, in 2001-2002, as part of the WHO Multi-Country Study on Women's Health and Domestic Violence against Women. Seven (n=88) and twelve per cent (n=147) of ever-partnered, ever-pregnant women in Dar es Salaam (n=1,298) and Mbeya (n=1,205), respectively, reported being physically assaulted during pregnancy by their partner. Of those experiencing partner violence during pregnancy, 38% (n=33) and 23% (n=34) reported blows to the abdomen. More than a third of women experiencing the violence in each setting reported that it started during pregnancy. In both settings, the violence was significantly associated with adverse maternal health behaviours and outcomes, including drinking during pregnancy, having had a child that died and the partner preventing or discouraging attendance for antenatal care. Factors significantly associated with higher likelihood of partner violence during pregnancy included being currently unmarried, having had children from different fathers, partner's unfaithfulness and his refusal to use contraception. While interventions on partner violence during pregnancy have been tested in antenatal services in some developed countries, effective solutions for how to intervene in low-resource settings like Tanzania are still needed.","container-title":"Reproductive Health Matters","DOI":"10.1016/S0968-8080(10)36525-6","ISSN":"1460-9576","issue":"36","journalAbbreviation":"Reprod Health Matters","language":"eng","note":"PMID: 21111361","page":"171-180","source":"PubMed","title":"Physical violence by a partner during pregnancy in Tanzania: prevalence and risk factors","title-short":"Physical violence by a partner during pregnancy in Tanzania","volume":"18","author":[{"family":"Stöckl","given":"Heidi"},{"family":"Watts","given":"Charlotte"},{"family":"Kilonzo Mbwambo","given":"Jessie Kazeni"}],"issued":{"date-parts":[["2010",11]]}}}],"schema":"https://github.com/citation-style-language/schema/raw/master/csl-citation.json"} </w:instrText>
      </w:r>
      <w:r w:rsidR="00DB1506" w:rsidRPr="00562E1C">
        <w:rPr>
          <w:rFonts w:ascii="Times New Roman" w:hAnsi="Times New Roman" w:cs="Times New Roman"/>
          <w:sz w:val="24"/>
          <w:lang w:val="en-GB"/>
        </w:rPr>
        <w:fldChar w:fldCharType="separate"/>
      </w:r>
      <w:r w:rsidR="00BC258E" w:rsidRPr="00562E1C">
        <w:rPr>
          <w:rFonts w:ascii="Times New Roman" w:hAnsi="Times New Roman" w:cs="Times New Roman"/>
          <w:sz w:val="24"/>
          <w:lang w:val="en-GB"/>
        </w:rPr>
        <w:t>(40,43-45)</w:t>
      </w:r>
      <w:r w:rsidR="00DB1506" w:rsidRPr="00562E1C">
        <w:rPr>
          <w:rFonts w:ascii="Times New Roman" w:hAnsi="Times New Roman" w:cs="Times New Roman"/>
          <w:sz w:val="24"/>
          <w:lang w:val="en-GB"/>
        </w:rPr>
        <w:fldChar w:fldCharType="end"/>
      </w:r>
      <w:r w:rsidR="00DB1506" w:rsidRPr="00562E1C">
        <w:rPr>
          <w:rFonts w:ascii="Times New Roman" w:hAnsi="Times New Roman" w:cs="Times New Roman"/>
          <w:sz w:val="24"/>
          <w:lang w:val="en-GB"/>
        </w:rPr>
        <w:t xml:space="preserve">. </w:t>
      </w:r>
      <w:r w:rsidR="009646D6" w:rsidRPr="00562E1C">
        <w:rPr>
          <w:rFonts w:ascii="Times New Roman" w:hAnsi="Times New Roman" w:cs="Times New Roman"/>
          <w:sz w:val="24"/>
          <w:lang w:val="en-GB"/>
        </w:rPr>
        <w:t>Furthermore</w:t>
      </w:r>
      <w:r w:rsidR="009646D6">
        <w:rPr>
          <w:rFonts w:ascii="Times New Roman" w:hAnsi="Times New Roman" w:cs="Times New Roman"/>
          <w:sz w:val="24"/>
          <w:lang w:val="en-GB"/>
        </w:rPr>
        <w:t>, v</w:t>
      </w:r>
      <w:r w:rsidR="00DB1506" w:rsidRPr="00267F17">
        <w:rPr>
          <w:rFonts w:ascii="Times New Roman" w:hAnsi="Times New Roman" w:cs="Times New Roman"/>
          <w:sz w:val="24"/>
          <w:lang w:val="en-GB"/>
        </w:rPr>
        <w:t xml:space="preserve">iolence is significantly associated with an increased risk of obstetrical complications </w:t>
      </w:r>
      <w:r w:rsidR="00DB1506" w:rsidRPr="00267F17">
        <w:rPr>
          <w:rFonts w:ascii="Times New Roman" w:hAnsi="Times New Roman" w:cs="Times New Roman"/>
          <w:sz w:val="24"/>
          <w:lang w:val="en-GB"/>
        </w:rPr>
        <w:fldChar w:fldCharType="begin"/>
      </w:r>
      <w:r w:rsidR="007B574F">
        <w:rPr>
          <w:rFonts w:ascii="Times New Roman" w:hAnsi="Times New Roman" w:cs="Times New Roman"/>
          <w:sz w:val="24"/>
          <w:lang w:val="en-GB"/>
        </w:rPr>
        <w:instrText xml:space="preserve"> ADDIN ZOTERO_ITEM CSL_CITATION {"citationID":"40z9WFz0","properties":{"formattedCitation":"(40,43\\uc0\\u8211{}45)","plainCitation":"(40,43–45)","dontUpdate":true,"noteIndex":0},"citationItems":[{"id":755,"uris":["http://zotero.org/users/7529252/items/842HHGTK"],"uri":["http://zotero.org/users/7529252/items/842HHGTK"],"itemData":{"id":755,"type":"article-journal","abstract":"BACKGROUND: Intimate partner violence (IPV) has a detrimental impact on the lives of women worldwide. Several studies have examined the effect IPV has on adverse birth outcomes when it occurs during pregnancy.\nOBJECTIVES: To explore the association between IPV and selected adverse birth outcomes.\nSEARCH STRATEGY: Multiple databases were searched to identify studies investigating the association between IPV and low birth weight (LBW), preterm birth, and/or intrauterine growth restriction (IUGR).\nSELECTION CRITERIA: Included studies defined the perpetrator of violence as an intimate partner, the type of violence as physical and/or sexual, and the study outcomes as LBW, preterm birth, or IUGR, with violence preceding delivery.\nDATA COLLECTION AND ANALYSIS: Random-effects meta-analysis was used to calculate adjusted/unadjusted odds ratios (ORs). Subanalyses explored the effect of emotional/psychological violence on birth outcomes.\nMAIN RESULTS: Nineteen studies met the inclusion criteria (15 LBW, 12 preterm birth, 4 IUGR). IPV was associated with LBW (OR 1.18, 95% confidence interval 1.05-1.31; I(2)=0.70, P&lt;0.001) and preterm birth (OR 1.42, 95% confidence interval 1.21-1.63; I(2)=0.20, P&lt;0.001). No statistically significant association was found for IUGR.\nCONCLUSIONS: There are associations between IPV and LBW and preterm birth that could be causal.","container-title":"International Journal of Gynaecology and Obstetrics: The Official Organ of the International Federation of Gynaecology and Obstetrics","DOI":"10.1016/j.ijgo.2015.10.023","ISSN":"1879-3479","issue":"3","journalAbbreviation":"Int J Gynaecol Obstet","language":"eng","note":"PMID: 27039053","page":"269-276","source":"PubMed","title":"A systematic review and meta-analysis of intimate partner violence during pregnancy and selected birth outcomes","volume":"133","author":[{"family":"Hill","given":"Amber"},{"family":"Pallitto","given":"Christina"},{"family":"McCleary-Sills","given":"Jennifer"},{"family":"Garcia-Moreno","given":"Claudia"}],"issued":{"date-parts":[["2016",6]]}}},{"id":754,"uris":["http://zotero.org/users/7529252/items/UBHS4SIR"],"uri":["http://zotero.org/users/7529252/items/UBHS4SIR"],"itemData":{"id":754,"type":"article-journal","abstract":"Objective\nTo conduct a population-based assessment of associations of intimate partner violence in the year prior to and during pregnancy with maternal and neonatal morbidity.\nStudy design\nData from women giving birth in 26 U.S. states and participating in the 2000 to 2003 Pregnancy Risk Assessment Monitoring System (n = 118,579) were analyzed.\nResults\nWomen reporting intimate partner violence in the year prior to pregnancy were at increased risk for high blood pressure or edema (adjusted odds ratio 1.37-1.40), vaginal bleeding (adjusted odds ratio 1.54-1.66), severe nausea, vomiting or dehydration (adjusted odds ratio 1.48-1.63), kidney infection or urinary tract infection (adjusted odds ratio 1.43-1.55), hospital visits related to such morbidity (adjusted odds ratio 1.45-1.48), and delivery preterm (adjusted odds ratio 1.37), of a low-birthweight infant (adjusted odds ratio 1.17), and an infant requiring intensive care unit care (adjusted odds ratio 1.31-1.33) compared with those not reporting intimate partner violence. Women reporting intimate partner violence during but not prior to pregnancy experienced higher rates of a subset of these concerns.\nConclusion\nWomen experiencing intimate partner violence both prior to and during pregnancy are at risk for multiple poor maternal and infant health outcomes, suggesting prenatal risks to children from mothers' abusive partners.","container-title":"American Journal of Obstetrics and Gynecology","DOI":"10.1016/j.ajog.2005.12.052","ISSN":"0002-9378","issue":"1","journalAbbreviation":"American Journal of Obstetrics and Gynecology","language":"en","page":"140-148","source":"ScienceDirect","title":"Intimate partner violence victimization prior to and during pregnancy among women residing in 26 U.S. states: Associations with maternal and neonatal health","title-short":"Intimate partner violence victimization prior to and during pregnancy among women residing in 26 U.S. states","volume":"195","author":[{"family":"Silverman","given":"Jay G."},{"family":"Decker","given":"Michele R."},{"family":"Reed","given":"Elizabeth"},{"family":"Raj","given":"Anita"}],"issued":{"date-parts":[["2006",7,1]]}}},{"id":757,"uris":["http://zotero.org/users/7529252/items/8X9FY23T"],"uri":["http://zotero.org/users/7529252/items/8X9FY23T"],"itemData":{"id":757,"type":"article-journal","abstract":"INTRODUCTION: Intimate partner violence (IPV) is a public health problem that affects millions of women worldwide. The role of violence as an underlying factor in poor birth outcomes remains an area where strong evidence is lacking. The aim of this study was to determine the association between intimate partner violence (IPV) and preterm delivery (PTB) and low birth weight (LBW).\nMATERIALS AND METHODS: A prospective cohort study was conducted among 1112 pregnant women attending antenatal care in Moshi-Tanzania. The women were enrolled before 24 weeks gestation, followed-up at week 34 to determine exposure to violence during pregnancy, and after delivery to estimate gestation age at delivery and birth weight. Logistic regression analysis was performed to assess the association between exposure to IPV during pregnancy and PTB and LBW while adjusting for possible confounders. In addition, stratified analysis based on previous history of adverse pregnancy outcome was performed.\nRESULTS: One-third of the women experienced IPV during pregnancy, 22.3% reported emotional, 15.4% sexual and 6.3% physical violence. Women exposed to physical IPV were three times more likely to experience PTB (AOR = 2.9; CI 95%: 1.3-6.5) and LBW (AOR = 3.2; CI 95%: 1.3-7.7). Women with previous adverse pregnancy outcomes and exposure to physical IPV had a further increased risk of PTB (AOR = 4.5; CI 95%: 1.5-13.7) and LBW (AOR = 4.8; CI 95%: 1.6-14.8) compared to those without previous history of adverse outcome.\nCONCLUSION: Women who are exposed to IPV during pregnancy are at increased risk of PTB and LBW. The risk is even stronger if the women additionally have suffered a previous adverse pregnancy outcome. Interventions addressing IPV are urgently needed to prevent occurrence and reoccurrence of PTB and LBW.","container-title":"PloS One","DOI":"10.1371/journal.pone.0172540","ISSN":"1932-6203","issue":"2","journalAbbreviation":"PLoS One","language":"eng","note":"PMID: 28235031\nPMCID: PMC5325295","page":"e0172540","source":"PubMed","title":"Intimate partner violence during pregnancy and its association with preterm birth and low birth weight in Tanzania: A prospective cohort study","title-short":"Intimate partner violence during pregnancy and its association with preterm birth and low birth weight in Tanzania","volume":"12","author":[{"family":"Sigalla","given":"Geofrey Nimrod"},{"family":"Mushi","given":"Declare"},{"family":"Meyrowitsch","given":"Dan Wolf"},{"family":"Manongi","given":"Rachel"},{"family":"Rogathi","given":"Jane Januarius"},{"family":"Gammeltoft","given":"Tine"},{"family":"Rasch","given":"Vibeke"}],"issued":{"date-parts":[["2017"]]}}},{"id":758,"uris":["http://zotero.org/users/7529252/items/4HLAD56A"],"uri":["http://zotero.org/users/7529252/items/4HLAD56A"],"itemData":{"id":758,"type":"article-journal","abstract":"Violence by an intimate partner, including violence during pregnancy, is an important human rights and public health issue. This paper presents the findings from large household surveys conducted in Mbeya and Dar es Salaam, Tanzania, in 2001-2002, as part of the WHO Multi-Country Study on Women's Health and Domestic Violence against Women. Seven (n=88) and twelve per cent (n=147) of ever-partnered, ever-pregnant women in Dar es Salaam (n=1,298) and Mbeya (n=1,205), respectively, reported being physically assaulted during pregnancy by their partner. Of those experiencing partner violence during pregnancy, 38% (n=33) and 23% (n=34) reported blows to the abdomen. More than a third of women experiencing the violence in each setting reported that it started during pregnancy. In both settings, the violence was significantly associated with adverse maternal health behaviours and outcomes, including drinking during pregnancy, having had a child that died and the partner preventing or discouraging attendance for antenatal care. Factors significantly associated with higher likelihood of partner violence during pregnancy included being currently unmarried, having had children from different fathers, partner's unfaithfulness and his refusal to use contraception. While interventions on partner violence during pregnancy have been tested in antenatal services in some developed countries, effective solutions for how to intervene in low-resource settings like Tanzania are still needed.","container-title":"Reproductive Health Matters","DOI":"10.1016/S0968-8080(10)36525-6","ISSN":"1460-9576","issue":"36","journalAbbreviation":"Reprod Health Matters","language":"eng","note":"PMID: 21111361","page":"171-180","source":"PubMed","title":"Physical violence by a partner during pregnancy in Tanzania: prevalence and risk factors","title-short":"Physical violence by a partner during pregnancy in Tanzania","volume":"18","author":[{"family":"Stöckl","given":"Heidi"},{"family":"Watts","given":"Charlotte"},{"family":"Kilonzo Mbwambo","given":"Jessie Kazeni"}],"issued":{"date-parts":[["2010",11]]}}}],"schema":"https://github.com/citation-style-language/schema/raw/master/csl-citation.json"} </w:instrText>
      </w:r>
      <w:r w:rsidR="00DB1506" w:rsidRPr="00267F17">
        <w:rPr>
          <w:rFonts w:ascii="Times New Roman" w:hAnsi="Times New Roman" w:cs="Times New Roman"/>
          <w:sz w:val="24"/>
          <w:lang w:val="en-GB"/>
        </w:rPr>
        <w:fldChar w:fldCharType="separate"/>
      </w:r>
      <w:r w:rsidR="00BC258E" w:rsidRPr="00267F17">
        <w:rPr>
          <w:rFonts w:ascii="Times New Roman" w:hAnsi="Times New Roman" w:cs="Times New Roman"/>
          <w:sz w:val="24"/>
          <w:lang w:val="en-GB"/>
        </w:rPr>
        <w:t>(40,43-45)</w:t>
      </w:r>
      <w:r w:rsidR="00DB1506" w:rsidRPr="00267F17">
        <w:rPr>
          <w:rFonts w:ascii="Times New Roman" w:hAnsi="Times New Roman" w:cs="Times New Roman"/>
          <w:sz w:val="24"/>
          <w:lang w:val="en-GB"/>
        </w:rPr>
        <w:fldChar w:fldCharType="end"/>
      </w:r>
      <w:r w:rsidR="00DB1506" w:rsidRPr="00267F17">
        <w:rPr>
          <w:rFonts w:ascii="Times New Roman" w:hAnsi="Times New Roman" w:cs="Times New Roman"/>
          <w:sz w:val="24"/>
          <w:lang w:val="en-GB"/>
        </w:rPr>
        <w:t xml:space="preserve">. </w:t>
      </w:r>
      <w:r w:rsidR="00876A2E">
        <w:rPr>
          <w:rFonts w:ascii="Times New Roman" w:hAnsi="Times New Roman" w:cs="Times New Roman"/>
          <w:sz w:val="24"/>
          <w:lang w:val="en-GB"/>
        </w:rPr>
        <w:t xml:space="preserve">In terms of </w:t>
      </w:r>
      <w:r w:rsidR="00DB1506" w:rsidRPr="00267F17">
        <w:rPr>
          <w:rFonts w:ascii="Times New Roman" w:hAnsi="Times New Roman" w:cs="Times New Roman"/>
          <w:sz w:val="24"/>
          <w:lang w:val="en-GB"/>
        </w:rPr>
        <w:t xml:space="preserve">antenatal care, a survey </w:t>
      </w:r>
      <w:r w:rsidR="00C24E04" w:rsidRPr="00267F17">
        <w:rPr>
          <w:rFonts w:ascii="Times New Roman" w:hAnsi="Times New Roman" w:cs="Times New Roman"/>
          <w:sz w:val="24"/>
          <w:lang w:val="en-GB"/>
        </w:rPr>
        <w:t>held by the World Health Organisation</w:t>
      </w:r>
      <w:r w:rsidR="00DB1506" w:rsidRPr="00267F17">
        <w:rPr>
          <w:rFonts w:ascii="Times New Roman" w:hAnsi="Times New Roman" w:cs="Times New Roman"/>
          <w:sz w:val="24"/>
          <w:lang w:val="en-GB"/>
        </w:rPr>
        <w:t xml:space="preserve"> in Tanzania </w:t>
      </w:r>
      <w:r w:rsidR="00876A2E">
        <w:rPr>
          <w:rFonts w:ascii="Times New Roman" w:hAnsi="Times New Roman" w:cs="Times New Roman"/>
          <w:sz w:val="24"/>
          <w:lang w:val="en-GB"/>
        </w:rPr>
        <w:t>studying</w:t>
      </w:r>
      <w:r w:rsidR="00DB1506" w:rsidRPr="00267F17">
        <w:rPr>
          <w:rFonts w:ascii="Times New Roman" w:hAnsi="Times New Roman" w:cs="Times New Roman"/>
          <w:sz w:val="24"/>
          <w:lang w:val="en-GB"/>
        </w:rPr>
        <w:t xml:space="preserve"> domestic violence </w:t>
      </w:r>
      <w:r w:rsidR="00876A2E">
        <w:rPr>
          <w:rFonts w:ascii="Times New Roman" w:hAnsi="Times New Roman" w:cs="Times New Roman"/>
          <w:sz w:val="24"/>
          <w:lang w:val="en-GB"/>
        </w:rPr>
        <w:t xml:space="preserve">on women </w:t>
      </w:r>
      <w:r w:rsidR="00DB1506" w:rsidRPr="00267F17">
        <w:rPr>
          <w:rFonts w:ascii="Times New Roman" w:hAnsi="Times New Roman" w:cs="Times New Roman"/>
          <w:sz w:val="24"/>
          <w:lang w:val="en-GB"/>
        </w:rPr>
        <w:t xml:space="preserve">showed that </w:t>
      </w:r>
      <w:r w:rsidR="00876A2E">
        <w:rPr>
          <w:rFonts w:ascii="Times New Roman" w:hAnsi="Times New Roman" w:cs="Times New Roman"/>
          <w:sz w:val="24"/>
          <w:lang w:val="en-GB"/>
        </w:rPr>
        <w:t>it</w:t>
      </w:r>
      <w:r w:rsidR="00DB1506" w:rsidRPr="00267F17">
        <w:rPr>
          <w:rFonts w:ascii="Times New Roman" w:hAnsi="Times New Roman" w:cs="Times New Roman"/>
          <w:sz w:val="24"/>
          <w:lang w:val="en-GB"/>
        </w:rPr>
        <w:t xml:space="preserve"> was significantly associated </w:t>
      </w:r>
      <w:r w:rsidR="009646D6">
        <w:rPr>
          <w:rFonts w:ascii="Times New Roman" w:hAnsi="Times New Roman" w:cs="Times New Roman"/>
          <w:sz w:val="24"/>
          <w:lang w:val="en-GB"/>
        </w:rPr>
        <w:t xml:space="preserve">with </w:t>
      </w:r>
      <w:r w:rsidR="00876A2E">
        <w:rPr>
          <w:rFonts w:ascii="Times New Roman" w:hAnsi="Times New Roman" w:cs="Times New Roman"/>
          <w:sz w:val="24"/>
          <w:lang w:val="en-GB"/>
        </w:rPr>
        <w:t xml:space="preserve">fewer </w:t>
      </w:r>
      <w:r w:rsidR="00DB1506" w:rsidRPr="00267F17">
        <w:rPr>
          <w:rFonts w:ascii="Times New Roman" w:hAnsi="Times New Roman" w:cs="Times New Roman"/>
          <w:sz w:val="24"/>
          <w:lang w:val="en-GB"/>
        </w:rPr>
        <w:t>consultation</w:t>
      </w:r>
      <w:r w:rsidR="00876A2E">
        <w:rPr>
          <w:rFonts w:ascii="Times New Roman" w:hAnsi="Times New Roman" w:cs="Times New Roman"/>
          <w:sz w:val="24"/>
          <w:lang w:val="en-GB"/>
        </w:rPr>
        <w:t>s</w:t>
      </w:r>
      <w:r w:rsidR="00DB1506" w:rsidRPr="00267F17">
        <w:rPr>
          <w:rFonts w:ascii="Times New Roman" w:hAnsi="Times New Roman" w:cs="Times New Roman"/>
          <w:sz w:val="24"/>
          <w:lang w:val="en-GB"/>
        </w:rPr>
        <w:t xml:space="preserve"> for antenatal care </w:t>
      </w:r>
      <w:r w:rsidR="00775F34" w:rsidRPr="00267F17">
        <w:rPr>
          <w:rFonts w:ascii="Times New Roman" w:hAnsi="Times New Roman" w:cs="Times New Roman"/>
          <w:sz w:val="24"/>
          <w:lang w:val="en-GB"/>
        </w:rPr>
        <w:t xml:space="preserve">because </w:t>
      </w:r>
      <w:r w:rsidR="00DB1506" w:rsidRPr="00267F17">
        <w:rPr>
          <w:rFonts w:ascii="Times New Roman" w:hAnsi="Times New Roman" w:cs="Times New Roman"/>
          <w:sz w:val="24"/>
          <w:lang w:val="en-GB"/>
        </w:rPr>
        <w:t>partner</w:t>
      </w:r>
      <w:r w:rsidR="00876A2E">
        <w:rPr>
          <w:rFonts w:ascii="Times New Roman" w:hAnsi="Times New Roman" w:cs="Times New Roman"/>
          <w:sz w:val="24"/>
          <w:lang w:val="en-GB"/>
        </w:rPr>
        <w:t>s</w:t>
      </w:r>
      <w:r w:rsidR="00DB1506" w:rsidRPr="00267F17">
        <w:rPr>
          <w:rFonts w:ascii="Times New Roman" w:hAnsi="Times New Roman" w:cs="Times New Roman"/>
          <w:sz w:val="24"/>
          <w:lang w:val="en-GB"/>
        </w:rPr>
        <w:t xml:space="preserve"> prevented or discouraged </w:t>
      </w:r>
      <w:r w:rsidR="00876A2E">
        <w:rPr>
          <w:rFonts w:ascii="Times New Roman" w:hAnsi="Times New Roman" w:cs="Times New Roman"/>
          <w:sz w:val="24"/>
          <w:lang w:val="en-GB"/>
        </w:rPr>
        <w:t>women</w:t>
      </w:r>
      <w:r w:rsidR="00DB1506" w:rsidRPr="00267F17">
        <w:rPr>
          <w:rFonts w:ascii="Times New Roman" w:hAnsi="Times New Roman" w:cs="Times New Roman"/>
          <w:sz w:val="24"/>
          <w:lang w:val="en-GB"/>
        </w:rPr>
        <w:t xml:space="preserve"> from </w:t>
      </w:r>
      <w:r w:rsidR="00876A2E">
        <w:rPr>
          <w:rFonts w:ascii="Times New Roman" w:hAnsi="Times New Roman" w:cs="Times New Roman"/>
          <w:sz w:val="24"/>
          <w:lang w:val="en-GB"/>
        </w:rPr>
        <w:t>having them</w:t>
      </w:r>
      <w:r w:rsidR="00DB1506" w:rsidRPr="00267F17">
        <w:rPr>
          <w:rFonts w:ascii="Times New Roman" w:hAnsi="Times New Roman" w:cs="Times New Roman"/>
          <w:sz w:val="24"/>
          <w:lang w:val="en-GB"/>
        </w:rPr>
        <w:t xml:space="preserve"> </w:t>
      </w:r>
      <w:r w:rsidR="00DB1506"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hgyPKMGB","properties":{"formattedCitation":"(36)","plainCitation":"(36)","noteIndex":0},"citationItems":[{"id":758,"uris":["http://zotero.org/users/7529252/items/4HLAD56A"],"uri":["http://zotero.org/users/7529252/items/4HLAD56A"],"itemData":{"id":758,"type":"article-journal","abstract":"Violence by an intimate partner, including violence during pregnancy, is an important human rights and public health issue. This paper presents the findings from large household surveys conducted in Mbeya and Dar es Salaam, Tanzania, in 2001-2002, as part of the WHO Multi-Country Study on Women's Health and Domestic Violence against Women. Seven (n=88) and twelve per cent (n=147) of ever-partnered, ever-pregnant women in Dar es Salaam (n=1,298) and Mbeya (n=1,205), respectively, reported being physically assaulted during pregnancy by their partner. Of those experiencing partner violence during pregnancy, 38% (n=33) and 23% (n=34) reported blows to the abdomen. More than a third of women experiencing the violence in each setting reported that it started during pregnancy. In both settings, the violence was significantly associated with adverse maternal health behaviours and outcomes, including drinking during pregnancy, having had a child that died and the partner preventing or discouraging attendance for antenatal care. Factors significantly associated with higher likelihood of partner violence during pregnancy included being currently unmarried, having had children from different fathers, partner's unfaithfulness and his refusal to use contraception. While interventions on partner violence during pregnancy have been tested in antenatal services in some developed countries, effective solutions for how to intervene in low-resource settings like Tanzania are still needed.","container-title":"Reproductive Health Matters","DOI":"10.1016/S0968-8080(10)36525-6","ISSN":"1460-9576","issue":"36","journalAbbreviation":"Reprod Health Matters","language":"eng","note":"PMID: 21111361","page":"171-180","source":"PubMed","title":"Physical violence by a partner during pregnancy in Tanzania: prevalence and risk factors","title-short":"Physical violence by a partner during pregnancy in Tanzania","volume":"18","author":[{"family":"Stöckl","given":"Heidi"},{"family":"Watts","given":"Charlotte"},{"family":"Kilonzo Mbwambo","given":"Jessie Kazeni"}],"issued":{"date-parts":[["2010",11]]}}}],"schema":"https://github.com/citation-style-language/schema/raw/master/csl-citation.json"} </w:instrText>
      </w:r>
      <w:r w:rsidR="00DB1506" w:rsidRPr="00267F17">
        <w:rPr>
          <w:rFonts w:ascii="Times New Roman" w:hAnsi="Times New Roman" w:cs="Times New Roman"/>
          <w:sz w:val="24"/>
          <w:lang w:val="en-GB"/>
        </w:rPr>
        <w:fldChar w:fldCharType="separate"/>
      </w:r>
      <w:r w:rsidR="007A078B" w:rsidRPr="00C54F53">
        <w:rPr>
          <w:lang w:val="en-GB"/>
        </w:rPr>
        <w:t>(36)</w:t>
      </w:r>
      <w:r w:rsidR="00DB1506" w:rsidRPr="00267F17">
        <w:rPr>
          <w:rFonts w:ascii="Times New Roman" w:hAnsi="Times New Roman" w:cs="Times New Roman"/>
          <w:sz w:val="24"/>
          <w:lang w:val="en-GB"/>
        </w:rPr>
        <w:fldChar w:fldCharType="end"/>
      </w:r>
      <w:r w:rsidR="00DB1506" w:rsidRPr="00267F17">
        <w:rPr>
          <w:rFonts w:ascii="Times New Roman" w:hAnsi="Times New Roman" w:cs="Times New Roman"/>
          <w:sz w:val="24"/>
          <w:lang w:val="en-GB"/>
        </w:rPr>
        <w:t xml:space="preserve">. Efforts </w:t>
      </w:r>
      <w:r w:rsidR="00650D50" w:rsidRPr="00267F17">
        <w:rPr>
          <w:rFonts w:ascii="Times New Roman" w:hAnsi="Times New Roman" w:cs="Times New Roman"/>
          <w:sz w:val="24"/>
          <w:lang w:val="en-GB"/>
        </w:rPr>
        <w:t xml:space="preserve">to </w:t>
      </w:r>
      <w:r w:rsidR="00DB1506" w:rsidRPr="00267F17">
        <w:rPr>
          <w:rFonts w:ascii="Times New Roman" w:hAnsi="Times New Roman" w:cs="Times New Roman"/>
          <w:sz w:val="24"/>
          <w:lang w:val="en-GB"/>
        </w:rPr>
        <w:t xml:space="preserve">detect violence </w:t>
      </w:r>
      <w:r w:rsidR="00805A7F" w:rsidRPr="00267F17">
        <w:rPr>
          <w:rFonts w:ascii="Times New Roman" w:hAnsi="Times New Roman" w:cs="Times New Roman"/>
          <w:sz w:val="24"/>
          <w:lang w:val="en-GB"/>
        </w:rPr>
        <w:t>against</w:t>
      </w:r>
      <w:r w:rsidR="00DB1506" w:rsidRPr="00267F17">
        <w:rPr>
          <w:rFonts w:ascii="Times New Roman" w:hAnsi="Times New Roman" w:cs="Times New Roman"/>
          <w:sz w:val="24"/>
          <w:lang w:val="en-GB"/>
        </w:rPr>
        <w:t xml:space="preserve"> pregnant women at an early stage </w:t>
      </w:r>
      <w:r w:rsidR="00650D50" w:rsidRPr="00267F17">
        <w:rPr>
          <w:rFonts w:ascii="Times New Roman" w:hAnsi="Times New Roman" w:cs="Times New Roman"/>
          <w:sz w:val="24"/>
          <w:lang w:val="en-GB"/>
        </w:rPr>
        <w:t xml:space="preserve">must be continued in order to prevent its harmful impact on health </w:t>
      </w:r>
      <w:r w:rsidR="00DB1506"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8bVNuRk9","properties":{"formattedCitation":"(40)","plainCitation":"(40)","noteIndex":0},"citationItems":[{"id":782,"uris":["http://zotero.org/users/7529252/items/YLAXHDPY"],"uri":["http://zotero.org/users/7529252/items/YLAXHDPY"],"itemData":{"id":782,"type":"article-journal","journalAbbreviation":"Médecine humaine et pathologie","title":"Les sages-femmes dans le dépistage des violences conjugales : état des lieux des pratiques en Auvergne","URL":"https://dumas.ccsd.cnrs.fr/dumas-01535762","author":[{"family":"Cillart","given":"Lucile"}],"issued":{"date-parts":[["2016"]]}}}],"schema":"https://github.com/citation-style-language/schema/raw/master/csl-citation.json"} </w:instrText>
      </w:r>
      <w:r w:rsidR="00DB1506" w:rsidRPr="00267F17">
        <w:rPr>
          <w:rFonts w:ascii="Times New Roman" w:hAnsi="Times New Roman" w:cs="Times New Roman"/>
          <w:sz w:val="24"/>
          <w:lang w:val="en-GB"/>
        </w:rPr>
        <w:fldChar w:fldCharType="separate"/>
      </w:r>
      <w:r w:rsidR="007A078B" w:rsidRPr="00FC6C04">
        <w:rPr>
          <w:lang w:val="en-GB"/>
        </w:rPr>
        <w:t>(40)</w:t>
      </w:r>
      <w:r w:rsidR="00DB1506" w:rsidRPr="00267F17">
        <w:rPr>
          <w:rFonts w:ascii="Times New Roman" w:hAnsi="Times New Roman" w:cs="Times New Roman"/>
          <w:sz w:val="24"/>
          <w:lang w:val="en-GB"/>
        </w:rPr>
        <w:fldChar w:fldCharType="end"/>
      </w:r>
      <w:r w:rsidR="00DB1506" w:rsidRPr="00267F17">
        <w:rPr>
          <w:rFonts w:ascii="Times New Roman" w:hAnsi="Times New Roman" w:cs="Times New Roman"/>
          <w:sz w:val="24"/>
          <w:lang w:val="en-GB"/>
        </w:rPr>
        <w:t xml:space="preserve">. </w:t>
      </w:r>
    </w:p>
    <w:p w14:paraId="661F31DA" w14:textId="4901273D" w:rsidR="00880A91" w:rsidRPr="00E10CE2" w:rsidRDefault="00805A7F" w:rsidP="00DC6FE7">
      <w:pPr>
        <w:widowControl w:val="0"/>
        <w:autoSpaceDE w:val="0"/>
        <w:autoSpaceDN w:val="0"/>
        <w:adjustRightInd w:val="0"/>
        <w:spacing w:line="480" w:lineRule="auto"/>
        <w:rPr>
          <w:rFonts w:ascii="Times New Roman" w:hAnsi="Times New Roman" w:cs="Times New Roman"/>
          <w:sz w:val="24"/>
          <w:lang w:val="en-GB"/>
        </w:rPr>
      </w:pPr>
      <w:r w:rsidRPr="00267F17">
        <w:rPr>
          <w:rFonts w:ascii="Times New Roman" w:hAnsi="Times New Roman" w:cs="Times New Roman"/>
          <w:sz w:val="24"/>
          <w:lang w:val="en-GB"/>
        </w:rPr>
        <w:t xml:space="preserve">In </w:t>
      </w:r>
      <w:proofErr w:type="spellStart"/>
      <w:r w:rsidRPr="00267F17">
        <w:rPr>
          <w:rFonts w:ascii="Times New Roman" w:hAnsi="Times New Roman" w:cs="Times New Roman"/>
          <w:sz w:val="24"/>
          <w:lang w:val="en-GB"/>
        </w:rPr>
        <w:t>Covimater</w:t>
      </w:r>
      <w:proofErr w:type="spellEnd"/>
      <w:r w:rsidRPr="00267F17">
        <w:rPr>
          <w:rFonts w:ascii="Times New Roman" w:hAnsi="Times New Roman" w:cs="Times New Roman"/>
          <w:sz w:val="24"/>
          <w:lang w:val="en-GB"/>
        </w:rPr>
        <w:t xml:space="preserve">, </w:t>
      </w:r>
      <w:r w:rsidR="009646D6">
        <w:rPr>
          <w:rFonts w:ascii="Times New Roman" w:hAnsi="Times New Roman" w:cs="Times New Roman"/>
          <w:sz w:val="24"/>
          <w:lang w:val="en-GB"/>
        </w:rPr>
        <w:t xml:space="preserve">perceiving </w:t>
      </w:r>
      <w:r w:rsidR="004D6E76" w:rsidRPr="00267F17">
        <w:rPr>
          <w:rFonts w:ascii="Times New Roman" w:hAnsi="Times New Roman" w:cs="Times New Roman"/>
          <w:sz w:val="24"/>
          <w:lang w:val="en-GB"/>
        </w:rPr>
        <w:t xml:space="preserve">little or no support during the </w:t>
      </w:r>
      <w:r w:rsidRPr="00267F17">
        <w:rPr>
          <w:rFonts w:ascii="Times New Roman" w:hAnsi="Times New Roman" w:cs="Times New Roman"/>
          <w:sz w:val="24"/>
          <w:lang w:val="en-GB"/>
        </w:rPr>
        <w:t>lockdown</w:t>
      </w:r>
      <w:r w:rsidR="004D6E76" w:rsidRPr="00267F17">
        <w:rPr>
          <w:rFonts w:ascii="Times New Roman" w:hAnsi="Times New Roman" w:cs="Times New Roman"/>
          <w:sz w:val="24"/>
          <w:lang w:val="en-GB"/>
        </w:rPr>
        <w:t xml:space="preserve"> </w:t>
      </w:r>
      <w:r w:rsidRPr="00267F17">
        <w:rPr>
          <w:rFonts w:ascii="Times New Roman" w:hAnsi="Times New Roman" w:cs="Times New Roman"/>
          <w:sz w:val="24"/>
          <w:lang w:val="en-GB"/>
        </w:rPr>
        <w:t>w</w:t>
      </w:r>
      <w:r w:rsidR="007B2BA9">
        <w:rPr>
          <w:rFonts w:ascii="Times New Roman" w:hAnsi="Times New Roman" w:cs="Times New Roman"/>
          <w:sz w:val="24"/>
          <w:lang w:val="en-GB"/>
        </w:rPr>
        <w:t>as</w:t>
      </w:r>
      <w:r w:rsidR="005C67FE" w:rsidRPr="00267F17">
        <w:rPr>
          <w:rFonts w:ascii="Times New Roman" w:hAnsi="Times New Roman" w:cs="Times New Roman"/>
          <w:sz w:val="24"/>
          <w:lang w:val="en-GB"/>
        </w:rPr>
        <w:t xml:space="preserve"> </w:t>
      </w:r>
      <w:r w:rsidRPr="00267F17">
        <w:rPr>
          <w:rFonts w:ascii="Times New Roman" w:hAnsi="Times New Roman" w:cs="Times New Roman"/>
          <w:sz w:val="24"/>
          <w:lang w:val="en-GB"/>
        </w:rPr>
        <w:t xml:space="preserve">associated with </w:t>
      </w:r>
      <w:r w:rsidR="004D6E76" w:rsidRPr="00267F17">
        <w:rPr>
          <w:rFonts w:ascii="Times New Roman" w:hAnsi="Times New Roman" w:cs="Times New Roman"/>
          <w:sz w:val="24"/>
          <w:lang w:val="en-GB"/>
        </w:rPr>
        <w:t xml:space="preserve">voluntary change in </w:t>
      </w:r>
      <w:r w:rsidR="007B2BA9">
        <w:rPr>
          <w:rFonts w:ascii="Times New Roman" w:hAnsi="Times New Roman" w:cs="Times New Roman"/>
          <w:sz w:val="24"/>
          <w:lang w:val="en-GB"/>
        </w:rPr>
        <w:t xml:space="preserve">pregnancy </w:t>
      </w:r>
      <w:r w:rsidR="00E10CE2">
        <w:rPr>
          <w:rFonts w:ascii="Times New Roman" w:hAnsi="Times New Roman" w:cs="Times New Roman"/>
          <w:sz w:val="24"/>
          <w:lang w:val="en-GB"/>
        </w:rPr>
        <w:t>monitoring</w:t>
      </w:r>
      <w:r w:rsidR="004D6E76" w:rsidRPr="00267F17">
        <w:rPr>
          <w:rFonts w:ascii="Times New Roman" w:hAnsi="Times New Roman" w:cs="Times New Roman"/>
          <w:sz w:val="24"/>
          <w:lang w:val="en-GB"/>
        </w:rPr>
        <w:t xml:space="preserve">. </w:t>
      </w:r>
      <w:r w:rsidR="005C67FE" w:rsidRPr="00267F17">
        <w:rPr>
          <w:rFonts w:ascii="Times New Roman" w:hAnsi="Times New Roman" w:cs="Times New Roman"/>
          <w:sz w:val="24"/>
          <w:lang w:val="en-GB"/>
        </w:rPr>
        <w:t xml:space="preserve">These </w:t>
      </w:r>
      <w:r w:rsidR="005B64F7" w:rsidRPr="00267F17">
        <w:rPr>
          <w:rFonts w:ascii="Times New Roman" w:hAnsi="Times New Roman" w:cs="Times New Roman"/>
          <w:sz w:val="24"/>
          <w:lang w:val="en-GB"/>
        </w:rPr>
        <w:t xml:space="preserve">results </w:t>
      </w:r>
      <w:r w:rsidR="007B2BA9">
        <w:rPr>
          <w:rFonts w:ascii="Times New Roman" w:hAnsi="Times New Roman" w:cs="Times New Roman"/>
          <w:sz w:val="24"/>
          <w:lang w:val="en-GB"/>
        </w:rPr>
        <w:t>reflect findings f</w:t>
      </w:r>
      <w:r w:rsidR="004A4431">
        <w:rPr>
          <w:rFonts w:ascii="Times New Roman" w:hAnsi="Times New Roman" w:cs="Times New Roman"/>
          <w:sz w:val="24"/>
          <w:lang w:val="en-GB"/>
        </w:rPr>
        <w:t xml:space="preserve">rom the 2010 </w:t>
      </w:r>
      <w:r w:rsidR="00B31780">
        <w:rPr>
          <w:rFonts w:ascii="Times New Roman" w:hAnsi="Times New Roman" w:cs="Times New Roman"/>
          <w:sz w:val="24"/>
          <w:lang w:val="en-GB"/>
        </w:rPr>
        <w:t>French National Perinatal Survey</w:t>
      </w:r>
      <w:r w:rsidR="00445A0F">
        <w:rPr>
          <w:rFonts w:ascii="Times New Roman" w:hAnsi="Times New Roman" w:cs="Times New Roman"/>
          <w:sz w:val="24"/>
          <w:lang w:val="en-GB"/>
        </w:rPr>
        <w:t xml:space="preserve"> </w:t>
      </w:r>
      <w:r w:rsidR="00665AB6">
        <w:rPr>
          <w:rFonts w:ascii="Times New Roman" w:hAnsi="Times New Roman" w:cs="Times New Roman"/>
          <w:sz w:val="24"/>
          <w:lang w:val="en-GB"/>
        </w:rPr>
        <w:t>(NPS)</w:t>
      </w:r>
      <w:r w:rsidR="00840FE1" w:rsidRPr="00267F17">
        <w:rPr>
          <w:rFonts w:ascii="Times New Roman" w:hAnsi="Times New Roman" w:cs="Times New Roman"/>
          <w:sz w:val="24"/>
          <w:lang w:val="en-GB"/>
        </w:rPr>
        <w:t xml:space="preserve">, </w:t>
      </w:r>
      <w:r w:rsidR="007B2BA9">
        <w:rPr>
          <w:rFonts w:ascii="Times New Roman" w:hAnsi="Times New Roman" w:cs="Times New Roman"/>
          <w:sz w:val="24"/>
          <w:lang w:val="en-GB"/>
        </w:rPr>
        <w:t>where</w:t>
      </w:r>
      <w:r w:rsidR="00840FE1" w:rsidRPr="00267F17">
        <w:rPr>
          <w:rFonts w:ascii="Times New Roman" w:hAnsi="Times New Roman" w:cs="Times New Roman"/>
          <w:sz w:val="24"/>
          <w:lang w:val="en-GB"/>
        </w:rPr>
        <w:t xml:space="preserve"> women who declared </w:t>
      </w:r>
      <w:r w:rsidR="00144D32" w:rsidRPr="00267F17">
        <w:rPr>
          <w:rFonts w:ascii="Times New Roman" w:hAnsi="Times New Roman" w:cs="Times New Roman"/>
          <w:sz w:val="24"/>
          <w:lang w:val="en-GB"/>
        </w:rPr>
        <w:t>having</w:t>
      </w:r>
      <w:r w:rsidR="00E10CE2">
        <w:rPr>
          <w:rFonts w:ascii="Times New Roman" w:hAnsi="Times New Roman" w:cs="Times New Roman"/>
          <w:sz w:val="24"/>
          <w:lang w:val="en-GB"/>
        </w:rPr>
        <w:t xml:space="preserve"> no</w:t>
      </w:r>
      <w:r w:rsidR="00144D32" w:rsidRPr="00267F17">
        <w:rPr>
          <w:rFonts w:ascii="Times New Roman" w:hAnsi="Times New Roman" w:cs="Times New Roman"/>
          <w:sz w:val="24"/>
          <w:lang w:val="en-GB"/>
        </w:rPr>
        <w:t xml:space="preserve"> social support</w:t>
      </w:r>
      <w:r w:rsidR="00E74C80" w:rsidRPr="00267F17">
        <w:rPr>
          <w:rFonts w:ascii="Times New Roman" w:hAnsi="Times New Roman" w:cs="Times New Roman"/>
          <w:sz w:val="24"/>
          <w:lang w:val="en-GB"/>
        </w:rPr>
        <w:t xml:space="preserve"> were significantly more </w:t>
      </w:r>
      <w:r w:rsidR="00840FE1" w:rsidRPr="00267F17">
        <w:rPr>
          <w:rFonts w:ascii="Times New Roman" w:hAnsi="Times New Roman" w:cs="Times New Roman"/>
          <w:sz w:val="24"/>
          <w:lang w:val="en-GB"/>
        </w:rPr>
        <w:t xml:space="preserve">likely to forego </w:t>
      </w:r>
      <w:r w:rsidR="00071D92" w:rsidRPr="00267F17">
        <w:rPr>
          <w:rFonts w:ascii="Times New Roman" w:hAnsi="Times New Roman" w:cs="Times New Roman"/>
          <w:sz w:val="24"/>
          <w:lang w:val="en-GB"/>
        </w:rPr>
        <w:t xml:space="preserve">care </w:t>
      </w:r>
      <w:r w:rsidR="001B3823"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vwyfRf4i","properties":{"formattedCitation":"(41)","plainCitation":"(41)","noteIndex":0},"citationItems":[{"id":753,"uris":["http://zotero.org/users/7529252/items/GXFJR442"],"uri":["http://zotero.org/users/7529252/items/GXFJR442"],"itemData":{"id":753,"type":"webpage","title":"Déterminants du renoncement aux soins des femmes durant leur grossesse | Cairn.info","URL":"https://www.cairn.info/revue-francaise-d-economie-2016-4-page-63.htm?contenu=resume","accessed":{"date-parts":[["2021",4,19]]}}}],"schema":"https://github.com/citation-style-language/schema/raw/master/csl-citation.json"} </w:instrText>
      </w:r>
      <w:r w:rsidR="001B3823" w:rsidRPr="00267F17">
        <w:rPr>
          <w:rFonts w:ascii="Times New Roman" w:hAnsi="Times New Roman" w:cs="Times New Roman"/>
          <w:sz w:val="24"/>
          <w:lang w:val="en-GB"/>
        </w:rPr>
        <w:fldChar w:fldCharType="separate"/>
      </w:r>
      <w:r w:rsidR="007A078B" w:rsidRPr="006F44C9">
        <w:rPr>
          <w:lang w:val="en-GB"/>
        </w:rPr>
        <w:t>(41)</w:t>
      </w:r>
      <w:r w:rsidR="001B3823" w:rsidRPr="00267F17">
        <w:rPr>
          <w:rFonts w:ascii="Times New Roman" w:hAnsi="Times New Roman" w:cs="Times New Roman"/>
          <w:sz w:val="24"/>
          <w:lang w:val="en-GB"/>
        </w:rPr>
        <w:fldChar w:fldCharType="end"/>
      </w:r>
      <w:r w:rsidR="00E74C80" w:rsidRPr="00267F17">
        <w:rPr>
          <w:rFonts w:ascii="Times New Roman" w:hAnsi="Times New Roman" w:cs="Times New Roman"/>
          <w:sz w:val="24"/>
          <w:lang w:val="en-GB"/>
        </w:rPr>
        <w:t xml:space="preserve">. </w:t>
      </w:r>
      <w:r w:rsidR="002B5679" w:rsidRPr="00267F17">
        <w:rPr>
          <w:rFonts w:ascii="Times New Roman" w:hAnsi="Times New Roman" w:cs="Times New Roman"/>
          <w:iCs/>
          <w:sz w:val="24"/>
          <w:lang w:val="en-GB"/>
        </w:rPr>
        <w:t>Th</w:t>
      </w:r>
      <w:r w:rsidR="009D3BBB">
        <w:rPr>
          <w:rFonts w:ascii="Times New Roman" w:hAnsi="Times New Roman" w:cs="Times New Roman"/>
          <w:iCs/>
          <w:sz w:val="24"/>
          <w:lang w:val="en-GB"/>
        </w:rPr>
        <w:t>e</w:t>
      </w:r>
      <w:r w:rsidR="002B5679" w:rsidRPr="00267F17">
        <w:rPr>
          <w:rFonts w:ascii="Times New Roman" w:hAnsi="Times New Roman" w:cs="Times New Roman"/>
          <w:iCs/>
          <w:sz w:val="24"/>
          <w:lang w:val="en-GB"/>
        </w:rPr>
        <w:t xml:space="preserve"> </w:t>
      </w:r>
      <w:r w:rsidR="007B2BA9">
        <w:rPr>
          <w:rFonts w:ascii="Times New Roman" w:hAnsi="Times New Roman" w:cs="Times New Roman"/>
          <w:iCs/>
          <w:sz w:val="24"/>
          <w:lang w:val="en-GB"/>
        </w:rPr>
        <w:t xml:space="preserve">perception of receiving little support </w:t>
      </w:r>
      <w:r w:rsidR="002B5679" w:rsidRPr="00267F17">
        <w:rPr>
          <w:rFonts w:ascii="Times New Roman" w:hAnsi="Times New Roman" w:cs="Times New Roman"/>
          <w:iCs/>
          <w:sz w:val="24"/>
          <w:lang w:val="en-GB"/>
        </w:rPr>
        <w:t>may have been accentuated by the fact that during the first</w:t>
      </w:r>
      <w:r w:rsidR="007B2BA9">
        <w:rPr>
          <w:rFonts w:ascii="Times New Roman" w:hAnsi="Times New Roman" w:cs="Times New Roman"/>
          <w:iCs/>
          <w:sz w:val="24"/>
          <w:lang w:val="en-GB"/>
        </w:rPr>
        <w:t xml:space="preserve"> lockdown</w:t>
      </w:r>
      <w:r w:rsidR="002B5679" w:rsidRPr="00267F17">
        <w:rPr>
          <w:rFonts w:ascii="Times New Roman" w:hAnsi="Times New Roman" w:cs="Times New Roman"/>
          <w:iCs/>
          <w:sz w:val="24"/>
          <w:lang w:val="en-GB"/>
        </w:rPr>
        <w:t>, in many maternity hospitals</w:t>
      </w:r>
      <w:r w:rsidRPr="00267F17">
        <w:rPr>
          <w:rFonts w:ascii="Times New Roman" w:hAnsi="Times New Roman" w:cs="Times New Roman"/>
          <w:iCs/>
          <w:sz w:val="24"/>
          <w:lang w:val="en-GB"/>
        </w:rPr>
        <w:t xml:space="preserve"> </w:t>
      </w:r>
      <w:r w:rsidR="007B2BA9">
        <w:rPr>
          <w:rFonts w:ascii="Times New Roman" w:hAnsi="Times New Roman" w:cs="Times New Roman"/>
          <w:iCs/>
          <w:sz w:val="24"/>
          <w:lang w:val="en-GB"/>
        </w:rPr>
        <w:t>and</w:t>
      </w:r>
      <w:r w:rsidR="002B5679" w:rsidRPr="00267F17">
        <w:rPr>
          <w:rFonts w:ascii="Times New Roman" w:hAnsi="Times New Roman" w:cs="Times New Roman"/>
          <w:iCs/>
          <w:sz w:val="24"/>
          <w:lang w:val="en-GB"/>
        </w:rPr>
        <w:t xml:space="preserve"> private practices</w:t>
      </w:r>
      <w:r w:rsidR="007B2BA9">
        <w:rPr>
          <w:rFonts w:ascii="Times New Roman" w:hAnsi="Times New Roman" w:cs="Times New Roman"/>
          <w:iCs/>
          <w:sz w:val="24"/>
          <w:lang w:val="en-GB"/>
        </w:rPr>
        <w:t xml:space="preserve"> in France</w:t>
      </w:r>
      <w:r w:rsidR="002B5679" w:rsidRPr="00267F17">
        <w:rPr>
          <w:rFonts w:ascii="Times New Roman" w:hAnsi="Times New Roman" w:cs="Times New Roman"/>
          <w:iCs/>
          <w:sz w:val="24"/>
          <w:lang w:val="en-GB"/>
        </w:rPr>
        <w:t xml:space="preserve">, </w:t>
      </w:r>
      <w:r w:rsidR="009D3BBB">
        <w:rPr>
          <w:rFonts w:ascii="Times New Roman" w:hAnsi="Times New Roman" w:cs="Times New Roman"/>
          <w:iCs/>
          <w:sz w:val="24"/>
          <w:lang w:val="en-GB"/>
        </w:rPr>
        <w:t xml:space="preserve">neither </w:t>
      </w:r>
      <w:r w:rsidR="007B2BA9">
        <w:rPr>
          <w:rFonts w:ascii="Times New Roman" w:hAnsi="Times New Roman" w:cs="Times New Roman"/>
          <w:iCs/>
          <w:sz w:val="24"/>
          <w:lang w:val="en-GB"/>
        </w:rPr>
        <w:t xml:space="preserve">partners </w:t>
      </w:r>
      <w:r w:rsidR="009D3BBB">
        <w:rPr>
          <w:rFonts w:ascii="Times New Roman" w:hAnsi="Times New Roman" w:cs="Times New Roman"/>
          <w:iCs/>
          <w:sz w:val="24"/>
          <w:lang w:val="en-GB"/>
        </w:rPr>
        <w:t>nor</w:t>
      </w:r>
      <w:r w:rsidRPr="00267F17">
        <w:rPr>
          <w:rFonts w:ascii="Times New Roman" w:hAnsi="Times New Roman" w:cs="Times New Roman"/>
          <w:iCs/>
          <w:sz w:val="24"/>
          <w:lang w:val="en-GB"/>
        </w:rPr>
        <w:t xml:space="preserve"> </w:t>
      </w:r>
      <w:r w:rsidR="002B5679" w:rsidRPr="00267F17">
        <w:rPr>
          <w:rFonts w:ascii="Times New Roman" w:hAnsi="Times New Roman" w:cs="Times New Roman"/>
          <w:iCs/>
          <w:sz w:val="24"/>
          <w:lang w:val="en-GB"/>
        </w:rPr>
        <w:t>people</w:t>
      </w:r>
      <w:r w:rsidRPr="00267F17">
        <w:rPr>
          <w:rFonts w:ascii="Times New Roman" w:hAnsi="Times New Roman" w:cs="Times New Roman"/>
          <w:iCs/>
          <w:sz w:val="24"/>
          <w:lang w:val="en-GB"/>
        </w:rPr>
        <w:t xml:space="preserve"> </w:t>
      </w:r>
      <w:r w:rsidR="007B2BA9">
        <w:rPr>
          <w:rFonts w:ascii="Times New Roman" w:hAnsi="Times New Roman" w:cs="Times New Roman"/>
          <w:iCs/>
          <w:sz w:val="24"/>
          <w:lang w:val="en-GB"/>
        </w:rPr>
        <w:t xml:space="preserve">providing support to </w:t>
      </w:r>
      <w:r w:rsidR="002B5679" w:rsidRPr="00267F17">
        <w:rPr>
          <w:rFonts w:ascii="Times New Roman" w:hAnsi="Times New Roman" w:cs="Times New Roman"/>
          <w:iCs/>
          <w:sz w:val="24"/>
          <w:lang w:val="en-GB"/>
        </w:rPr>
        <w:t xml:space="preserve">pregnant </w:t>
      </w:r>
      <w:r w:rsidR="002B5679" w:rsidRPr="00E10CE2">
        <w:rPr>
          <w:rFonts w:ascii="Times New Roman" w:hAnsi="Times New Roman" w:cs="Times New Roman"/>
          <w:iCs/>
          <w:sz w:val="24"/>
          <w:lang w:val="en-GB"/>
        </w:rPr>
        <w:t>women w</w:t>
      </w:r>
      <w:r w:rsidR="007B2BA9" w:rsidRPr="00E10CE2">
        <w:rPr>
          <w:rFonts w:ascii="Times New Roman" w:hAnsi="Times New Roman" w:cs="Times New Roman"/>
          <w:iCs/>
          <w:sz w:val="24"/>
          <w:lang w:val="en-GB"/>
        </w:rPr>
        <w:t>ere</w:t>
      </w:r>
      <w:r w:rsidR="002B5679" w:rsidRPr="00E10CE2">
        <w:rPr>
          <w:rFonts w:ascii="Times New Roman" w:hAnsi="Times New Roman" w:cs="Times New Roman"/>
          <w:iCs/>
          <w:sz w:val="24"/>
          <w:lang w:val="en-GB"/>
        </w:rPr>
        <w:t xml:space="preserve"> allowed</w:t>
      </w:r>
      <w:r w:rsidR="007B2BA9" w:rsidRPr="00E10CE2">
        <w:rPr>
          <w:rFonts w:ascii="Times New Roman" w:hAnsi="Times New Roman" w:cs="Times New Roman"/>
          <w:iCs/>
          <w:sz w:val="24"/>
          <w:lang w:val="en-GB"/>
        </w:rPr>
        <w:t xml:space="preserve"> to be present </w:t>
      </w:r>
      <w:r w:rsidR="009D3BBB">
        <w:rPr>
          <w:rFonts w:ascii="Times New Roman" w:hAnsi="Times New Roman" w:cs="Times New Roman"/>
          <w:iCs/>
          <w:sz w:val="24"/>
          <w:lang w:val="en-GB"/>
        </w:rPr>
        <w:t xml:space="preserve">at </w:t>
      </w:r>
      <w:r w:rsidR="002B5679" w:rsidRPr="00E10CE2">
        <w:rPr>
          <w:rFonts w:ascii="Times New Roman" w:hAnsi="Times New Roman" w:cs="Times New Roman"/>
          <w:iCs/>
          <w:sz w:val="24"/>
          <w:lang w:val="en-GB"/>
        </w:rPr>
        <w:t>consultations</w:t>
      </w:r>
      <w:r w:rsidR="007B2BA9" w:rsidRPr="00E10CE2">
        <w:rPr>
          <w:rFonts w:ascii="Times New Roman" w:hAnsi="Times New Roman" w:cs="Times New Roman"/>
          <w:iCs/>
          <w:sz w:val="24"/>
          <w:lang w:val="en-GB"/>
        </w:rPr>
        <w:t xml:space="preserve">, </w:t>
      </w:r>
      <w:r w:rsidR="002B5679" w:rsidRPr="00E10CE2">
        <w:rPr>
          <w:rFonts w:ascii="Times New Roman" w:hAnsi="Times New Roman" w:cs="Times New Roman"/>
          <w:iCs/>
          <w:sz w:val="24"/>
          <w:lang w:val="en-GB"/>
        </w:rPr>
        <w:t>obstetrical examinations,</w:t>
      </w:r>
      <w:r w:rsidR="009D3BBB">
        <w:rPr>
          <w:rFonts w:ascii="Times New Roman" w:hAnsi="Times New Roman" w:cs="Times New Roman"/>
          <w:iCs/>
          <w:sz w:val="24"/>
          <w:lang w:val="en-GB"/>
        </w:rPr>
        <w:t xml:space="preserve"> and hospitalisat</w:t>
      </w:r>
      <w:r w:rsidR="007B2BA9" w:rsidRPr="00E10CE2">
        <w:rPr>
          <w:rFonts w:ascii="Times New Roman" w:hAnsi="Times New Roman" w:cs="Times New Roman"/>
          <w:iCs/>
          <w:sz w:val="24"/>
          <w:lang w:val="en-GB"/>
        </w:rPr>
        <w:t>ion</w:t>
      </w:r>
      <w:r w:rsidR="009D3BBB">
        <w:rPr>
          <w:rFonts w:ascii="Times New Roman" w:hAnsi="Times New Roman" w:cs="Times New Roman"/>
          <w:iCs/>
          <w:sz w:val="24"/>
          <w:lang w:val="en-GB"/>
        </w:rPr>
        <w:t xml:space="preserve"> for childbirth</w:t>
      </w:r>
      <w:r w:rsidR="007B2BA9" w:rsidRPr="00E10CE2">
        <w:rPr>
          <w:rFonts w:ascii="Times New Roman" w:hAnsi="Times New Roman" w:cs="Times New Roman"/>
          <w:iCs/>
          <w:sz w:val="24"/>
          <w:lang w:val="en-GB"/>
        </w:rPr>
        <w:t>,</w:t>
      </w:r>
      <w:r w:rsidR="002B5679" w:rsidRPr="00E10CE2">
        <w:rPr>
          <w:rFonts w:ascii="Times New Roman" w:hAnsi="Times New Roman" w:cs="Times New Roman"/>
          <w:iCs/>
          <w:sz w:val="24"/>
          <w:lang w:val="en-GB"/>
        </w:rPr>
        <w:t xml:space="preserve"> except under certain conditions</w:t>
      </w:r>
      <w:r w:rsidR="00144D32" w:rsidRPr="00E10CE2">
        <w:rPr>
          <w:rFonts w:ascii="Times New Roman" w:hAnsi="Times New Roman" w:cs="Times New Roman"/>
          <w:iCs/>
          <w:sz w:val="24"/>
          <w:lang w:val="en-GB"/>
        </w:rPr>
        <w:t xml:space="preserve"> </w:t>
      </w:r>
      <w:r w:rsidR="002B5679" w:rsidRPr="00E10CE2">
        <w:rPr>
          <w:rFonts w:ascii="Times New Roman" w:hAnsi="Times New Roman" w:cs="Times New Roman"/>
          <w:iCs/>
          <w:sz w:val="24"/>
          <w:lang w:val="en-GB"/>
        </w:rPr>
        <w:fldChar w:fldCharType="begin"/>
      </w:r>
      <w:r w:rsidR="009F580C">
        <w:rPr>
          <w:rFonts w:ascii="Times New Roman" w:hAnsi="Times New Roman" w:cs="Times New Roman"/>
          <w:iCs/>
          <w:sz w:val="24"/>
          <w:lang w:val="en-GB"/>
        </w:rPr>
        <w:instrText xml:space="preserve"> ADDIN ZOTERO_ITEM CSL_CITATION {"citationID":"8fRRW5GM","properties":{"formattedCitation":"(15,18)","plainCitation":"(15,18)","noteIndex":0},"citationItems":[{"id":10,"uris":["http://zotero.org/groups/2542195/items/N2Q5XY54"],"uri":["http://zotero.org/groups/2542195/items/N2Q5XY54"],"itemData":{"id":10,"type":"article-journal","abstract":"Objective\nTo describe the course over time of severe acute respiratory syndrome coronavirus 2 (SARS-CoV-2) infection in French women from the beginning of the pandemic until mid-April, the risk profile of women with respiratory complications, and short-term pregnancy outcomes.\nMethods\nWe collected a case series of pregnant women with COVID-19 in a research network of 33 French maternity units between March 1 and April 14, 2020. All cases of SARS-CoV-2 infection confirmed by a positive result on real-time reverse transcriptase polymerase chain reaction tests of a nasal sample and/or diagnosed by a computed tomography chest scan were included and analyzed. The primary outcome measures were COVID-19 requiring oxygen (oxygen therapy or noninvasive ventilation) and critical COVID-19 (requiring invasive mechanical ventilation or extracorporeal membrane oxygenation, ECMO). Demographic data, baseline comorbidities, and pregnancy outcomes were also collected.\nResults\nActive cases of COVID-19 increased exponentially during March 1–31, 2020; the numbers fell during April 1–14, after lockdown was imposed on March 17. The shape of the curve of active critical COVID-19 mirrored that of all active cases. By April 14, among the 617 pregnant women with COVID-19, 93 women (15.1 %; 95 %CI 12.3–18.1) had required oxygen therapy and 35 others (5.7 %; 95 %CI 4.0–7.8) had had a critical form of COVID-19. The severity of the disease was associated with age older than 35 years and obesity, as well as preexisting diabetes, previous preeclampsia, and gestational hypertension or preeclampsia. One woman with critical COVID-19 died (0.2 %; 95 %CI 0−0.9). Among the women who gave birth, rates of preterm birth in women with non-severe, oxygen-requiring, and critical COVID-19 were 13/123 (10.6 %), 14/29 (48.3 %), and 23/29 (79.3 %) before 37 weeks and 3/123 (2.4 %), 4/29 (13.8 %), and 14/29 (48.3 %) before 32 weeks, respectively. One neonate (0.5 %; 95 %CI 0.01–2.9) in the critical group died from prematurity.\nConclusion\nCOVID-19 can be responsible for significant rates of severe acute, potentially deadly, respiratory distress syndromes. The most vulnerable pregnant women, those with comorbidities, may benefit particularly from prevention measures such as a lockdown.","container-title":"Journal of Gynecology Obstetrics and Human Reproduction","DOI":"10.1016/j.jogoh.2020.101826","ISSN":"2468-7847","journalAbbreviation":"Journal of Gynecology Obstetrics and Human Reproduction","page":"101826","title":"A snapshot of the Covid-19 pandemic among pregnant women in France","author":[{"family":"Kayem","given":"Gilles"},{"family":"Lecarpentier","given":"Edouard"},{"family":"Deruelle","given":"Philippe"},{"family":"Bretelle","given":"Florence"},{"family":"Azria","given":"Elie"},{"family":"Blanc","given":"Julie"},{"family":"Bohec","given":"Caroline"},{"family":"Bornes","given":"Marie"},{"family":"Ceccaldi","given":"Pierre-François"},{"family":"Chalet","given":"Yasmine"},{"family":"Chauleur","given":"Céline"},{"family":"Cordier","given":"Anne-Gael"},{"family":"Desbrière","given":"Raoul"},{"family":"Doret","given":"Muriel"},{"family":"Dreyfus","given":"Michel"},{"family":"Driessen","given":"Marine"},{"family":"Fermaut","given":"Marion"},{"family":"Gallot","given":"Denis"},{"family":"Garabédian","given":"Charles"},{"family":"Huissoud","given":"Cyril"},{"family":"Luton","given":"Dominique"},{"family":"Morel","given":"Olivier"},{"family":"Perrotin","given":"Franck"},{"family":"Picone","given":"Olivier"},{"family":"Rozenberg","given":"Patrick"},{"family":"Sentilhes","given":"Loïc"},{"family":"Sroussi","given":"Jeremy"},{"family":"Vayssière","given":"Christophe"},{"family":"Verspyck","given":"Eric"},{"family":"Vivanti","given":"Alexandre J."},{"family":"Winer","given":"Norbert"},{"family":"Alessandrini","given":"Vivien"},{"family":"Schmitz","given":"Thomas"}],"issued":{"date-parts":[["2020",6,4]]}}},{"id":732,"uris":["http://zotero.org/users/7529252/items/AM778VQS"],"uri":["http://zotero.org/users/7529252/items/AM778VQS"],"itemData":{"id":732,"type":"article-journal","abstract":"Cet article propose une analyse des pratiques discursives autour de la naissance pendant le confinement lié à la pandémie de Covid 19. Cette analyse fait émerger un recul majeur du droit des femmes à être accompagnées de la personne de leur choix lors de leurs suivis de grossesse, de l’accouchement et de l’hospitalisation en maternité. Ce travail débouche sur des questions concernant les modèles de santé génésique qui ont sous-tendu non seulement les discours sur les pratiques mais également la pratique issue des discours.","container-title":"Recherches &amp; éducations","DOI":"10.4000/rechercheseducations.11353","ISSN":"1969-0622","issue":"HS","language":"fr","source":"journals.openedition.org","title":"Naissance en temps de Covid 19","URL":"http://journals.openedition.org/rechercheseducations/11353","author":[{"family":"Dobrzyński","given":"Marie-Laure Deneffe"}],"accessed":{"date-parts":[["2021",4,19]]},"issued":{"date-parts":[["2020",5,11]]}}}],"schema":"https://github.com/citation-style-language/schema/raw/master/csl-citation.json"} </w:instrText>
      </w:r>
      <w:r w:rsidR="002B5679" w:rsidRPr="00E10CE2">
        <w:rPr>
          <w:rFonts w:ascii="Times New Roman" w:hAnsi="Times New Roman" w:cs="Times New Roman"/>
          <w:iCs/>
          <w:sz w:val="24"/>
          <w:lang w:val="en-GB"/>
        </w:rPr>
        <w:fldChar w:fldCharType="separate"/>
      </w:r>
      <w:r w:rsidR="009F580C" w:rsidRPr="009F580C">
        <w:rPr>
          <w:rFonts w:ascii="Times New Roman" w:hAnsi="Times New Roman" w:cs="Times New Roman"/>
          <w:sz w:val="24"/>
        </w:rPr>
        <w:t>(15,18)</w:t>
      </w:r>
      <w:r w:rsidR="002B5679" w:rsidRPr="00E10CE2">
        <w:rPr>
          <w:rFonts w:ascii="Times New Roman" w:hAnsi="Times New Roman" w:cs="Times New Roman"/>
          <w:iCs/>
          <w:sz w:val="24"/>
          <w:lang w:val="en-GB"/>
        </w:rPr>
        <w:fldChar w:fldCharType="end"/>
      </w:r>
      <w:r w:rsidRPr="00E10CE2">
        <w:rPr>
          <w:rFonts w:ascii="Times New Roman" w:hAnsi="Times New Roman" w:cs="Times New Roman"/>
          <w:iCs/>
          <w:sz w:val="24"/>
          <w:lang w:val="en-GB"/>
        </w:rPr>
        <w:t>)</w:t>
      </w:r>
      <w:r w:rsidR="002B5679" w:rsidRPr="00E10CE2">
        <w:rPr>
          <w:rFonts w:ascii="Times New Roman" w:hAnsi="Times New Roman" w:cs="Times New Roman"/>
          <w:iCs/>
          <w:sz w:val="24"/>
          <w:lang w:val="en-GB"/>
        </w:rPr>
        <w:t>.</w:t>
      </w:r>
      <w:r w:rsidR="007B2BA9" w:rsidRPr="00E10CE2">
        <w:rPr>
          <w:rFonts w:ascii="Times New Roman" w:hAnsi="Times New Roman" w:cs="Times New Roman"/>
          <w:iCs/>
          <w:sz w:val="24"/>
          <w:lang w:val="en-GB"/>
        </w:rPr>
        <w:t xml:space="preserve"> </w:t>
      </w:r>
      <w:r w:rsidR="0085769C" w:rsidRPr="00E10CE2">
        <w:rPr>
          <w:rFonts w:ascii="Times New Roman" w:hAnsi="Times New Roman" w:cs="Times New Roman"/>
          <w:sz w:val="24"/>
          <w:lang w:val="en-GB"/>
        </w:rPr>
        <w:t xml:space="preserve">Only partners were allowed to visit after childbirth </w:t>
      </w:r>
      <w:r w:rsidR="002B5679" w:rsidRPr="00E10CE2">
        <w:rPr>
          <w:rFonts w:ascii="Times New Roman" w:hAnsi="Times New Roman" w:cs="Times New Roman"/>
          <w:iCs/>
          <w:sz w:val="24"/>
          <w:lang w:val="en-GB"/>
        </w:rPr>
        <w:fldChar w:fldCharType="begin"/>
      </w:r>
      <w:r w:rsidR="007B574F" w:rsidRPr="00E10CE2">
        <w:rPr>
          <w:rFonts w:ascii="Times New Roman" w:hAnsi="Times New Roman" w:cs="Times New Roman"/>
          <w:iCs/>
          <w:sz w:val="24"/>
          <w:lang w:val="en-GB"/>
        </w:rPr>
        <w:instrText xml:space="preserve"> ADDIN ZOTERO_ITEM CSL_CITATION {"citationID":"6JsZbgz1","properties":{"formattedCitation":"(15)","plainCitation":"(15)","dontUpdate":true,"noteIndex":0},"citationItems":[{"id":10,"uris":["http://zotero.org/groups/2542195/items/N2Q5XY54"],"uri":["http://zotero.org/groups/2542195/items/N2Q5XY54"],"itemData":{"id":10,"type":"article-journal","abstract":"Objective\nTo describe the course over time of severe acute respiratory syndrome coronavirus 2 (SARS-CoV-2) infection in French women from the beginning of the pandemic until mid-April, the risk profile of women with respiratory complications, and short-term pregnancy outcomes.\nMethods\nWe collected a case series of pregnant women with COVID-19 in a research network of 33 French maternity units between March 1 and April 14, 2020. All cases of SARS-CoV-2 infection confirmed by a positive result on real-time reverse transcriptase polymerase chain reaction tests of a nasal sample and/or diagnosed by a computed tomography chest scan were included and analyzed. The primary outcome measures were COVID-19 requiring oxygen (oxygen therapy or noninvasive ventilation) and critical COVID-19 (requiring invasive mechanical ventilation or extracorporeal membrane oxygenation, ECMO). Demographic data, baseline comorbidities, and pregnancy outcomes were also collected.\nResults\nActive cases of COVID-19 increased exponentially during March 1–31, 2020; the numbers fell during April 1–14, after lockdown was imposed on March 17. The shape of the curve of active critical COVID-19 mirrored that of all active cases. By April 14, among the 617 pregnant women with COVID-19, 93 women (15.1 %; 95 %CI 12.3–18.1) had required oxygen therapy and 35 others (5.7 %; 95 %CI 4.0–7.8) had had a critical form of COVID-19. The severity of the disease was associated with age older than 35 years and obesity, as well as preexisting diabetes, previous preeclampsia, and gestational hypertension or preeclampsia. One woman with critical COVID-19 died (0.2 %; 95 %CI 0−0.9). Among the women who gave birth, rates of preterm birth in women with non-severe, oxygen-requiring, and critical COVID-19 were 13/123 (10.6 %), 14/29 (48.3 %), and 23/29 (79.3 %) before 37 weeks and 3/123 (2.4 %), 4/29 (13.8 %), and 14/29 (48.3 %) before 32 weeks, respectively. One neonate (0.5 %; 95 %CI 0.01–2.9) in the critical group died from prematurity.\nConclusion\nCOVID-19 can be responsible for significant rates of severe acute, potentially deadly, respiratory distress syndromes. The most vulnerable pregnant women, those with comorbidities, may benefit particularly from prevention measures such as a lockdown.","container-title":"Journal of Gynecology Obstetrics and Human Reproduction","DOI":"10.1016/j.jogoh.2020.101826","ISSN":"2468-7847","journalAbbreviation":"Journal of Gynecology Obstetrics and Human Reproduction","page":"101826","title":"A snapshot of the Covid-19 pandemic among pregnant women in France","author":[{"family":"Kayem","given":"Gilles"},{"family":"Lecarpentier","given":"Edouard"},{"family":"Deruelle","given":"Philippe"},{"family":"Bretelle","given":"Florence"},{"family":"Azria","given":"Elie"},{"family":"Blanc","given":"Julie"},{"family":"Bohec","given":"Caroline"},{"family":"Bornes","given":"Marie"},{"family":"Ceccaldi","given":"Pierre-François"},{"family":"Chalet","given":"Yasmine"},{"family":"Chauleur","given":"Céline"},{"family":"Cordier","given":"Anne-Gael"},{"family":"Desbrière","given":"Raoul"},{"family":"Doret","given":"Muriel"},{"family":"Dreyfus","given":"Michel"},{"family":"Driessen","given":"Marine"},{"family":"Fermaut","given":"Marion"},{"family":"Gallot","given":"Denis"},{"family":"Garabédian","given":"Charles"},{"family":"Huissoud","given":"Cyril"},{"family":"Luton","given":"Dominique"},{"family":"Morel","given":"Olivier"},{"family":"Perrotin","given":"Franck"},{"family":"Picone","given":"Olivier"},{"family":"Rozenberg","given":"Patrick"},{"family":"Sentilhes","given":"Loïc"},{"family":"Sroussi","given":"Jeremy"},{"family":"Vayssière","given":"Christophe"},{"family":"Verspyck","given":"Eric"},{"family":"Vivanti","given":"Alexandre J."},{"family":"Winer","given":"Norbert"},{"family":"Alessandrini","given":"Vivien"},{"family":"Schmitz","given":"Thomas"}],"issued":{"date-parts":[["2020",6,4]]}}}],"schema":"https://github.com/citation-style-language/schema/raw/master/csl-citation.json"} </w:instrText>
      </w:r>
      <w:r w:rsidR="002B5679" w:rsidRPr="00E10CE2">
        <w:rPr>
          <w:rFonts w:ascii="Times New Roman" w:hAnsi="Times New Roman" w:cs="Times New Roman"/>
          <w:iCs/>
          <w:sz w:val="24"/>
          <w:lang w:val="en-GB"/>
        </w:rPr>
        <w:fldChar w:fldCharType="separate"/>
      </w:r>
      <w:r w:rsidR="002B5679" w:rsidRPr="00E10CE2">
        <w:rPr>
          <w:rFonts w:ascii="Times New Roman" w:hAnsi="Times New Roman" w:cs="Times New Roman"/>
          <w:sz w:val="24"/>
          <w:lang w:val="en-GB"/>
        </w:rPr>
        <w:t>(15</w:t>
      </w:r>
      <w:r w:rsidR="002B5679" w:rsidRPr="00E10CE2">
        <w:rPr>
          <w:rFonts w:ascii="Times New Roman" w:hAnsi="Times New Roman" w:cs="Times New Roman"/>
          <w:iCs/>
          <w:sz w:val="24"/>
          <w:lang w:val="en-GB"/>
        </w:rPr>
        <w:fldChar w:fldCharType="end"/>
      </w:r>
      <w:r w:rsidRPr="00E10CE2">
        <w:rPr>
          <w:rFonts w:ascii="Times New Roman" w:hAnsi="Times New Roman" w:cs="Times New Roman"/>
          <w:iCs/>
          <w:sz w:val="24"/>
          <w:lang w:val="en-GB"/>
        </w:rPr>
        <w:t>)</w:t>
      </w:r>
      <w:r w:rsidR="002B5679" w:rsidRPr="00E10CE2">
        <w:rPr>
          <w:rFonts w:ascii="Times New Roman" w:hAnsi="Times New Roman" w:cs="Times New Roman"/>
          <w:iCs/>
          <w:sz w:val="24"/>
          <w:lang w:val="en-GB"/>
        </w:rPr>
        <w:t>.</w:t>
      </w:r>
    </w:p>
    <w:p w14:paraId="42F9A9D7" w14:textId="4FC55C52" w:rsidR="00817B71" w:rsidRPr="00267F17" w:rsidRDefault="00DA4EF9" w:rsidP="004E06C5">
      <w:pPr>
        <w:spacing w:before="100" w:beforeAutospacing="1" w:after="100" w:afterAutospacing="1" w:line="480" w:lineRule="auto"/>
        <w:jc w:val="left"/>
        <w:rPr>
          <w:rFonts w:ascii="Times New Roman" w:hAnsi="Times New Roman" w:cs="Times New Roman"/>
          <w:sz w:val="24"/>
          <w:lang w:val="en-GB"/>
        </w:rPr>
      </w:pPr>
      <w:r w:rsidRPr="00267F17">
        <w:rPr>
          <w:rFonts w:ascii="Times New Roman" w:hAnsi="Times New Roman" w:cs="Times New Roman"/>
          <w:sz w:val="24"/>
          <w:lang w:val="en-GB"/>
        </w:rPr>
        <w:lastRenderedPageBreak/>
        <w:t xml:space="preserve">In </w:t>
      </w:r>
      <w:r w:rsidR="00174068" w:rsidRPr="00267F17">
        <w:rPr>
          <w:rFonts w:ascii="Times New Roman" w:hAnsi="Times New Roman" w:cs="Times New Roman"/>
          <w:sz w:val="24"/>
          <w:lang w:val="en-GB"/>
        </w:rPr>
        <w:t xml:space="preserve">our </w:t>
      </w:r>
      <w:r w:rsidRPr="00267F17">
        <w:rPr>
          <w:rFonts w:ascii="Times New Roman" w:hAnsi="Times New Roman" w:cs="Times New Roman"/>
          <w:sz w:val="24"/>
          <w:lang w:val="en-GB"/>
        </w:rPr>
        <w:t xml:space="preserve">analyses, </w:t>
      </w:r>
      <w:r w:rsidR="00F532BB">
        <w:rPr>
          <w:rFonts w:ascii="Times New Roman" w:hAnsi="Times New Roman" w:cs="Times New Roman"/>
          <w:sz w:val="24"/>
          <w:lang w:val="en-GB"/>
        </w:rPr>
        <w:t xml:space="preserve">a </w:t>
      </w:r>
      <w:r w:rsidR="00817B71" w:rsidRPr="00267F17">
        <w:rPr>
          <w:rFonts w:ascii="Times New Roman" w:hAnsi="Times New Roman" w:cs="Times New Roman"/>
          <w:sz w:val="24"/>
          <w:lang w:val="en-GB"/>
        </w:rPr>
        <w:t xml:space="preserve">change </w:t>
      </w:r>
      <w:r w:rsidR="00F532BB">
        <w:rPr>
          <w:rFonts w:ascii="Times New Roman" w:hAnsi="Times New Roman" w:cs="Times New Roman"/>
          <w:sz w:val="24"/>
          <w:lang w:val="en-GB"/>
        </w:rPr>
        <w:t>in</w:t>
      </w:r>
      <w:r w:rsidR="00817B71" w:rsidRPr="00267F17">
        <w:rPr>
          <w:rFonts w:ascii="Times New Roman" w:hAnsi="Times New Roman" w:cs="Times New Roman"/>
          <w:sz w:val="24"/>
          <w:lang w:val="en-GB"/>
        </w:rPr>
        <w:t xml:space="preserve"> health professional </w:t>
      </w:r>
      <w:r w:rsidRPr="00267F17">
        <w:rPr>
          <w:rFonts w:ascii="Times New Roman" w:hAnsi="Times New Roman" w:cs="Times New Roman"/>
          <w:sz w:val="24"/>
          <w:lang w:val="en-GB"/>
        </w:rPr>
        <w:t xml:space="preserve">during the lockdown </w:t>
      </w:r>
      <w:r w:rsidR="00174068" w:rsidRPr="00267F17">
        <w:rPr>
          <w:rFonts w:ascii="Times New Roman" w:hAnsi="Times New Roman" w:cs="Times New Roman"/>
          <w:sz w:val="24"/>
          <w:lang w:val="en-GB"/>
        </w:rPr>
        <w:t xml:space="preserve">was associated with a higher </w:t>
      </w:r>
      <w:r w:rsidR="00F532BB">
        <w:rPr>
          <w:rFonts w:ascii="Times New Roman" w:hAnsi="Times New Roman" w:cs="Times New Roman"/>
          <w:sz w:val="24"/>
          <w:lang w:val="en-GB"/>
        </w:rPr>
        <w:t xml:space="preserve">likelihood </w:t>
      </w:r>
      <w:r w:rsidR="00174068" w:rsidRPr="00267F17">
        <w:rPr>
          <w:rFonts w:ascii="Times New Roman" w:hAnsi="Times New Roman" w:cs="Times New Roman"/>
          <w:sz w:val="24"/>
          <w:lang w:val="en-GB"/>
        </w:rPr>
        <w:t xml:space="preserve">of </w:t>
      </w:r>
      <w:r w:rsidR="00895B90" w:rsidRPr="00267F17">
        <w:rPr>
          <w:rFonts w:ascii="Times New Roman" w:hAnsi="Times New Roman" w:cs="Times New Roman"/>
          <w:sz w:val="24"/>
          <w:lang w:val="en-GB"/>
        </w:rPr>
        <w:t>voluntar</w:t>
      </w:r>
      <w:r w:rsidR="00F532BB">
        <w:rPr>
          <w:rFonts w:ascii="Times New Roman" w:hAnsi="Times New Roman" w:cs="Times New Roman"/>
          <w:sz w:val="24"/>
          <w:lang w:val="en-GB"/>
        </w:rPr>
        <w:t>ily</w:t>
      </w:r>
      <w:r w:rsidR="00895B90" w:rsidRPr="00267F17">
        <w:rPr>
          <w:rFonts w:ascii="Times New Roman" w:hAnsi="Times New Roman" w:cs="Times New Roman"/>
          <w:sz w:val="24"/>
          <w:lang w:val="en-GB"/>
        </w:rPr>
        <w:t xml:space="preserve"> </w:t>
      </w:r>
      <w:r w:rsidR="00174068" w:rsidRPr="00267F17">
        <w:rPr>
          <w:rFonts w:ascii="Times New Roman" w:hAnsi="Times New Roman" w:cs="Times New Roman"/>
          <w:sz w:val="24"/>
          <w:lang w:val="en-GB"/>
        </w:rPr>
        <w:t>postpon</w:t>
      </w:r>
      <w:r w:rsidR="00F532BB">
        <w:rPr>
          <w:rFonts w:ascii="Times New Roman" w:hAnsi="Times New Roman" w:cs="Times New Roman"/>
          <w:sz w:val="24"/>
          <w:lang w:val="en-GB"/>
        </w:rPr>
        <w:t xml:space="preserve">ing or foregoing </w:t>
      </w:r>
      <w:r w:rsidR="00817B71" w:rsidRPr="00267F17">
        <w:rPr>
          <w:rFonts w:ascii="Times New Roman" w:hAnsi="Times New Roman" w:cs="Times New Roman"/>
          <w:sz w:val="24"/>
          <w:lang w:val="en-GB"/>
        </w:rPr>
        <w:t xml:space="preserve">pregnancy </w:t>
      </w:r>
      <w:r w:rsidR="00B9057F">
        <w:rPr>
          <w:rFonts w:ascii="Times New Roman" w:hAnsi="Times New Roman" w:cs="Times New Roman"/>
          <w:sz w:val="24"/>
          <w:lang w:val="en-GB"/>
        </w:rPr>
        <w:t>monitoring</w:t>
      </w:r>
      <w:r w:rsidRPr="00267F17">
        <w:rPr>
          <w:rFonts w:ascii="Times New Roman" w:hAnsi="Times New Roman" w:cs="Times New Roman"/>
          <w:sz w:val="24"/>
          <w:lang w:val="en-GB"/>
        </w:rPr>
        <w:t xml:space="preserve">. As reported in </w:t>
      </w:r>
      <w:r w:rsidR="00360E2C" w:rsidRPr="00267F17">
        <w:rPr>
          <w:rFonts w:ascii="Times New Roman" w:hAnsi="Times New Roman" w:cs="Times New Roman"/>
          <w:sz w:val="24"/>
          <w:lang w:val="en-GB"/>
        </w:rPr>
        <w:t xml:space="preserve">several studies </w:t>
      </w:r>
      <w:r w:rsidRPr="00267F17">
        <w:rPr>
          <w:rFonts w:ascii="Times New Roman" w:hAnsi="Times New Roman" w:cs="Times New Roman"/>
          <w:sz w:val="24"/>
          <w:lang w:val="en-GB"/>
        </w:rPr>
        <w:t xml:space="preserve">showing the importance of the </w:t>
      </w:r>
      <w:r w:rsidR="00817B71" w:rsidRPr="00267F17">
        <w:rPr>
          <w:rFonts w:ascii="Times New Roman" w:hAnsi="Times New Roman" w:cs="Times New Roman"/>
          <w:sz w:val="24"/>
          <w:lang w:val="en-GB"/>
        </w:rPr>
        <w:t xml:space="preserve">patient/caregiver </w:t>
      </w:r>
      <w:r w:rsidRPr="00267F17">
        <w:rPr>
          <w:rFonts w:ascii="Times New Roman" w:hAnsi="Times New Roman" w:cs="Times New Roman"/>
          <w:sz w:val="24"/>
          <w:lang w:val="en-GB"/>
        </w:rPr>
        <w:t xml:space="preserve">relationship </w:t>
      </w:r>
      <w:r w:rsidR="00895B90" w:rsidRPr="00267F17">
        <w:rPr>
          <w:rFonts w:ascii="Times New Roman" w:hAnsi="Times New Roman" w:cs="Times New Roman"/>
          <w:sz w:val="24"/>
          <w:lang w:val="en-GB"/>
        </w:rPr>
        <w:t xml:space="preserve">in medical follow-up </w:t>
      </w:r>
      <w:r w:rsidR="00C03F46">
        <w:rPr>
          <w:rFonts w:ascii="Times New Roman" w:hAnsi="Times New Roman" w:cs="Times New Roman"/>
          <w:sz w:val="24"/>
          <w:lang w:val="en-GB"/>
        </w:rPr>
        <w:t>(</w:t>
      </w:r>
      <w:r w:rsidR="00537918">
        <w:rPr>
          <w:rFonts w:ascii="Times New Roman" w:hAnsi="Times New Roman" w:cs="Times New Roman"/>
          <w:sz w:val="24"/>
          <w:lang w:val="en-GB"/>
        </w:rPr>
        <w:t xml:space="preserve">in terms of </w:t>
      </w:r>
      <w:r w:rsidR="00895B90" w:rsidRPr="00267F17">
        <w:rPr>
          <w:rFonts w:ascii="Times New Roman" w:hAnsi="Times New Roman" w:cs="Times New Roman"/>
          <w:sz w:val="24"/>
          <w:lang w:val="en-GB"/>
        </w:rPr>
        <w:t xml:space="preserve">treatment </w:t>
      </w:r>
      <w:r w:rsidR="00ED459D">
        <w:rPr>
          <w:rFonts w:ascii="Times New Roman" w:hAnsi="Times New Roman" w:cs="Times New Roman"/>
          <w:sz w:val="24"/>
          <w:lang w:val="en-GB"/>
        </w:rPr>
        <w:t xml:space="preserve">adherence, </w:t>
      </w:r>
      <w:r w:rsidR="00895B90" w:rsidRPr="00267F17">
        <w:rPr>
          <w:rFonts w:ascii="Times New Roman" w:hAnsi="Times New Roman" w:cs="Times New Roman"/>
          <w:sz w:val="24"/>
          <w:lang w:val="en-GB"/>
        </w:rPr>
        <w:t>health examinations</w:t>
      </w:r>
      <w:r w:rsidR="00107121">
        <w:rPr>
          <w:rFonts w:ascii="Times New Roman" w:hAnsi="Times New Roman" w:cs="Times New Roman"/>
          <w:sz w:val="24"/>
          <w:lang w:val="en-GB"/>
        </w:rPr>
        <w:t>,</w:t>
      </w:r>
      <w:r w:rsidR="00537918">
        <w:rPr>
          <w:rFonts w:ascii="Times New Roman" w:hAnsi="Times New Roman" w:cs="Times New Roman"/>
          <w:sz w:val="24"/>
          <w:lang w:val="en-GB"/>
        </w:rPr>
        <w:t xml:space="preserve"> etc.</w:t>
      </w:r>
      <w:r w:rsidR="00C03F46">
        <w:rPr>
          <w:rFonts w:ascii="Times New Roman" w:hAnsi="Times New Roman" w:cs="Times New Roman"/>
          <w:sz w:val="24"/>
          <w:lang w:val="en-GB"/>
        </w:rPr>
        <w:t>)</w:t>
      </w:r>
      <w:r w:rsidR="00537918">
        <w:rPr>
          <w:rFonts w:ascii="Times New Roman" w:hAnsi="Times New Roman" w:cs="Times New Roman"/>
          <w:sz w:val="24"/>
          <w:lang w:val="en-GB"/>
        </w:rPr>
        <w:t xml:space="preserve">, it </w:t>
      </w:r>
      <w:r w:rsidR="00537918" w:rsidRPr="00267F17">
        <w:rPr>
          <w:rFonts w:ascii="Times New Roman" w:hAnsi="Times New Roman" w:cs="Times New Roman"/>
          <w:sz w:val="24"/>
          <w:lang w:val="en-GB"/>
        </w:rPr>
        <w:t xml:space="preserve">seems </w:t>
      </w:r>
      <w:r w:rsidR="00537918">
        <w:rPr>
          <w:rFonts w:ascii="Times New Roman" w:hAnsi="Times New Roman" w:cs="Times New Roman"/>
          <w:sz w:val="24"/>
          <w:lang w:val="en-GB"/>
        </w:rPr>
        <w:t xml:space="preserve">fundamental </w:t>
      </w:r>
      <w:r w:rsidR="00537918" w:rsidRPr="00267F17">
        <w:rPr>
          <w:rFonts w:ascii="Times New Roman" w:hAnsi="Times New Roman" w:cs="Times New Roman"/>
          <w:sz w:val="24"/>
          <w:lang w:val="en-GB"/>
        </w:rPr>
        <w:t>to</w:t>
      </w:r>
      <w:r w:rsidR="00895B90" w:rsidRPr="00267F17">
        <w:rPr>
          <w:rFonts w:ascii="Times New Roman" w:hAnsi="Times New Roman" w:cs="Times New Roman"/>
          <w:sz w:val="24"/>
          <w:lang w:val="en-GB"/>
        </w:rPr>
        <w:t xml:space="preserve"> </w:t>
      </w:r>
      <w:r w:rsidR="00ED459D">
        <w:rPr>
          <w:rFonts w:ascii="Times New Roman" w:hAnsi="Times New Roman" w:cs="Times New Roman"/>
          <w:sz w:val="24"/>
          <w:lang w:val="en-GB"/>
        </w:rPr>
        <w:t xml:space="preserve">ensure that the </w:t>
      </w:r>
      <w:r w:rsidR="00C03F46">
        <w:rPr>
          <w:rFonts w:ascii="Times New Roman" w:hAnsi="Times New Roman" w:cs="Times New Roman"/>
          <w:sz w:val="24"/>
          <w:lang w:val="en-GB"/>
        </w:rPr>
        <w:t>monitoring</w:t>
      </w:r>
      <w:r w:rsidR="00895B90" w:rsidRPr="00267F17">
        <w:rPr>
          <w:rFonts w:ascii="Times New Roman" w:hAnsi="Times New Roman" w:cs="Times New Roman"/>
          <w:sz w:val="24"/>
          <w:lang w:val="en-GB"/>
        </w:rPr>
        <w:t xml:space="preserve"> of </w:t>
      </w:r>
      <w:r w:rsidR="00360E2C" w:rsidRPr="00267F17">
        <w:rPr>
          <w:rFonts w:ascii="Times New Roman" w:hAnsi="Times New Roman" w:cs="Times New Roman"/>
          <w:sz w:val="24"/>
          <w:lang w:val="en-GB"/>
        </w:rPr>
        <w:t xml:space="preserve">pregnant </w:t>
      </w:r>
      <w:r w:rsidR="00E671FD" w:rsidRPr="00267F17">
        <w:rPr>
          <w:rFonts w:ascii="Times New Roman" w:hAnsi="Times New Roman" w:cs="Times New Roman"/>
          <w:sz w:val="24"/>
          <w:lang w:val="en-GB"/>
        </w:rPr>
        <w:t>women</w:t>
      </w:r>
      <w:r w:rsidR="00537918" w:rsidRPr="00267F17">
        <w:rPr>
          <w:rFonts w:ascii="Times New Roman" w:hAnsi="Times New Roman" w:cs="Times New Roman"/>
          <w:sz w:val="24"/>
          <w:lang w:val="en-GB"/>
        </w:rPr>
        <w:t xml:space="preserve"> </w:t>
      </w:r>
      <w:r w:rsidR="00ED459D">
        <w:rPr>
          <w:rFonts w:ascii="Times New Roman" w:hAnsi="Times New Roman" w:cs="Times New Roman"/>
          <w:sz w:val="24"/>
          <w:lang w:val="en-GB"/>
        </w:rPr>
        <w:t xml:space="preserve">is as personalized </w:t>
      </w:r>
      <w:r w:rsidR="00537918" w:rsidRPr="00267F17">
        <w:rPr>
          <w:rFonts w:ascii="Times New Roman" w:hAnsi="Times New Roman" w:cs="Times New Roman"/>
          <w:sz w:val="24"/>
          <w:lang w:val="en-GB"/>
        </w:rPr>
        <w:t>as possible</w:t>
      </w:r>
      <w:r w:rsidR="00C03F46" w:rsidRPr="00C03F46">
        <w:rPr>
          <w:rFonts w:ascii="Times New Roman" w:hAnsi="Times New Roman" w:cs="Times New Roman"/>
          <w:sz w:val="24"/>
          <w:lang w:val="en-GB"/>
        </w:rPr>
        <w:t xml:space="preserve"> </w:t>
      </w:r>
      <w:r w:rsidR="00C03F46" w:rsidRPr="00267F17">
        <w:rPr>
          <w:rFonts w:ascii="Times New Roman" w:hAnsi="Times New Roman" w:cs="Times New Roman"/>
          <w:sz w:val="24"/>
          <w:lang w:val="en-GB"/>
        </w:rPr>
        <w:t xml:space="preserve">in the context of </w:t>
      </w:r>
      <w:r w:rsidR="00B9584F">
        <w:rPr>
          <w:rFonts w:ascii="Times New Roman" w:hAnsi="Times New Roman" w:cs="Times New Roman"/>
          <w:sz w:val="24"/>
          <w:lang w:val="en-GB"/>
        </w:rPr>
        <w:t>an</w:t>
      </w:r>
      <w:r w:rsidR="00C03F46">
        <w:rPr>
          <w:rFonts w:ascii="Times New Roman" w:hAnsi="Times New Roman" w:cs="Times New Roman"/>
          <w:sz w:val="24"/>
          <w:lang w:val="en-GB"/>
        </w:rPr>
        <w:t xml:space="preserve"> ongoing</w:t>
      </w:r>
      <w:r w:rsidR="00C03F46" w:rsidRPr="00267F17">
        <w:rPr>
          <w:rFonts w:ascii="Times New Roman" w:hAnsi="Times New Roman" w:cs="Times New Roman"/>
          <w:sz w:val="24"/>
          <w:lang w:val="en-GB"/>
        </w:rPr>
        <w:t xml:space="preserve"> pandemic</w:t>
      </w:r>
      <w:r w:rsidR="00E671FD" w:rsidRPr="00267F17">
        <w:rPr>
          <w:rFonts w:ascii="Times New Roman" w:hAnsi="Times New Roman" w:cs="Times New Roman"/>
          <w:sz w:val="24"/>
          <w:lang w:val="en-GB"/>
        </w:rPr>
        <w:t xml:space="preserve"> </w:t>
      </w:r>
      <w:r w:rsidR="00B60DD6"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dpTZ3zJ5","properties":{"formattedCitation":"(42,43)","plainCitation":"(42,43)","noteIndex":0},"citationItems":[{"id":707,"uris":["http://zotero.org/users/7529252/items/H2RTYFFU"],"uri":["http://zotero.org/users/7529252/items/H2RTYFFU"],"itemData":{"id":707,"type":"webpage","title":"La relation de soin, concepts et finalités | Cairn.info","URL":"https://www.cairn.info/revue-recherche-en-soins-infirmiers-2007-2-page-33.htm","accessed":{"date-parts":[["2021",3,3]]}}},{"id":708,"uris":["http://zotero.org/users/7529252/items/DPYBJCTW"],"uri":["http://zotero.org/users/7529252/items/DPYBJCTW"],"itemData":{"id":708,"type":"webpage","title":"La relation thérapeutique: enquête sur l'état de la recherche [*] | Cairn.info","URL":"https://www.cairn.info/revue-approche-centree-sur-la-personne-2014-1-page-58.htm","accessed":{"date-parts":[["2021",3,3]]}}}],"schema":"https://github.com/citation-style-language/schema/raw/master/csl-citation.json"} </w:instrText>
      </w:r>
      <w:r w:rsidR="00B60DD6" w:rsidRPr="00267F17">
        <w:rPr>
          <w:rFonts w:ascii="Times New Roman" w:hAnsi="Times New Roman" w:cs="Times New Roman"/>
          <w:sz w:val="24"/>
          <w:lang w:val="en-GB"/>
        </w:rPr>
        <w:fldChar w:fldCharType="separate"/>
      </w:r>
      <w:r w:rsidR="007A078B" w:rsidRPr="006F44C9">
        <w:rPr>
          <w:lang w:val="en-GB"/>
        </w:rPr>
        <w:t>(42,43)</w:t>
      </w:r>
      <w:r w:rsidR="00B60DD6" w:rsidRPr="00267F17">
        <w:rPr>
          <w:rFonts w:ascii="Times New Roman" w:hAnsi="Times New Roman" w:cs="Times New Roman"/>
          <w:sz w:val="24"/>
          <w:lang w:val="en-GB"/>
        </w:rPr>
        <w:fldChar w:fldCharType="end"/>
      </w:r>
      <w:r w:rsidR="00B60DD6" w:rsidRPr="00267F17">
        <w:rPr>
          <w:rFonts w:ascii="Times New Roman" w:hAnsi="Times New Roman" w:cs="Times New Roman"/>
          <w:sz w:val="24"/>
          <w:lang w:val="en-GB"/>
        </w:rPr>
        <w:t>.</w:t>
      </w:r>
    </w:p>
    <w:p w14:paraId="7EF58208" w14:textId="0DF95255" w:rsidR="00817B71" w:rsidRPr="00267F17" w:rsidRDefault="00B142C0" w:rsidP="00D26854">
      <w:pPr>
        <w:autoSpaceDE w:val="0"/>
        <w:autoSpaceDN w:val="0"/>
        <w:adjustRightInd w:val="0"/>
        <w:spacing w:line="480" w:lineRule="auto"/>
        <w:jc w:val="left"/>
        <w:rPr>
          <w:rFonts w:ascii="Times New Roman" w:eastAsiaTheme="minorHAnsi" w:hAnsi="Times New Roman" w:cs="Times New Roman"/>
          <w:snapToGrid/>
          <w:sz w:val="24"/>
          <w:lang w:val="en-GB" w:eastAsia="en-US"/>
        </w:rPr>
      </w:pPr>
      <w:r>
        <w:rPr>
          <w:rFonts w:ascii="Times New Roman" w:hAnsi="Times New Roman" w:cs="Times New Roman"/>
          <w:sz w:val="24"/>
          <w:lang w:val="en-GB"/>
        </w:rPr>
        <w:t>In our study, w</w:t>
      </w:r>
      <w:r w:rsidR="00174068" w:rsidRPr="00267F17">
        <w:rPr>
          <w:rFonts w:ascii="Times New Roman" w:hAnsi="Times New Roman" w:cs="Times New Roman"/>
          <w:sz w:val="24"/>
          <w:lang w:val="en-GB"/>
        </w:rPr>
        <w:t xml:space="preserve">omen who had a </w:t>
      </w:r>
      <w:r w:rsidR="002C3447" w:rsidRPr="00267F17">
        <w:rPr>
          <w:rFonts w:ascii="Times New Roman" w:hAnsi="Times New Roman" w:cs="Times New Roman"/>
          <w:sz w:val="24"/>
          <w:lang w:val="en-GB"/>
        </w:rPr>
        <w:t xml:space="preserve">higher </w:t>
      </w:r>
      <w:r w:rsidR="00174068" w:rsidRPr="00267F17">
        <w:rPr>
          <w:rFonts w:ascii="Times New Roman" w:hAnsi="Times New Roman" w:cs="Times New Roman"/>
          <w:sz w:val="24"/>
          <w:lang w:val="en-GB"/>
        </w:rPr>
        <w:t xml:space="preserve">worry score </w:t>
      </w:r>
      <w:r w:rsidR="00FE0DB0">
        <w:rPr>
          <w:rFonts w:ascii="Times New Roman" w:hAnsi="Times New Roman" w:cs="Times New Roman"/>
          <w:sz w:val="24"/>
          <w:lang w:val="en-GB"/>
        </w:rPr>
        <w:t xml:space="preserve">about the pandemic </w:t>
      </w:r>
      <w:r w:rsidR="00174068" w:rsidRPr="00267F17">
        <w:rPr>
          <w:rFonts w:ascii="Times New Roman" w:hAnsi="Times New Roman" w:cs="Times New Roman"/>
          <w:sz w:val="24"/>
          <w:lang w:val="en-GB"/>
        </w:rPr>
        <w:t xml:space="preserve">were less </w:t>
      </w:r>
      <w:r w:rsidR="00CC4654" w:rsidRPr="00267F17">
        <w:rPr>
          <w:rFonts w:ascii="Times New Roman" w:hAnsi="Times New Roman" w:cs="Times New Roman"/>
          <w:sz w:val="24"/>
          <w:lang w:val="en-GB"/>
        </w:rPr>
        <w:t xml:space="preserve">likely to </w:t>
      </w:r>
      <w:r w:rsidR="00FE0DB0">
        <w:rPr>
          <w:rFonts w:ascii="Times New Roman" w:hAnsi="Times New Roman" w:cs="Times New Roman"/>
          <w:sz w:val="24"/>
          <w:lang w:val="en-GB"/>
        </w:rPr>
        <w:t xml:space="preserve">change their </w:t>
      </w:r>
      <w:r w:rsidR="00B9584F">
        <w:rPr>
          <w:rFonts w:ascii="Times New Roman" w:hAnsi="Times New Roman" w:cs="Times New Roman"/>
          <w:sz w:val="24"/>
          <w:lang w:val="en-GB"/>
        </w:rPr>
        <w:t>pregnancy monitoring</w:t>
      </w:r>
      <w:r w:rsidR="00174068" w:rsidRPr="00267F17">
        <w:rPr>
          <w:rFonts w:ascii="Times New Roman" w:hAnsi="Times New Roman" w:cs="Times New Roman"/>
          <w:sz w:val="24"/>
          <w:lang w:val="en-GB"/>
        </w:rPr>
        <w:t>.</w:t>
      </w:r>
      <w:r w:rsidR="003A4C99" w:rsidRPr="00865392">
        <w:rPr>
          <w:lang w:val="en-US"/>
        </w:rPr>
        <w:t xml:space="preserve"> </w:t>
      </w:r>
      <w:r w:rsidR="003A4C99" w:rsidRPr="003A4C99">
        <w:rPr>
          <w:rFonts w:ascii="Times New Roman" w:hAnsi="Times New Roman" w:cs="Times New Roman"/>
          <w:sz w:val="24"/>
          <w:lang w:val="en-GB"/>
        </w:rPr>
        <w:t>This result suggests the need to communicate with pregnant women with a dou</w:t>
      </w:r>
      <w:r w:rsidR="003A4C99">
        <w:rPr>
          <w:rFonts w:ascii="Times New Roman" w:hAnsi="Times New Roman" w:cs="Times New Roman"/>
          <w:sz w:val="24"/>
          <w:lang w:val="en-GB"/>
        </w:rPr>
        <w:t xml:space="preserve">ble objective: </w:t>
      </w:r>
      <w:proofErr w:type="spellStart"/>
      <w:r w:rsidR="003A4C99">
        <w:rPr>
          <w:rFonts w:ascii="Times New Roman" w:hAnsi="Times New Roman" w:cs="Times New Roman"/>
          <w:sz w:val="24"/>
          <w:lang w:val="en-GB"/>
        </w:rPr>
        <w:t>i</w:t>
      </w:r>
      <w:proofErr w:type="spellEnd"/>
      <w:r w:rsidR="003A4C99">
        <w:rPr>
          <w:rFonts w:ascii="Times New Roman" w:hAnsi="Times New Roman" w:cs="Times New Roman"/>
          <w:sz w:val="24"/>
          <w:lang w:val="en-GB"/>
        </w:rPr>
        <w:t>) to avoid any</w:t>
      </w:r>
      <w:r w:rsidR="003A4C99" w:rsidRPr="003A4C99">
        <w:rPr>
          <w:rFonts w:ascii="Times New Roman" w:hAnsi="Times New Roman" w:cs="Times New Roman"/>
          <w:sz w:val="24"/>
          <w:lang w:val="en-GB"/>
        </w:rPr>
        <w:t xml:space="preserve"> increase in </w:t>
      </w:r>
      <w:r w:rsidR="003A4C99">
        <w:rPr>
          <w:rFonts w:ascii="Times New Roman" w:hAnsi="Times New Roman" w:cs="Times New Roman"/>
          <w:sz w:val="24"/>
          <w:lang w:val="en-GB"/>
        </w:rPr>
        <w:t>existing worry</w:t>
      </w:r>
      <w:r w:rsidR="003A4C99" w:rsidRPr="003A4C99">
        <w:rPr>
          <w:rFonts w:ascii="Times New Roman" w:hAnsi="Times New Roman" w:cs="Times New Roman"/>
          <w:sz w:val="24"/>
          <w:lang w:val="en-GB"/>
        </w:rPr>
        <w:t xml:space="preserve"> about the pandemic</w:t>
      </w:r>
      <w:r w:rsidR="00BC6CEE">
        <w:rPr>
          <w:rFonts w:ascii="Times New Roman" w:hAnsi="Times New Roman" w:cs="Times New Roman"/>
          <w:sz w:val="24"/>
          <w:lang w:val="en-GB"/>
        </w:rPr>
        <w:t>,</w:t>
      </w:r>
      <w:r w:rsidR="003A4C99" w:rsidRPr="003A4C99">
        <w:rPr>
          <w:rFonts w:ascii="Times New Roman" w:hAnsi="Times New Roman" w:cs="Times New Roman"/>
          <w:sz w:val="24"/>
          <w:lang w:val="en-GB"/>
        </w:rPr>
        <w:t xml:space="preserve"> and ii) to </w:t>
      </w:r>
      <w:r w:rsidR="00865392">
        <w:rPr>
          <w:rFonts w:ascii="Times New Roman" w:hAnsi="Times New Roman" w:cs="Times New Roman"/>
          <w:sz w:val="24"/>
          <w:lang w:val="en-GB"/>
        </w:rPr>
        <w:t>foster</w:t>
      </w:r>
      <w:r w:rsidR="003A4C99" w:rsidRPr="003A4C99">
        <w:rPr>
          <w:rFonts w:ascii="Times New Roman" w:hAnsi="Times New Roman" w:cs="Times New Roman"/>
          <w:sz w:val="24"/>
          <w:lang w:val="en-GB"/>
        </w:rPr>
        <w:t xml:space="preserve"> their adherence to health authorities’ recommendations concerning uninterrupted pregnancy monitoring.</w:t>
      </w:r>
      <w:r w:rsidR="00174068" w:rsidRPr="00267F17">
        <w:rPr>
          <w:rFonts w:ascii="Times New Roman" w:hAnsi="Times New Roman" w:cs="Times New Roman"/>
          <w:sz w:val="24"/>
          <w:lang w:val="en-GB"/>
        </w:rPr>
        <w:t xml:space="preserve"> </w:t>
      </w:r>
      <w:r w:rsidR="00D26854" w:rsidRPr="00267F17">
        <w:rPr>
          <w:rFonts w:ascii="Times New Roman" w:eastAsiaTheme="minorHAnsi" w:hAnsi="Times New Roman" w:cs="Times New Roman"/>
          <w:snapToGrid/>
          <w:sz w:val="24"/>
          <w:lang w:val="en-GB" w:eastAsia="en-US"/>
        </w:rPr>
        <w:t xml:space="preserve">To </w:t>
      </w:r>
      <w:r w:rsidR="005C67FE" w:rsidRPr="00267F17">
        <w:rPr>
          <w:rFonts w:ascii="Times New Roman" w:eastAsiaTheme="minorHAnsi" w:hAnsi="Times New Roman" w:cs="Times New Roman"/>
          <w:snapToGrid/>
          <w:sz w:val="24"/>
          <w:lang w:val="en-GB" w:eastAsia="en-US"/>
        </w:rPr>
        <w:t xml:space="preserve">ensure the quality </w:t>
      </w:r>
      <w:r w:rsidR="00F36736" w:rsidRPr="00267F17">
        <w:rPr>
          <w:rFonts w:ascii="Times New Roman" w:eastAsiaTheme="minorHAnsi" w:hAnsi="Times New Roman" w:cs="Times New Roman"/>
          <w:snapToGrid/>
          <w:sz w:val="24"/>
          <w:lang w:val="en-GB" w:eastAsia="en-US"/>
        </w:rPr>
        <w:t xml:space="preserve">and regular updating </w:t>
      </w:r>
      <w:r w:rsidR="005C67FE" w:rsidRPr="00267F17">
        <w:rPr>
          <w:rFonts w:ascii="Times New Roman" w:eastAsiaTheme="minorHAnsi" w:hAnsi="Times New Roman" w:cs="Times New Roman"/>
          <w:snapToGrid/>
          <w:sz w:val="24"/>
          <w:lang w:val="en-GB" w:eastAsia="en-US"/>
        </w:rPr>
        <w:t>of information received by pregnant women</w:t>
      </w:r>
      <w:r w:rsidR="000E712A" w:rsidRPr="00267F17">
        <w:rPr>
          <w:rFonts w:ascii="Times New Roman" w:eastAsiaTheme="minorHAnsi" w:hAnsi="Times New Roman" w:cs="Times New Roman"/>
          <w:snapToGrid/>
          <w:sz w:val="24"/>
          <w:lang w:val="en-GB" w:eastAsia="en-US"/>
        </w:rPr>
        <w:t xml:space="preserve">, it is important to involve health care providers so that </w:t>
      </w:r>
      <w:r w:rsidR="00F36736" w:rsidRPr="00267F17">
        <w:rPr>
          <w:rFonts w:ascii="Times New Roman" w:eastAsiaTheme="minorHAnsi" w:hAnsi="Times New Roman" w:cs="Times New Roman"/>
          <w:snapToGrid/>
          <w:sz w:val="24"/>
          <w:lang w:val="en-GB" w:eastAsia="en-US"/>
        </w:rPr>
        <w:t xml:space="preserve">they can inform or </w:t>
      </w:r>
      <w:r w:rsidR="000E712A" w:rsidRPr="00267F17">
        <w:rPr>
          <w:rFonts w:ascii="Times New Roman" w:eastAsiaTheme="minorHAnsi" w:hAnsi="Times New Roman" w:cs="Times New Roman"/>
          <w:snapToGrid/>
          <w:sz w:val="24"/>
          <w:lang w:val="en-GB" w:eastAsia="en-US"/>
        </w:rPr>
        <w:t xml:space="preserve">direct </w:t>
      </w:r>
      <w:r w:rsidR="00F36736" w:rsidRPr="00267F17">
        <w:rPr>
          <w:rFonts w:ascii="Times New Roman" w:eastAsiaTheme="minorHAnsi" w:hAnsi="Times New Roman" w:cs="Times New Roman"/>
          <w:snapToGrid/>
          <w:sz w:val="24"/>
          <w:lang w:val="en-GB" w:eastAsia="en-US"/>
        </w:rPr>
        <w:t>the</w:t>
      </w:r>
      <w:r w:rsidR="00FE0DB0">
        <w:rPr>
          <w:rFonts w:ascii="Times New Roman" w:eastAsiaTheme="minorHAnsi" w:hAnsi="Times New Roman" w:cs="Times New Roman"/>
          <w:snapToGrid/>
          <w:sz w:val="24"/>
          <w:lang w:val="en-GB" w:eastAsia="en-US"/>
        </w:rPr>
        <w:t>ir patients</w:t>
      </w:r>
      <w:r w:rsidR="00F36736" w:rsidRPr="00267F17">
        <w:rPr>
          <w:rFonts w:ascii="Times New Roman" w:eastAsiaTheme="minorHAnsi" w:hAnsi="Times New Roman" w:cs="Times New Roman"/>
          <w:snapToGrid/>
          <w:sz w:val="24"/>
          <w:lang w:val="en-GB" w:eastAsia="en-US"/>
        </w:rPr>
        <w:t xml:space="preserve"> to </w:t>
      </w:r>
      <w:r w:rsidR="000E712A" w:rsidRPr="00267F17">
        <w:rPr>
          <w:rFonts w:ascii="Times New Roman" w:eastAsiaTheme="minorHAnsi" w:hAnsi="Times New Roman" w:cs="Times New Roman"/>
          <w:snapToGrid/>
          <w:sz w:val="24"/>
          <w:lang w:val="en-GB" w:eastAsia="en-US"/>
        </w:rPr>
        <w:t xml:space="preserve">reliable </w:t>
      </w:r>
      <w:r w:rsidR="00F36736" w:rsidRPr="00267F17">
        <w:rPr>
          <w:rFonts w:ascii="Times New Roman" w:eastAsiaTheme="minorHAnsi" w:hAnsi="Times New Roman" w:cs="Times New Roman"/>
          <w:snapToGrid/>
          <w:sz w:val="24"/>
          <w:lang w:val="en-GB" w:eastAsia="en-US"/>
        </w:rPr>
        <w:t xml:space="preserve">and responsive sources of </w:t>
      </w:r>
      <w:r w:rsidR="000E712A" w:rsidRPr="00267F17">
        <w:rPr>
          <w:rFonts w:ascii="Times New Roman" w:eastAsiaTheme="minorHAnsi" w:hAnsi="Times New Roman" w:cs="Times New Roman"/>
          <w:snapToGrid/>
          <w:sz w:val="24"/>
          <w:lang w:val="en-GB" w:eastAsia="en-US"/>
        </w:rPr>
        <w:t xml:space="preserve">information </w:t>
      </w:r>
      <w:r w:rsidR="000E712A" w:rsidRPr="00267F17">
        <w:rPr>
          <w:rFonts w:ascii="Times New Roman" w:hAnsi="Times New Roman" w:cs="Times New Roman"/>
          <w:sz w:val="24"/>
          <w:lang w:val="en-GB"/>
        </w:rPr>
        <w:fldChar w:fldCharType="begin"/>
      </w:r>
      <w:r w:rsidR="009F580C">
        <w:rPr>
          <w:rFonts w:ascii="Times New Roman" w:hAnsi="Times New Roman" w:cs="Times New Roman"/>
          <w:sz w:val="24"/>
          <w:lang w:val="en-GB"/>
        </w:rPr>
        <w:instrText xml:space="preserve"> ADDIN ZOTERO_ITEM CSL_CITATION {"citationID":"CM2TDG5K","properties":{"formattedCitation":"(44)","plainCitation":"(44)","noteIndex":0},"citationItems":[{"id":"pV5YJDjP/oBGSW9Zz","uris":["http://zotero.org/users/local/lCdcGPlO/items/Z649NRD9"],"uri":["http://zotero.org/users/local/lCdcGPlO/items/Z649NRD9"],"itemData":{"id":1460,"type":"article-journal","title":"Internet Usage among Pregnant Women for Seeking Health Information: A Review Article","container-title":"Iranian Journal of Nursing and Midwifery Research","page":"79-86","volume":"23","issue":"2","source":"PubMed Central","abstract":"Background:\nIn recent years, the Internet has become one of the most popular sources of health information for users, and pregnant women are no exception. This study aimed to investigate Internet usage among pregnant women for achieving health information on the finding of related studies.\n\nMaterials and Methods:\nThis review study was conducted by searching databases such as IranMedex, Magiran, Scientific Information Database, Irandoc, PubMed, Science Direct, Cochrane, Google Scholar, and Scopus in December 2016. Restrictions were placed on publication to within 16 years and language of publication was restricted to English and Persian. Keywords used in the search included information-seeking behavior, information-seeking, information needs, access to information, pregnancy, and pregnant women.\n\nResults:\nThis search resulted in 106 related publications and among them sixteen articles met inclusion criteria. This review showed that the use of the Internet by pregnant women was driven by information needs, ease, and speed of access and finding people with the same situation. Fetal development, symptoms, and complications of pregnancy, prenatal tests and nutrition, activities during pregnancy, and stages of delivery were the most often mentioned topics of interest. The benefits of internet use include reduced anxiety, personal support, creating an emotional connection and an increased confidence.\n\nConclusions:\nHealth providers must have sufficient ability for interpreting the achieved information from the Internet and should allocate efficient amount of time for discussing information-seeking manners with pregnant women. Furthermore, they must try to respond to the doubts of pregnant women and provide valid and reliable online educational resources.","DOI":"10.4103/ijnmr.IJNMR_82_17","ISSN":"1735-9066","note":"PMID: 29628953\nPMCID: PMC5881235","shortTitle":"Internet Usage among Pregnant Women for Seeking Health Information","journalAbbreviation":"Iran J Nurs Midwifery Res","author":[{"family":"Javanmardi","given":"Marzieh"},{"family":"Noroozi","given":"Mahnaz"},{"family":"Mostafavi","given":"Firoozeh"},{"family":"Ashrafi-rizi","given":"Hasan"}],"issued":{"date-parts":[["2018"]]}}}],"schema":"https://github.com/citation-style-language/schema/raw/master/csl-citation.json"} </w:instrText>
      </w:r>
      <w:r w:rsidR="000E712A" w:rsidRPr="00267F17">
        <w:rPr>
          <w:rFonts w:ascii="Times New Roman" w:hAnsi="Times New Roman" w:cs="Times New Roman"/>
          <w:sz w:val="24"/>
          <w:lang w:val="en-GB"/>
        </w:rPr>
        <w:fldChar w:fldCharType="separate"/>
      </w:r>
      <w:r w:rsidR="007A078B" w:rsidRPr="006F44C9">
        <w:rPr>
          <w:lang w:val="en-GB"/>
        </w:rPr>
        <w:t>(44)</w:t>
      </w:r>
      <w:r w:rsidR="000E712A" w:rsidRPr="00267F17">
        <w:rPr>
          <w:rFonts w:ascii="Times New Roman" w:hAnsi="Times New Roman" w:cs="Times New Roman"/>
          <w:sz w:val="24"/>
          <w:lang w:val="en-GB"/>
        </w:rPr>
        <w:fldChar w:fldCharType="end"/>
      </w:r>
      <w:r w:rsidR="000E712A" w:rsidRPr="00267F17">
        <w:rPr>
          <w:rFonts w:ascii="Times New Roman" w:eastAsiaTheme="minorHAnsi" w:hAnsi="Times New Roman" w:cs="Times New Roman"/>
          <w:snapToGrid/>
          <w:sz w:val="24"/>
          <w:lang w:val="en-GB" w:eastAsia="en-US"/>
        </w:rPr>
        <w:t xml:space="preserve">. </w:t>
      </w:r>
      <w:r w:rsidR="00043EB3" w:rsidRPr="00267F17">
        <w:rPr>
          <w:rFonts w:ascii="Times New Roman" w:eastAsiaTheme="minorHAnsi" w:hAnsi="Times New Roman" w:cs="Times New Roman"/>
          <w:snapToGrid/>
          <w:sz w:val="24"/>
          <w:lang w:val="en-GB" w:eastAsia="en-US"/>
        </w:rPr>
        <w:t>French</w:t>
      </w:r>
      <w:r w:rsidR="00805A7F" w:rsidRPr="00267F17">
        <w:rPr>
          <w:rFonts w:ascii="Times New Roman" w:eastAsiaTheme="minorHAnsi" w:hAnsi="Times New Roman" w:cs="Times New Roman"/>
          <w:snapToGrid/>
          <w:sz w:val="24"/>
          <w:lang w:val="en-GB" w:eastAsia="en-US"/>
        </w:rPr>
        <w:t xml:space="preserve"> laws </w:t>
      </w:r>
      <w:r w:rsidR="00FE0DB0">
        <w:rPr>
          <w:rFonts w:ascii="Times New Roman" w:eastAsiaTheme="minorHAnsi" w:hAnsi="Times New Roman" w:cs="Times New Roman"/>
          <w:snapToGrid/>
          <w:sz w:val="24"/>
          <w:lang w:val="en-GB" w:eastAsia="en-US"/>
        </w:rPr>
        <w:t>for</w:t>
      </w:r>
      <w:r w:rsidR="000F5D62" w:rsidRPr="00267F17">
        <w:rPr>
          <w:rFonts w:ascii="Times New Roman" w:eastAsiaTheme="minorHAnsi" w:hAnsi="Times New Roman" w:cs="Times New Roman"/>
          <w:snapToGrid/>
          <w:sz w:val="24"/>
          <w:lang w:val="en-GB" w:eastAsia="en-US"/>
        </w:rPr>
        <w:t xml:space="preserve"> patients</w:t>
      </w:r>
      <w:r w:rsidR="00FE0DB0">
        <w:rPr>
          <w:rFonts w:ascii="Times New Roman" w:eastAsiaTheme="minorHAnsi" w:hAnsi="Times New Roman" w:cs="Times New Roman"/>
          <w:snapToGrid/>
          <w:sz w:val="24"/>
          <w:lang w:val="en-GB" w:eastAsia="en-US"/>
        </w:rPr>
        <w:t>’</w:t>
      </w:r>
      <w:r w:rsidR="000F5D62" w:rsidRPr="00267F17">
        <w:rPr>
          <w:rFonts w:ascii="Times New Roman" w:eastAsiaTheme="minorHAnsi" w:hAnsi="Times New Roman" w:cs="Times New Roman"/>
          <w:snapToGrid/>
          <w:sz w:val="24"/>
          <w:lang w:val="en-GB" w:eastAsia="en-US"/>
        </w:rPr>
        <w:t xml:space="preserve"> rights</w:t>
      </w:r>
      <w:r w:rsidR="00805A7F" w:rsidRPr="00267F17">
        <w:rPr>
          <w:rFonts w:ascii="Times New Roman" w:eastAsiaTheme="minorHAnsi" w:hAnsi="Times New Roman" w:cs="Times New Roman"/>
          <w:snapToGrid/>
          <w:sz w:val="24"/>
          <w:lang w:val="en-GB" w:eastAsia="en-US"/>
        </w:rPr>
        <w:t xml:space="preserve"> and the Public Health Code</w:t>
      </w:r>
      <w:r w:rsidR="00FE0DB0">
        <w:rPr>
          <w:rFonts w:ascii="Times New Roman" w:eastAsiaTheme="minorHAnsi" w:hAnsi="Times New Roman" w:cs="Times New Roman"/>
          <w:snapToGrid/>
          <w:sz w:val="24"/>
          <w:lang w:val="en-GB" w:eastAsia="en-US"/>
        </w:rPr>
        <w:t xml:space="preserve"> stipulate that</w:t>
      </w:r>
      <w:r w:rsidR="000F5D62" w:rsidRPr="00267F17">
        <w:rPr>
          <w:rFonts w:ascii="Times New Roman" w:eastAsiaTheme="minorHAnsi" w:hAnsi="Times New Roman" w:cs="Times New Roman"/>
          <w:snapToGrid/>
          <w:sz w:val="24"/>
          <w:lang w:val="en-GB" w:eastAsia="en-US"/>
        </w:rPr>
        <w:t xml:space="preserve"> </w:t>
      </w:r>
      <w:r w:rsidR="000E712A" w:rsidRPr="00267F17">
        <w:rPr>
          <w:rFonts w:ascii="Times New Roman" w:eastAsiaTheme="minorHAnsi" w:hAnsi="Times New Roman" w:cs="Times New Roman"/>
          <w:snapToGrid/>
          <w:sz w:val="24"/>
          <w:lang w:val="en-GB" w:eastAsia="en-US"/>
        </w:rPr>
        <w:t xml:space="preserve">patients </w:t>
      </w:r>
      <w:r w:rsidR="000F5D62" w:rsidRPr="00267F17">
        <w:rPr>
          <w:rFonts w:ascii="Times New Roman" w:eastAsiaTheme="minorHAnsi" w:hAnsi="Times New Roman" w:cs="Times New Roman"/>
          <w:snapToGrid/>
          <w:sz w:val="24"/>
          <w:lang w:val="en-GB" w:eastAsia="en-US"/>
        </w:rPr>
        <w:t xml:space="preserve">have the right to have access to information </w:t>
      </w:r>
      <w:r w:rsidR="000F5D62" w:rsidRPr="00267F17">
        <w:rPr>
          <w:rFonts w:ascii="Times New Roman" w:eastAsiaTheme="minorHAnsi" w:hAnsi="Times New Roman" w:cs="Times New Roman"/>
          <w:snapToGrid/>
          <w:sz w:val="24"/>
          <w:lang w:val="en-GB" w:eastAsia="en-US"/>
        </w:rPr>
        <w:fldChar w:fldCharType="begin"/>
      </w:r>
      <w:r w:rsidR="007A078B">
        <w:rPr>
          <w:rFonts w:ascii="Times New Roman" w:eastAsiaTheme="minorHAnsi" w:hAnsi="Times New Roman" w:cs="Times New Roman"/>
          <w:snapToGrid/>
          <w:sz w:val="24"/>
          <w:lang w:val="en-GB" w:eastAsia="en-US"/>
        </w:rPr>
        <w:instrText xml:space="preserve"> ADDIN ZOTERO_ITEM CSL_CITATION {"citationID":"nSu9xtUI","properties":{"formattedCitation":"(45)","plainCitation":"(45)","noteIndex":0},"citationItems":[{"id":791,"uris":["http://zotero.org/users/7529252/items/AYII2BNW"],"uri":["http://zotero.org/users/7529252/items/AYII2BNW"],"itemData":{"id":791,"type":"webpage","title":"LOI n° 2002-303 du 4 mars 2002 relative aux droits des malades et à la qualité du système de santé (1) - Légifrance","URL":"https://www.legifrance.gouv.fr/jorf/id/JORFTEXT000000227015/","accessed":{"date-parts":[["2021",5,4]]}}}],"schema":"https://github.com/citation-style-language/schema/raw/master/csl-citation.json"} </w:instrText>
      </w:r>
      <w:r w:rsidR="000F5D62" w:rsidRPr="00267F17">
        <w:rPr>
          <w:rFonts w:ascii="Times New Roman" w:eastAsiaTheme="minorHAnsi" w:hAnsi="Times New Roman" w:cs="Times New Roman"/>
          <w:snapToGrid/>
          <w:sz w:val="24"/>
          <w:lang w:val="en-GB" w:eastAsia="en-US"/>
        </w:rPr>
        <w:fldChar w:fldCharType="separate"/>
      </w:r>
      <w:r w:rsidR="007A078B" w:rsidRPr="006F44C9">
        <w:rPr>
          <w:rFonts w:eastAsiaTheme="minorHAnsi"/>
          <w:lang w:val="en-GB"/>
        </w:rPr>
        <w:t>(45)</w:t>
      </w:r>
      <w:r w:rsidR="000F5D62" w:rsidRPr="00267F17">
        <w:rPr>
          <w:rFonts w:ascii="Times New Roman" w:eastAsiaTheme="minorHAnsi" w:hAnsi="Times New Roman" w:cs="Times New Roman"/>
          <w:snapToGrid/>
          <w:sz w:val="24"/>
          <w:lang w:val="en-GB" w:eastAsia="en-US"/>
        </w:rPr>
        <w:fldChar w:fldCharType="end"/>
      </w:r>
      <w:r w:rsidR="00805A7F" w:rsidRPr="00267F17">
        <w:rPr>
          <w:rFonts w:ascii="Times New Roman" w:eastAsiaTheme="minorHAnsi" w:hAnsi="Times New Roman" w:cs="Times New Roman"/>
          <w:snapToGrid/>
          <w:sz w:val="24"/>
          <w:lang w:val="en-GB" w:eastAsia="en-US"/>
        </w:rPr>
        <w:t xml:space="preserve"> a</w:t>
      </w:r>
      <w:r w:rsidR="00FE0DB0">
        <w:rPr>
          <w:rFonts w:ascii="Times New Roman" w:eastAsiaTheme="minorHAnsi" w:hAnsi="Times New Roman" w:cs="Times New Roman"/>
          <w:snapToGrid/>
          <w:sz w:val="24"/>
          <w:lang w:val="en-GB" w:eastAsia="en-US"/>
        </w:rPr>
        <w:t>nd that</w:t>
      </w:r>
      <w:r w:rsidR="00805A7F" w:rsidRPr="00267F17">
        <w:rPr>
          <w:rFonts w:ascii="Times New Roman" w:eastAsiaTheme="minorHAnsi" w:hAnsi="Times New Roman" w:cs="Times New Roman"/>
          <w:snapToGrid/>
          <w:sz w:val="24"/>
          <w:lang w:val="en-GB" w:eastAsia="en-US"/>
        </w:rPr>
        <w:t xml:space="preserve"> doctor</w:t>
      </w:r>
      <w:r w:rsidR="00FE0DB0">
        <w:rPr>
          <w:rFonts w:ascii="Times New Roman" w:eastAsiaTheme="minorHAnsi" w:hAnsi="Times New Roman" w:cs="Times New Roman"/>
          <w:snapToGrid/>
          <w:sz w:val="24"/>
          <w:lang w:val="en-GB" w:eastAsia="en-US"/>
        </w:rPr>
        <w:t xml:space="preserve">s </w:t>
      </w:r>
      <w:r w:rsidR="00805A7F" w:rsidRPr="00267F17">
        <w:rPr>
          <w:rFonts w:ascii="Times New Roman" w:eastAsiaTheme="minorHAnsi" w:hAnsi="Times New Roman" w:cs="Times New Roman"/>
          <w:snapToGrid/>
          <w:sz w:val="24"/>
          <w:lang w:val="en-GB" w:eastAsia="en-US"/>
        </w:rPr>
        <w:t>must inform the</w:t>
      </w:r>
      <w:r w:rsidR="00FE0DB0">
        <w:rPr>
          <w:rFonts w:ascii="Times New Roman" w:eastAsiaTheme="minorHAnsi" w:hAnsi="Times New Roman" w:cs="Times New Roman"/>
          <w:snapToGrid/>
          <w:sz w:val="24"/>
          <w:lang w:val="en-GB" w:eastAsia="en-US"/>
        </w:rPr>
        <w:t>m</w:t>
      </w:r>
      <w:r w:rsidR="00805A7F" w:rsidRPr="00267F17">
        <w:rPr>
          <w:rFonts w:ascii="Times New Roman" w:eastAsiaTheme="minorHAnsi" w:hAnsi="Times New Roman" w:cs="Times New Roman"/>
          <w:snapToGrid/>
          <w:sz w:val="24"/>
          <w:lang w:val="en-GB" w:eastAsia="en-US"/>
        </w:rPr>
        <w:t xml:space="preserve"> of </w:t>
      </w:r>
      <w:r w:rsidR="00FE0DB0">
        <w:rPr>
          <w:rFonts w:ascii="Times New Roman" w:eastAsiaTheme="minorHAnsi" w:hAnsi="Times New Roman" w:cs="Times New Roman"/>
          <w:snapToGrid/>
          <w:sz w:val="24"/>
          <w:lang w:val="en-GB" w:eastAsia="en-US"/>
        </w:rPr>
        <w:t>advances in</w:t>
      </w:r>
      <w:r w:rsidR="00805A7F" w:rsidRPr="00267F17">
        <w:rPr>
          <w:rFonts w:ascii="Times New Roman" w:eastAsiaTheme="minorHAnsi" w:hAnsi="Times New Roman" w:cs="Times New Roman"/>
          <w:snapToGrid/>
          <w:sz w:val="24"/>
          <w:lang w:val="en-GB" w:eastAsia="en-US"/>
        </w:rPr>
        <w:t xml:space="preserve"> science according to </w:t>
      </w:r>
      <w:r w:rsidR="00FE0DB0">
        <w:rPr>
          <w:rFonts w:ascii="Times New Roman" w:eastAsiaTheme="minorHAnsi" w:hAnsi="Times New Roman" w:cs="Times New Roman"/>
          <w:snapToGrid/>
          <w:sz w:val="24"/>
          <w:lang w:val="en-GB" w:eastAsia="en-US"/>
        </w:rPr>
        <w:t>their</w:t>
      </w:r>
      <w:r w:rsidR="00805A7F" w:rsidRPr="00267F17">
        <w:rPr>
          <w:rFonts w:ascii="Times New Roman" w:eastAsiaTheme="minorHAnsi" w:hAnsi="Times New Roman" w:cs="Times New Roman"/>
          <w:snapToGrid/>
          <w:sz w:val="24"/>
          <w:lang w:val="en-GB" w:eastAsia="en-US"/>
        </w:rPr>
        <w:t xml:space="preserve"> needs </w:t>
      </w:r>
      <w:r w:rsidR="000F5D62" w:rsidRPr="00267F17">
        <w:rPr>
          <w:rFonts w:ascii="Times New Roman" w:eastAsiaTheme="minorHAnsi" w:hAnsi="Times New Roman" w:cs="Times New Roman"/>
          <w:snapToGrid/>
          <w:sz w:val="24"/>
          <w:lang w:val="en-GB" w:eastAsia="en-US"/>
        </w:rPr>
        <w:fldChar w:fldCharType="begin"/>
      </w:r>
      <w:r w:rsidR="007A078B">
        <w:rPr>
          <w:rFonts w:ascii="Times New Roman" w:eastAsiaTheme="minorHAnsi" w:hAnsi="Times New Roman" w:cs="Times New Roman"/>
          <w:snapToGrid/>
          <w:sz w:val="24"/>
          <w:lang w:val="en-GB" w:eastAsia="en-US"/>
        </w:rPr>
        <w:instrText xml:space="preserve"> ADDIN ZOTERO_ITEM CSL_CITATION {"citationID":"dViSJ2hD","properties":{"formattedCitation":"(46)","plainCitation":"(46)","noteIndex":0},"citationItems":[{"id":792,"uris":["http://zotero.org/users/7529252/items/PHTM6VB9"],"uri":["http://zotero.org/users/7529252/items/PHTM6VB9"],"itemData":{"id":792,"type":"webpage","title":"Article L1142-1 - Code de la santé publique - Légifrance","URL":"https://www.legifrance.gouv.fr/codes/article_lc/LEGIARTI000020628252/","accessed":{"date-parts":[["2021",5,4]]}}}],"schema":"https://github.com/citation-style-language/schema/raw/master/csl-citation.json"} </w:instrText>
      </w:r>
      <w:r w:rsidR="000F5D62" w:rsidRPr="00267F17">
        <w:rPr>
          <w:rFonts w:ascii="Times New Roman" w:eastAsiaTheme="minorHAnsi" w:hAnsi="Times New Roman" w:cs="Times New Roman"/>
          <w:snapToGrid/>
          <w:sz w:val="24"/>
          <w:lang w:val="en-GB" w:eastAsia="en-US"/>
        </w:rPr>
        <w:fldChar w:fldCharType="separate"/>
      </w:r>
      <w:r w:rsidR="007A078B" w:rsidRPr="006F44C9">
        <w:rPr>
          <w:rFonts w:eastAsiaTheme="minorHAnsi"/>
          <w:lang w:val="en-GB"/>
        </w:rPr>
        <w:t>(46)</w:t>
      </w:r>
      <w:r w:rsidR="000F5D62" w:rsidRPr="00267F17">
        <w:rPr>
          <w:rFonts w:ascii="Times New Roman" w:eastAsiaTheme="minorHAnsi" w:hAnsi="Times New Roman" w:cs="Times New Roman"/>
          <w:snapToGrid/>
          <w:sz w:val="24"/>
          <w:lang w:val="en-GB" w:eastAsia="en-US"/>
        </w:rPr>
        <w:fldChar w:fldCharType="end"/>
      </w:r>
      <w:r w:rsidR="00805A7F" w:rsidRPr="00267F17">
        <w:rPr>
          <w:rFonts w:ascii="Times New Roman" w:eastAsiaTheme="minorHAnsi" w:hAnsi="Times New Roman" w:cs="Times New Roman"/>
          <w:snapToGrid/>
          <w:sz w:val="24"/>
          <w:lang w:val="en-GB" w:eastAsia="en-US"/>
        </w:rPr>
        <w:t xml:space="preserve">. </w:t>
      </w:r>
      <w:r w:rsidR="000F5D62" w:rsidRPr="00267F17">
        <w:rPr>
          <w:rFonts w:ascii="Times New Roman" w:eastAsiaTheme="minorHAnsi" w:hAnsi="Times New Roman" w:cs="Times New Roman"/>
          <w:snapToGrid/>
          <w:sz w:val="24"/>
          <w:lang w:val="en-GB" w:eastAsia="en-US"/>
        </w:rPr>
        <w:t xml:space="preserve">Access to </w:t>
      </w:r>
      <w:r w:rsidR="00805A7F" w:rsidRPr="00267F17">
        <w:rPr>
          <w:rFonts w:ascii="Times New Roman" w:eastAsiaTheme="minorHAnsi" w:hAnsi="Times New Roman" w:cs="Times New Roman"/>
          <w:snapToGrid/>
          <w:sz w:val="24"/>
          <w:lang w:val="en-GB" w:eastAsia="en-US"/>
        </w:rPr>
        <w:t xml:space="preserve">reliable </w:t>
      </w:r>
      <w:r w:rsidR="000F5D62" w:rsidRPr="00267F17">
        <w:rPr>
          <w:rFonts w:ascii="Times New Roman" w:eastAsiaTheme="minorHAnsi" w:hAnsi="Times New Roman" w:cs="Times New Roman"/>
          <w:snapToGrid/>
          <w:sz w:val="24"/>
          <w:lang w:val="en-GB" w:eastAsia="en-US"/>
        </w:rPr>
        <w:t xml:space="preserve">information is </w:t>
      </w:r>
      <w:r w:rsidR="00D3755B">
        <w:rPr>
          <w:rFonts w:ascii="Times New Roman" w:eastAsiaTheme="minorHAnsi" w:hAnsi="Times New Roman" w:cs="Times New Roman"/>
          <w:snapToGrid/>
          <w:sz w:val="24"/>
          <w:lang w:val="en-GB" w:eastAsia="en-US"/>
        </w:rPr>
        <w:t>therefore an</w:t>
      </w:r>
      <w:r w:rsidR="00805A7F" w:rsidRPr="00267F17">
        <w:rPr>
          <w:rFonts w:ascii="Times New Roman" w:eastAsiaTheme="minorHAnsi" w:hAnsi="Times New Roman" w:cs="Times New Roman"/>
          <w:snapToGrid/>
          <w:sz w:val="24"/>
          <w:lang w:val="en-GB" w:eastAsia="en-US"/>
        </w:rPr>
        <w:t xml:space="preserve"> essential </w:t>
      </w:r>
      <w:r w:rsidR="00D3755B">
        <w:rPr>
          <w:rFonts w:ascii="Times New Roman" w:eastAsiaTheme="minorHAnsi" w:hAnsi="Times New Roman" w:cs="Times New Roman"/>
          <w:snapToGrid/>
          <w:sz w:val="24"/>
          <w:lang w:val="en-GB" w:eastAsia="en-US"/>
        </w:rPr>
        <w:t xml:space="preserve">element </w:t>
      </w:r>
      <w:r w:rsidR="00805A7F" w:rsidRPr="00267F17">
        <w:rPr>
          <w:rFonts w:ascii="Times New Roman" w:eastAsiaTheme="minorHAnsi" w:hAnsi="Times New Roman" w:cs="Times New Roman"/>
          <w:snapToGrid/>
          <w:sz w:val="24"/>
          <w:lang w:val="en-GB" w:eastAsia="en-US"/>
        </w:rPr>
        <w:t xml:space="preserve">in </w:t>
      </w:r>
      <w:r w:rsidR="00D3755B">
        <w:rPr>
          <w:rFonts w:ascii="Times New Roman" w:eastAsiaTheme="minorHAnsi" w:hAnsi="Times New Roman" w:cs="Times New Roman"/>
          <w:snapToGrid/>
          <w:sz w:val="24"/>
          <w:lang w:val="en-GB" w:eastAsia="en-US"/>
        </w:rPr>
        <w:t>effective</w:t>
      </w:r>
      <w:r w:rsidR="00805A7F" w:rsidRPr="00267F17">
        <w:rPr>
          <w:rFonts w:ascii="Times New Roman" w:eastAsiaTheme="minorHAnsi" w:hAnsi="Times New Roman" w:cs="Times New Roman"/>
          <w:snapToGrid/>
          <w:sz w:val="24"/>
          <w:lang w:val="en-GB" w:eastAsia="en-US"/>
        </w:rPr>
        <w:t xml:space="preserve"> patient follow-up.</w:t>
      </w:r>
      <w:r w:rsidR="000F5D62" w:rsidRPr="00267F17">
        <w:rPr>
          <w:rFonts w:ascii="Times New Roman" w:eastAsiaTheme="minorHAnsi" w:hAnsi="Times New Roman" w:cs="Times New Roman"/>
          <w:snapToGrid/>
          <w:sz w:val="24"/>
          <w:lang w:val="en-GB" w:eastAsia="en-US"/>
        </w:rPr>
        <w:t xml:space="preserve"> </w:t>
      </w:r>
    </w:p>
    <w:p w14:paraId="2B8A6072" w14:textId="2AE70DF0" w:rsidR="00817B71" w:rsidRPr="00267F17" w:rsidRDefault="000E6BAF" w:rsidP="004E06C5">
      <w:pPr>
        <w:spacing w:before="100" w:beforeAutospacing="1" w:after="100" w:afterAutospacing="1" w:line="480" w:lineRule="auto"/>
        <w:jc w:val="left"/>
        <w:rPr>
          <w:rFonts w:ascii="Times New Roman" w:hAnsi="Times New Roman" w:cs="Times New Roman"/>
          <w:sz w:val="24"/>
          <w:lang w:val="en-GB"/>
        </w:rPr>
      </w:pPr>
      <w:r w:rsidRPr="00267F17">
        <w:rPr>
          <w:rFonts w:ascii="Times New Roman" w:hAnsi="Times New Roman" w:cs="Times New Roman"/>
          <w:sz w:val="24"/>
          <w:lang w:val="en-GB"/>
        </w:rPr>
        <w:t>Finally</w:t>
      </w:r>
      <w:r w:rsidR="00817B71" w:rsidRPr="00267F17">
        <w:rPr>
          <w:rFonts w:ascii="Times New Roman" w:hAnsi="Times New Roman" w:cs="Times New Roman"/>
          <w:sz w:val="24"/>
          <w:lang w:val="en-GB"/>
        </w:rPr>
        <w:t xml:space="preserve">, </w:t>
      </w:r>
      <w:r w:rsidR="00534571">
        <w:rPr>
          <w:rFonts w:ascii="Times New Roman" w:hAnsi="Times New Roman" w:cs="Times New Roman"/>
          <w:sz w:val="24"/>
          <w:lang w:val="en-GB"/>
        </w:rPr>
        <w:t xml:space="preserve">in line with </w:t>
      </w:r>
      <w:proofErr w:type="spellStart"/>
      <w:r w:rsidR="007A7BFC" w:rsidRPr="00267F17">
        <w:rPr>
          <w:rFonts w:ascii="Times New Roman" w:hAnsi="Times New Roman" w:cs="Times New Roman"/>
          <w:sz w:val="24"/>
          <w:lang w:val="en-GB"/>
        </w:rPr>
        <w:t>Ancelot</w:t>
      </w:r>
      <w:proofErr w:type="spellEnd"/>
      <w:r w:rsidR="007A7BFC" w:rsidRPr="00267F17">
        <w:rPr>
          <w:rFonts w:ascii="Times New Roman" w:hAnsi="Times New Roman" w:cs="Times New Roman"/>
          <w:sz w:val="24"/>
          <w:lang w:val="en-GB"/>
        </w:rPr>
        <w:t xml:space="preserve"> </w:t>
      </w:r>
      <w:r w:rsidR="007A7BFC" w:rsidRPr="00267F17">
        <w:rPr>
          <w:rFonts w:ascii="Times New Roman" w:hAnsi="Times New Roman" w:cs="Times New Roman"/>
          <w:i/>
          <w:sz w:val="24"/>
          <w:lang w:val="en-GB"/>
        </w:rPr>
        <w:t>et al.</w:t>
      </w:r>
      <w:r w:rsidR="00534571">
        <w:rPr>
          <w:rFonts w:ascii="Times New Roman" w:hAnsi="Times New Roman" w:cs="Times New Roman"/>
          <w:sz w:val="24"/>
          <w:lang w:val="en-GB"/>
        </w:rPr>
        <w:t xml:space="preserve">’s findings </w:t>
      </w:r>
      <w:r w:rsidR="00E44776" w:rsidRPr="00267F17">
        <w:rPr>
          <w:rFonts w:ascii="Times New Roman" w:hAnsi="Times New Roman" w:cs="Times New Roman"/>
          <w:sz w:val="24"/>
          <w:lang w:val="en-GB"/>
        </w:rPr>
        <w:t xml:space="preserve">in the </w:t>
      </w:r>
      <w:r w:rsidR="00665AB6">
        <w:rPr>
          <w:rFonts w:ascii="Times New Roman" w:hAnsi="Times New Roman" w:cs="Times New Roman"/>
          <w:sz w:val="24"/>
          <w:lang w:val="en-GB"/>
        </w:rPr>
        <w:t>NPS</w:t>
      </w:r>
      <w:r w:rsidR="00D3755B">
        <w:rPr>
          <w:rFonts w:ascii="Times New Roman" w:hAnsi="Times New Roman" w:cs="Times New Roman"/>
          <w:sz w:val="24"/>
          <w:lang w:val="en-GB"/>
        </w:rPr>
        <w:t xml:space="preserve"> study in France in </w:t>
      </w:r>
      <w:r w:rsidR="00002BD0">
        <w:rPr>
          <w:rFonts w:ascii="Times New Roman" w:hAnsi="Times New Roman" w:cs="Times New Roman"/>
          <w:sz w:val="24"/>
          <w:lang w:val="en-GB"/>
        </w:rPr>
        <w:t>2010</w:t>
      </w:r>
      <w:r w:rsidR="00002BD0" w:rsidRPr="00267F17">
        <w:rPr>
          <w:rFonts w:ascii="Times New Roman" w:hAnsi="Times New Roman" w:cs="Times New Roman"/>
          <w:sz w:val="24"/>
          <w:lang w:val="en-GB"/>
        </w:rPr>
        <w:t xml:space="preserve"> </w:t>
      </w:r>
      <w:r w:rsidR="000D1B3C"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mpitIJOK","properties":{"formattedCitation":"(41)","plainCitation":"(41)","noteIndex":0},"citationItems":[{"id":753,"uris":["http://zotero.org/users/7529252/items/GXFJR442"],"uri":["http://zotero.org/users/7529252/items/GXFJR442"],"itemData":{"id":753,"type":"webpage","title":"Déterminants du renoncement aux soins des femmes durant leur grossesse | Cairn.info","URL":"https://www.cairn.info/revue-francaise-d-economie-2016-4-page-63.htm?contenu=resume","accessed":{"date-parts":[["2021",4,19]]}}}],"schema":"https://github.com/citation-style-language/schema/raw/master/csl-citation.json"} </w:instrText>
      </w:r>
      <w:r w:rsidR="000D1B3C" w:rsidRPr="00267F17">
        <w:rPr>
          <w:rFonts w:ascii="Times New Roman" w:hAnsi="Times New Roman" w:cs="Times New Roman"/>
          <w:sz w:val="24"/>
          <w:lang w:val="en-GB"/>
        </w:rPr>
        <w:fldChar w:fldCharType="separate"/>
      </w:r>
      <w:r w:rsidR="007A078B" w:rsidRPr="006F44C9">
        <w:rPr>
          <w:lang w:val="en-GB"/>
        </w:rPr>
        <w:t>(41)</w:t>
      </w:r>
      <w:r w:rsidR="000D1B3C" w:rsidRPr="00267F17">
        <w:rPr>
          <w:rFonts w:ascii="Times New Roman" w:hAnsi="Times New Roman" w:cs="Times New Roman"/>
          <w:sz w:val="24"/>
          <w:lang w:val="en-GB"/>
        </w:rPr>
        <w:fldChar w:fldCharType="end"/>
      </w:r>
      <w:r w:rsidR="000D1B3C" w:rsidRPr="00267F17">
        <w:rPr>
          <w:rFonts w:ascii="Times New Roman" w:hAnsi="Times New Roman" w:cs="Times New Roman"/>
          <w:sz w:val="24"/>
          <w:lang w:val="en-GB"/>
        </w:rPr>
        <w:t>,</w:t>
      </w:r>
      <w:r w:rsidR="00534571" w:rsidRPr="00865392">
        <w:rPr>
          <w:lang w:val="en-GB"/>
        </w:rPr>
        <w:t xml:space="preserve"> </w:t>
      </w:r>
      <w:r w:rsidR="00534571">
        <w:rPr>
          <w:rFonts w:ascii="Times New Roman" w:hAnsi="Times New Roman" w:cs="Times New Roman"/>
          <w:sz w:val="24"/>
          <w:lang w:val="en-GB"/>
        </w:rPr>
        <w:t xml:space="preserve">having </w:t>
      </w:r>
      <w:r w:rsidR="00534571" w:rsidRPr="00534571">
        <w:rPr>
          <w:rFonts w:ascii="Times New Roman" w:hAnsi="Times New Roman" w:cs="Times New Roman"/>
          <w:sz w:val="24"/>
          <w:lang w:val="en-GB"/>
        </w:rPr>
        <w:t xml:space="preserve">a chronic illnesses or </w:t>
      </w:r>
      <w:r w:rsidR="00534571">
        <w:rPr>
          <w:rFonts w:ascii="Times New Roman" w:hAnsi="Times New Roman" w:cs="Times New Roman"/>
          <w:sz w:val="24"/>
          <w:lang w:val="en-GB"/>
        </w:rPr>
        <w:t xml:space="preserve">a </w:t>
      </w:r>
      <w:r w:rsidR="00534571" w:rsidRPr="00534571">
        <w:rPr>
          <w:rFonts w:ascii="Times New Roman" w:hAnsi="Times New Roman" w:cs="Times New Roman"/>
          <w:sz w:val="24"/>
          <w:lang w:val="en-GB"/>
        </w:rPr>
        <w:t xml:space="preserve">pregnancy-related illness </w:t>
      </w:r>
      <w:r w:rsidR="009D3BBB">
        <w:rPr>
          <w:rFonts w:ascii="Times New Roman" w:hAnsi="Times New Roman" w:cs="Times New Roman"/>
          <w:sz w:val="24"/>
          <w:lang w:val="en-GB"/>
        </w:rPr>
        <w:t xml:space="preserve">was </w:t>
      </w:r>
      <w:r w:rsidR="00817B71" w:rsidRPr="00267F17">
        <w:rPr>
          <w:rFonts w:ascii="Times New Roman" w:hAnsi="Times New Roman" w:cs="Times New Roman"/>
          <w:sz w:val="24"/>
          <w:lang w:val="en-GB"/>
        </w:rPr>
        <w:t xml:space="preserve">not significantly associated </w:t>
      </w:r>
      <w:r w:rsidR="007A7BFC" w:rsidRPr="00267F17">
        <w:rPr>
          <w:rFonts w:ascii="Times New Roman" w:hAnsi="Times New Roman" w:cs="Times New Roman"/>
          <w:sz w:val="24"/>
          <w:lang w:val="en-GB"/>
        </w:rPr>
        <w:t xml:space="preserve">with </w:t>
      </w:r>
      <w:r w:rsidRPr="00267F17">
        <w:rPr>
          <w:rFonts w:ascii="Times New Roman" w:hAnsi="Times New Roman" w:cs="Times New Roman"/>
          <w:sz w:val="24"/>
          <w:lang w:val="en-GB"/>
        </w:rPr>
        <w:t xml:space="preserve">a voluntary change in </w:t>
      </w:r>
      <w:r w:rsidR="0005103E" w:rsidRPr="00267F17">
        <w:rPr>
          <w:rFonts w:ascii="Times New Roman" w:hAnsi="Times New Roman" w:cs="Times New Roman"/>
          <w:sz w:val="24"/>
          <w:lang w:val="en-GB"/>
        </w:rPr>
        <w:t xml:space="preserve">pregnancy </w:t>
      </w:r>
      <w:r w:rsidR="008F1410">
        <w:rPr>
          <w:rFonts w:ascii="Times New Roman" w:hAnsi="Times New Roman" w:cs="Times New Roman"/>
          <w:sz w:val="24"/>
          <w:lang w:val="en-GB"/>
        </w:rPr>
        <w:t>monitoring</w:t>
      </w:r>
      <w:r w:rsidR="00534571">
        <w:rPr>
          <w:rFonts w:ascii="Times New Roman" w:hAnsi="Times New Roman" w:cs="Times New Roman"/>
          <w:sz w:val="24"/>
          <w:lang w:val="en-GB"/>
        </w:rPr>
        <w:t xml:space="preserve"> in </w:t>
      </w:r>
      <w:proofErr w:type="spellStart"/>
      <w:r w:rsidR="00534571">
        <w:rPr>
          <w:rFonts w:ascii="Times New Roman" w:hAnsi="Times New Roman" w:cs="Times New Roman"/>
          <w:sz w:val="24"/>
          <w:lang w:val="en-GB"/>
        </w:rPr>
        <w:t>Covimater</w:t>
      </w:r>
      <w:proofErr w:type="spellEnd"/>
      <w:r w:rsidR="0005103E" w:rsidRPr="00267F17">
        <w:rPr>
          <w:rFonts w:ascii="Times New Roman" w:hAnsi="Times New Roman" w:cs="Times New Roman"/>
          <w:sz w:val="24"/>
          <w:lang w:val="en-GB"/>
        </w:rPr>
        <w:t xml:space="preserve">. </w:t>
      </w:r>
      <w:r w:rsidR="00534571">
        <w:rPr>
          <w:rFonts w:ascii="Times New Roman" w:hAnsi="Times New Roman" w:cs="Times New Roman"/>
          <w:sz w:val="24"/>
          <w:lang w:val="en-GB"/>
        </w:rPr>
        <w:t xml:space="preserve">Furthermore, participants in </w:t>
      </w:r>
      <w:proofErr w:type="spellStart"/>
      <w:r w:rsidR="00534571">
        <w:rPr>
          <w:rFonts w:ascii="Times New Roman" w:hAnsi="Times New Roman" w:cs="Times New Roman"/>
          <w:sz w:val="24"/>
          <w:lang w:val="en-GB"/>
        </w:rPr>
        <w:t>Covimater</w:t>
      </w:r>
      <w:proofErr w:type="spellEnd"/>
      <w:r w:rsidR="00534571">
        <w:rPr>
          <w:rFonts w:ascii="Times New Roman" w:hAnsi="Times New Roman" w:cs="Times New Roman"/>
          <w:sz w:val="24"/>
          <w:lang w:val="en-GB"/>
        </w:rPr>
        <w:t xml:space="preserve"> </w:t>
      </w:r>
      <w:r w:rsidR="007A7BFC" w:rsidRPr="00267F17">
        <w:rPr>
          <w:rFonts w:ascii="Times New Roman" w:hAnsi="Times New Roman" w:cs="Times New Roman"/>
          <w:sz w:val="24"/>
          <w:lang w:val="en-GB"/>
        </w:rPr>
        <w:t xml:space="preserve">with a deteriorated psychological state </w:t>
      </w:r>
      <w:r w:rsidR="008F1410">
        <w:rPr>
          <w:rFonts w:ascii="Times New Roman" w:hAnsi="Times New Roman" w:cs="Times New Roman"/>
          <w:sz w:val="24"/>
          <w:lang w:val="en-GB"/>
        </w:rPr>
        <w:t xml:space="preserve">during the </w:t>
      </w:r>
      <w:r w:rsidR="00534571">
        <w:rPr>
          <w:rFonts w:ascii="Times New Roman" w:hAnsi="Times New Roman" w:cs="Times New Roman"/>
          <w:sz w:val="24"/>
          <w:lang w:val="en-GB"/>
        </w:rPr>
        <w:t xml:space="preserve">first </w:t>
      </w:r>
      <w:r w:rsidR="008F1410">
        <w:rPr>
          <w:rFonts w:ascii="Times New Roman" w:hAnsi="Times New Roman" w:cs="Times New Roman"/>
          <w:sz w:val="24"/>
          <w:lang w:val="en-GB"/>
        </w:rPr>
        <w:t>lockdown were</w:t>
      </w:r>
      <w:r w:rsidR="008F1410" w:rsidRPr="00267F17">
        <w:rPr>
          <w:rFonts w:ascii="Times New Roman" w:hAnsi="Times New Roman" w:cs="Times New Roman"/>
          <w:sz w:val="24"/>
          <w:lang w:val="en-GB"/>
        </w:rPr>
        <w:t xml:space="preserve"> </w:t>
      </w:r>
      <w:r w:rsidR="007A7BFC" w:rsidRPr="00267F17">
        <w:rPr>
          <w:rFonts w:ascii="Times New Roman" w:hAnsi="Times New Roman" w:cs="Times New Roman"/>
          <w:sz w:val="24"/>
          <w:lang w:val="en-GB"/>
        </w:rPr>
        <w:t xml:space="preserve">not more </w:t>
      </w:r>
      <w:r w:rsidR="008E19D0" w:rsidRPr="00267F17">
        <w:rPr>
          <w:rFonts w:ascii="Times New Roman" w:hAnsi="Times New Roman" w:cs="Times New Roman"/>
          <w:sz w:val="24"/>
          <w:lang w:val="en-GB"/>
        </w:rPr>
        <w:t xml:space="preserve">likely to </w:t>
      </w:r>
      <w:r w:rsidR="007A7BFC" w:rsidRPr="00267F17">
        <w:rPr>
          <w:rFonts w:ascii="Times New Roman" w:hAnsi="Times New Roman" w:cs="Times New Roman"/>
          <w:sz w:val="24"/>
          <w:lang w:val="en-GB"/>
        </w:rPr>
        <w:t>change their</w:t>
      </w:r>
      <w:r w:rsidR="00715585" w:rsidRPr="00715585">
        <w:rPr>
          <w:lang w:val="en-US"/>
        </w:rPr>
        <w:t xml:space="preserve"> </w:t>
      </w:r>
      <w:r w:rsidR="00715585">
        <w:rPr>
          <w:rFonts w:ascii="Times New Roman" w:hAnsi="Times New Roman" w:cs="Times New Roman"/>
          <w:sz w:val="24"/>
          <w:lang w:val="en-GB"/>
        </w:rPr>
        <w:t>p</w:t>
      </w:r>
      <w:r w:rsidR="00715585" w:rsidRPr="00715585">
        <w:rPr>
          <w:rFonts w:ascii="Times New Roman" w:hAnsi="Times New Roman" w:cs="Times New Roman"/>
          <w:sz w:val="24"/>
          <w:lang w:val="en-GB"/>
        </w:rPr>
        <w:t>regnancy monitoring</w:t>
      </w:r>
      <w:r w:rsidR="00715585">
        <w:rPr>
          <w:rFonts w:ascii="Times New Roman" w:hAnsi="Times New Roman" w:cs="Times New Roman"/>
          <w:sz w:val="24"/>
          <w:lang w:val="en-GB"/>
        </w:rPr>
        <w:t xml:space="preserve"> </w:t>
      </w:r>
      <w:r w:rsidR="00534571">
        <w:rPr>
          <w:rFonts w:ascii="Times New Roman" w:hAnsi="Times New Roman" w:cs="Times New Roman"/>
          <w:sz w:val="24"/>
          <w:lang w:val="en-GB"/>
        </w:rPr>
        <w:t>than those with no such condition</w:t>
      </w:r>
      <w:r w:rsidR="0025229B">
        <w:rPr>
          <w:rFonts w:ascii="Times New Roman" w:hAnsi="Times New Roman" w:cs="Times New Roman"/>
          <w:sz w:val="24"/>
          <w:lang w:val="en-GB"/>
        </w:rPr>
        <w:t xml:space="preserve"> (p-value=0.89)</w:t>
      </w:r>
      <w:r w:rsidR="007A7BFC" w:rsidRPr="00267F17">
        <w:rPr>
          <w:rFonts w:ascii="Times New Roman" w:hAnsi="Times New Roman" w:cs="Times New Roman"/>
          <w:sz w:val="24"/>
          <w:lang w:val="en-GB"/>
        </w:rPr>
        <w:t>.</w:t>
      </w:r>
    </w:p>
    <w:p w14:paraId="56684A82" w14:textId="3BEBD1CB" w:rsidR="00E06DA9" w:rsidRPr="00267F17" w:rsidRDefault="0098235D" w:rsidP="004E06C5">
      <w:pPr>
        <w:spacing w:before="100" w:beforeAutospacing="1" w:after="100" w:afterAutospacing="1" w:line="480" w:lineRule="auto"/>
        <w:jc w:val="left"/>
        <w:rPr>
          <w:rFonts w:ascii="Times New Roman" w:hAnsi="Times New Roman" w:cs="Times New Roman"/>
          <w:sz w:val="24"/>
          <w:lang w:val="en-GB"/>
        </w:rPr>
      </w:pPr>
      <w:r w:rsidRPr="00267F17">
        <w:rPr>
          <w:rFonts w:ascii="Times New Roman" w:hAnsi="Times New Roman" w:cs="Times New Roman"/>
          <w:sz w:val="24"/>
          <w:lang w:val="en-GB"/>
        </w:rPr>
        <w:t xml:space="preserve">In addition to characterising </w:t>
      </w:r>
      <w:r w:rsidR="00F23A72" w:rsidRPr="00267F17">
        <w:rPr>
          <w:rFonts w:ascii="Times New Roman" w:hAnsi="Times New Roman" w:cs="Times New Roman"/>
          <w:sz w:val="24"/>
          <w:lang w:val="en-GB"/>
        </w:rPr>
        <w:t xml:space="preserve">women with a </w:t>
      </w:r>
      <w:r w:rsidRPr="00267F17">
        <w:rPr>
          <w:rFonts w:ascii="Times New Roman" w:hAnsi="Times New Roman" w:cs="Times New Roman"/>
          <w:sz w:val="24"/>
          <w:lang w:val="en-GB"/>
        </w:rPr>
        <w:t xml:space="preserve">higher prevalence of modifying their </w:t>
      </w:r>
      <w:r w:rsidR="00A00223" w:rsidRPr="00267F17">
        <w:rPr>
          <w:rFonts w:ascii="Times New Roman" w:hAnsi="Times New Roman" w:cs="Times New Roman"/>
          <w:sz w:val="24"/>
          <w:lang w:val="en-GB"/>
        </w:rPr>
        <w:t xml:space="preserve">pregnancy </w:t>
      </w:r>
      <w:r w:rsidR="001734CF">
        <w:rPr>
          <w:rFonts w:ascii="Times New Roman" w:hAnsi="Times New Roman" w:cs="Times New Roman"/>
          <w:sz w:val="24"/>
          <w:lang w:val="en-GB"/>
        </w:rPr>
        <w:t>monitoring</w:t>
      </w:r>
      <w:r w:rsidRPr="00267F17">
        <w:rPr>
          <w:rFonts w:ascii="Times New Roman" w:hAnsi="Times New Roman" w:cs="Times New Roman"/>
          <w:sz w:val="24"/>
          <w:lang w:val="en-GB"/>
        </w:rPr>
        <w:t xml:space="preserve"> during </w:t>
      </w:r>
      <w:r w:rsidR="00D3755B">
        <w:rPr>
          <w:rFonts w:ascii="Times New Roman" w:hAnsi="Times New Roman" w:cs="Times New Roman"/>
          <w:sz w:val="24"/>
          <w:lang w:val="en-GB"/>
        </w:rPr>
        <w:t>the first COV</w:t>
      </w:r>
      <w:r w:rsidR="00BC3D91">
        <w:rPr>
          <w:rFonts w:ascii="Times New Roman" w:hAnsi="Times New Roman" w:cs="Times New Roman"/>
          <w:sz w:val="24"/>
          <w:lang w:val="en-GB"/>
        </w:rPr>
        <w:t>I</w:t>
      </w:r>
      <w:r w:rsidR="00D3755B">
        <w:rPr>
          <w:rFonts w:ascii="Times New Roman" w:hAnsi="Times New Roman" w:cs="Times New Roman"/>
          <w:sz w:val="24"/>
          <w:lang w:val="en-GB"/>
        </w:rPr>
        <w:t>D-19-related lockdown in France</w:t>
      </w:r>
      <w:r w:rsidRPr="00267F17">
        <w:rPr>
          <w:rFonts w:ascii="Times New Roman" w:hAnsi="Times New Roman" w:cs="Times New Roman"/>
          <w:sz w:val="24"/>
          <w:lang w:val="en-GB"/>
        </w:rPr>
        <w:t xml:space="preserve">, our study also aimed to </w:t>
      </w:r>
      <w:r w:rsidR="0005103E" w:rsidRPr="00267F17">
        <w:rPr>
          <w:rFonts w:ascii="Times New Roman" w:hAnsi="Times New Roman" w:cs="Times New Roman"/>
          <w:sz w:val="24"/>
          <w:lang w:val="en-GB"/>
        </w:rPr>
        <w:t>stress</w:t>
      </w:r>
      <w:r w:rsidRPr="00267F17">
        <w:rPr>
          <w:rFonts w:ascii="Times New Roman" w:hAnsi="Times New Roman" w:cs="Times New Roman"/>
          <w:sz w:val="24"/>
          <w:lang w:val="en-GB"/>
        </w:rPr>
        <w:t xml:space="preserve"> </w:t>
      </w:r>
      <w:r w:rsidR="006C444E" w:rsidRPr="00267F17">
        <w:rPr>
          <w:rFonts w:ascii="Times New Roman" w:hAnsi="Times New Roman" w:cs="Times New Roman"/>
          <w:sz w:val="24"/>
          <w:lang w:val="en-GB"/>
        </w:rPr>
        <w:t xml:space="preserve">the </w:t>
      </w:r>
      <w:r w:rsidR="00116116" w:rsidRPr="00267F17">
        <w:rPr>
          <w:rFonts w:ascii="Times New Roman" w:hAnsi="Times New Roman" w:cs="Times New Roman"/>
          <w:sz w:val="24"/>
          <w:lang w:val="en-GB"/>
        </w:rPr>
        <w:t xml:space="preserve">reasons </w:t>
      </w:r>
      <w:r w:rsidR="006C444E" w:rsidRPr="00267F17">
        <w:rPr>
          <w:rFonts w:ascii="Times New Roman" w:hAnsi="Times New Roman" w:cs="Times New Roman"/>
          <w:sz w:val="24"/>
          <w:lang w:val="en-GB"/>
        </w:rPr>
        <w:t xml:space="preserve">for these voluntary postponements or </w:t>
      </w:r>
      <w:r w:rsidR="00D3755B">
        <w:rPr>
          <w:rFonts w:ascii="Times New Roman" w:hAnsi="Times New Roman" w:cs="Times New Roman"/>
          <w:sz w:val="24"/>
          <w:lang w:val="en-GB"/>
        </w:rPr>
        <w:t>waiving</w:t>
      </w:r>
      <w:r w:rsidR="006C444E" w:rsidRPr="00267F17">
        <w:rPr>
          <w:rFonts w:ascii="Times New Roman" w:hAnsi="Times New Roman" w:cs="Times New Roman"/>
          <w:sz w:val="24"/>
          <w:lang w:val="en-GB"/>
        </w:rPr>
        <w:t xml:space="preserve"> of care. </w:t>
      </w:r>
      <w:r w:rsidR="00022EFF" w:rsidRPr="00267F17">
        <w:rPr>
          <w:rFonts w:ascii="Times New Roman" w:hAnsi="Times New Roman" w:cs="Times New Roman"/>
          <w:sz w:val="24"/>
          <w:lang w:val="en-GB"/>
        </w:rPr>
        <w:t>In addition to those related to the pandemic (</w:t>
      </w:r>
      <w:r w:rsidR="00EF170A" w:rsidRPr="00865392">
        <w:rPr>
          <w:rFonts w:ascii="Times New Roman" w:hAnsi="Times New Roman" w:cs="Times New Roman"/>
          <w:i/>
          <w:sz w:val="24"/>
          <w:lang w:val="en-GB"/>
        </w:rPr>
        <w:t>i.e</w:t>
      </w:r>
      <w:r w:rsidR="00EF170A">
        <w:rPr>
          <w:rFonts w:ascii="Times New Roman" w:hAnsi="Times New Roman" w:cs="Times New Roman"/>
          <w:sz w:val="24"/>
          <w:lang w:val="en-GB"/>
        </w:rPr>
        <w:t>.</w:t>
      </w:r>
      <w:r w:rsidR="00192531">
        <w:rPr>
          <w:rFonts w:ascii="Times New Roman" w:hAnsi="Times New Roman" w:cs="Times New Roman"/>
          <w:sz w:val="24"/>
          <w:lang w:val="en-GB"/>
        </w:rPr>
        <w:t xml:space="preserve">, </w:t>
      </w:r>
      <w:r w:rsidR="00022EFF" w:rsidRPr="00267F17">
        <w:rPr>
          <w:rFonts w:ascii="Times New Roman" w:hAnsi="Times New Roman" w:cs="Times New Roman"/>
          <w:sz w:val="24"/>
          <w:lang w:val="en-GB"/>
        </w:rPr>
        <w:t>fear of being infected by SARS-CoV-2</w:t>
      </w:r>
      <w:r w:rsidR="00192531">
        <w:rPr>
          <w:rFonts w:ascii="Times New Roman" w:hAnsi="Times New Roman" w:cs="Times New Roman"/>
          <w:sz w:val="24"/>
          <w:lang w:val="en-GB"/>
        </w:rPr>
        <w:t>,</w:t>
      </w:r>
      <w:r w:rsidR="00022EFF" w:rsidRPr="00267F17">
        <w:rPr>
          <w:rFonts w:ascii="Times New Roman" w:hAnsi="Times New Roman" w:cs="Times New Roman"/>
          <w:sz w:val="24"/>
          <w:lang w:val="en-GB"/>
        </w:rPr>
        <w:t xml:space="preserve"> compliance with restrictions</w:t>
      </w:r>
      <w:r w:rsidR="00192531">
        <w:rPr>
          <w:rFonts w:ascii="Times New Roman" w:hAnsi="Times New Roman" w:cs="Times New Roman"/>
          <w:sz w:val="24"/>
          <w:lang w:val="en-GB"/>
        </w:rPr>
        <w:t xml:space="preserve"> on movement</w:t>
      </w:r>
      <w:r w:rsidR="00022EFF" w:rsidRPr="00267F17">
        <w:rPr>
          <w:rFonts w:ascii="Times New Roman" w:hAnsi="Times New Roman" w:cs="Times New Roman"/>
          <w:sz w:val="24"/>
          <w:lang w:val="en-GB"/>
        </w:rPr>
        <w:t>)</w:t>
      </w:r>
      <w:r w:rsidR="00F23A72" w:rsidRPr="00267F17">
        <w:rPr>
          <w:rFonts w:ascii="Times New Roman" w:hAnsi="Times New Roman" w:cs="Times New Roman"/>
          <w:sz w:val="24"/>
          <w:lang w:val="en-GB"/>
        </w:rPr>
        <w:t xml:space="preserve">, some </w:t>
      </w:r>
      <w:r w:rsidR="00192531">
        <w:rPr>
          <w:rFonts w:ascii="Times New Roman" w:hAnsi="Times New Roman" w:cs="Times New Roman"/>
          <w:sz w:val="24"/>
          <w:lang w:val="en-GB"/>
        </w:rPr>
        <w:t>of these reasons were organisational in nature, whether related to healthcare provision, or personal organisation problems linked to the pandemic</w:t>
      </w:r>
      <w:r w:rsidR="00022EFF" w:rsidRPr="00267F17">
        <w:rPr>
          <w:rFonts w:ascii="Times New Roman" w:hAnsi="Times New Roman" w:cs="Times New Roman"/>
          <w:sz w:val="24"/>
          <w:lang w:val="en-GB"/>
        </w:rPr>
        <w:t xml:space="preserve">. In </w:t>
      </w:r>
      <w:proofErr w:type="spellStart"/>
      <w:r w:rsidR="00022EFF" w:rsidRPr="00267F17">
        <w:rPr>
          <w:rFonts w:ascii="Times New Roman" w:hAnsi="Times New Roman" w:cs="Times New Roman"/>
          <w:sz w:val="24"/>
          <w:lang w:val="en-GB"/>
        </w:rPr>
        <w:t>Covimater</w:t>
      </w:r>
      <w:proofErr w:type="spellEnd"/>
      <w:r w:rsidR="00817B71" w:rsidRPr="00267F17">
        <w:rPr>
          <w:rFonts w:ascii="Times New Roman" w:hAnsi="Times New Roman" w:cs="Times New Roman"/>
          <w:sz w:val="24"/>
          <w:lang w:val="en-GB"/>
        </w:rPr>
        <w:t xml:space="preserve">, </w:t>
      </w:r>
      <w:r w:rsidR="000A6C77">
        <w:rPr>
          <w:rFonts w:ascii="Times New Roman" w:hAnsi="Times New Roman" w:cs="Times New Roman"/>
          <w:sz w:val="24"/>
          <w:lang w:val="en-GB"/>
        </w:rPr>
        <w:t>28.6%, 17.7% and 15.3%</w:t>
      </w:r>
      <w:r w:rsidR="009B4172" w:rsidRPr="00267F17">
        <w:rPr>
          <w:rFonts w:ascii="Times New Roman" w:hAnsi="Times New Roman" w:cs="Times New Roman"/>
          <w:sz w:val="24"/>
          <w:lang w:val="en-GB"/>
        </w:rPr>
        <w:t xml:space="preserve"> </w:t>
      </w:r>
      <w:r w:rsidR="00116116" w:rsidRPr="00267F17">
        <w:rPr>
          <w:rFonts w:ascii="Times New Roman" w:hAnsi="Times New Roman" w:cs="Times New Roman"/>
          <w:sz w:val="24"/>
          <w:lang w:val="en-GB"/>
        </w:rPr>
        <w:t>declared</w:t>
      </w:r>
      <w:r w:rsidR="00192531">
        <w:rPr>
          <w:rFonts w:ascii="Times New Roman" w:hAnsi="Times New Roman" w:cs="Times New Roman"/>
          <w:sz w:val="24"/>
          <w:lang w:val="en-GB"/>
        </w:rPr>
        <w:t>,</w:t>
      </w:r>
      <w:r w:rsidR="00116116" w:rsidRPr="00267F17">
        <w:rPr>
          <w:rFonts w:ascii="Times New Roman" w:hAnsi="Times New Roman" w:cs="Times New Roman"/>
          <w:sz w:val="24"/>
          <w:lang w:val="en-GB"/>
        </w:rPr>
        <w:t xml:space="preserve"> respectively</w:t>
      </w:r>
      <w:r w:rsidR="00192531">
        <w:rPr>
          <w:rFonts w:ascii="Times New Roman" w:hAnsi="Times New Roman" w:cs="Times New Roman"/>
          <w:sz w:val="24"/>
          <w:lang w:val="en-GB"/>
        </w:rPr>
        <w:t>,</w:t>
      </w:r>
      <w:r w:rsidR="00116116" w:rsidRPr="00267F17">
        <w:rPr>
          <w:rFonts w:ascii="Times New Roman" w:hAnsi="Times New Roman" w:cs="Times New Roman"/>
          <w:sz w:val="24"/>
          <w:lang w:val="en-GB"/>
        </w:rPr>
        <w:t xml:space="preserve"> that </w:t>
      </w:r>
      <w:r w:rsidR="00116116" w:rsidRPr="00267F17">
        <w:rPr>
          <w:rFonts w:ascii="Times New Roman" w:hAnsi="Times New Roman" w:cs="Times New Roman"/>
          <w:sz w:val="24"/>
          <w:lang w:val="en-GB"/>
        </w:rPr>
        <w:lastRenderedPageBreak/>
        <w:t xml:space="preserve">they had not managed to make </w:t>
      </w:r>
      <w:r w:rsidR="00FB5B27" w:rsidRPr="00267F17">
        <w:rPr>
          <w:rFonts w:ascii="Times New Roman" w:hAnsi="Times New Roman" w:cs="Times New Roman"/>
          <w:sz w:val="24"/>
          <w:lang w:val="en-GB"/>
        </w:rPr>
        <w:t xml:space="preserve">an </w:t>
      </w:r>
      <w:r w:rsidR="009B4172" w:rsidRPr="00267F17">
        <w:rPr>
          <w:rFonts w:ascii="Times New Roman" w:hAnsi="Times New Roman" w:cs="Times New Roman"/>
          <w:sz w:val="24"/>
          <w:lang w:val="en-GB"/>
        </w:rPr>
        <w:t xml:space="preserve">appointment, that they </w:t>
      </w:r>
      <w:r w:rsidR="00116116" w:rsidRPr="00267F17">
        <w:rPr>
          <w:rFonts w:ascii="Times New Roman" w:hAnsi="Times New Roman" w:cs="Times New Roman"/>
          <w:sz w:val="24"/>
          <w:lang w:val="en-GB"/>
        </w:rPr>
        <w:t>had not been able to contact the health professional who usually followed them</w:t>
      </w:r>
      <w:r w:rsidR="009B4172" w:rsidRPr="00267F17">
        <w:rPr>
          <w:rFonts w:ascii="Times New Roman" w:hAnsi="Times New Roman" w:cs="Times New Roman"/>
          <w:sz w:val="24"/>
          <w:lang w:val="en-GB"/>
        </w:rPr>
        <w:t xml:space="preserve">, or that it had been impossible for them to take days off work to attend their pregnancy appointments. Despite </w:t>
      </w:r>
      <w:r w:rsidR="0005103E" w:rsidRPr="00267F17">
        <w:rPr>
          <w:rFonts w:ascii="Times New Roman" w:hAnsi="Times New Roman" w:cs="Times New Roman"/>
          <w:sz w:val="24"/>
          <w:lang w:val="en-GB"/>
        </w:rPr>
        <w:t xml:space="preserve">French </w:t>
      </w:r>
      <w:r w:rsidR="00192531">
        <w:rPr>
          <w:rFonts w:ascii="Times New Roman" w:hAnsi="Times New Roman" w:cs="Times New Roman"/>
          <w:sz w:val="24"/>
          <w:lang w:val="en-GB"/>
        </w:rPr>
        <w:t>a</w:t>
      </w:r>
      <w:r w:rsidR="0005103E" w:rsidRPr="00267F17">
        <w:rPr>
          <w:rFonts w:ascii="Times New Roman" w:hAnsi="Times New Roman" w:cs="Times New Roman"/>
          <w:sz w:val="24"/>
          <w:lang w:val="en-GB"/>
        </w:rPr>
        <w:t>uthorities</w:t>
      </w:r>
      <w:r w:rsidR="00192531">
        <w:rPr>
          <w:rFonts w:ascii="Times New Roman" w:hAnsi="Times New Roman" w:cs="Times New Roman"/>
          <w:sz w:val="24"/>
          <w:lang w:val="en-GB"/>
        </w:rPr>
        <w:t>’ recommendations</w:t>
      </w:r>
      <w:r w:rsidR="0005103E" w:rsidRPr="00267F17">
        <w:rPr>
          <w:rFonts w:ascii="Times New Roman" w:hAnsi="Times New Roman" w:cs="Times New Roman"/>
          <w:sz w:val="24"/>
          <w:lang w:val="en-GB"/>
        </w:rPr>
        <w:t xml:space="preserve"> </w:t>
      </w:r>
      <w:r w:rsidR="009B4172" w:rsidRPr="00267F17">
        <w:rPr>
          <w:rFonts w:ascii="Times New Roman" w:hAnsi="Times New Roman" w:cs="Times New Roman"/>
          <w:sz w:val="24"/>
          <w:lang w:val="en-GB"/>
        </w:rPr>
        <w:t xml:space="preserve">to promote </w:t>
      </w:r>
      <w:r w:rsidR="00BC3D91" w:rsidRPr="00206C2D">
        <w:rPr>
          <w:rFonts w:ascii="Times New Roman" w:hAnsi="Times New Roman" w:cs="Times New Roman"/>
          <w:sz w:val="24"/>
          <w:lang w:val="en-GB"/>
        </w:rPr>
        <w:t>video and telephone-based consultations</w:t>
      </w:r>
      <w:r w:rsidR="00BC3D91">
        <w:rPr>
          <w:rFonts w:ascii="Times New Roman" w:hAnsi="Times New Roman" w:cs="Times New Roman"/>
          <w:sz w:val="24"/>
          <w:lang w:val="en-GB"/>
        </w:rPr>
        <w:t xml:space="preserve"> </w:t>
      </w:r>
      <w:r w:rsidR="00E94137" w:rsidRPr="00267F17">
        <w:rPr>
          <w:rFonts w:ascii="Times New Roman" w:hAnsi="Times New Roman" w:cs="Times New Roman"/>
          <w:sz w:val="24"/>
          <w:lang w:val="en-GB"/>
        </w:rPr>
        <w:t xml:space="preserve">when possible </w:t>
      </w:r>
      <w:r w:rsidR="002C1E41">
        <w:rPr>
          <w:rFonts w:ascii="Times New Roman" w:hAnsi="Times New Roman" w:cs="Times New Roman"/>
          <w:sz w:val="24"/>
          <w:lang w:val="en-GB"/>
        </w:rPr>
        <w:t xml:space="preserve">outside of </w:t>
      </w:r>
      <w:r w:rsidR="00192531">
        <w:rPr>
          <w:rFonts w:ascii="Times New Roman" w:hAnsi="Times New Roman" w:cs="Times New Roman"/>
          <w:sz w:val="24"/>
          <w:lang w:val="en-GB"/>
        </w:rPr>
        <w:t>t</w:t>
      </w:r>
      <w:r w:rsidR="00192531" w:rsidRPr="00192531">
        <w:rPr>
          <w:rFonts w:ascii="Times New Roman" w:hAnsi="Times New Roman" w:cs="Times New Roman"/>
          <w:sz w:val="24"/>
          <w:lang w:val="en-GB"/>
        </w:rPr>
        <w:t>he three compulsory ultrasounds</w:t>
      </w:r>
      <w:r w:rsidR="00192531">
        <w:rPr>
          <w:rFonts w:ascii="Times New Roman" w:hAnsi="Times New Roman" w:cs="Times New Roman"/>
          <w:sz w:val="24"/>
          <w:lang w:val="en-GB"/>
        </w:rPr>
        <w:t xml:space="preserve"> requir</w:t>
      </w:r>
      <w:r w:rsidR="002C1E41">
        <w:rPr>
          <w:rFonts w:ascii="Times New Roman" w:hAnsi="Times New Roman" w:cs="Times New Roman"/>
          <w:sz w:val="24"/>
          <w:lang w:val="en-GB"/>
        </w:rPr>
        <w:t xml:space="preserve">ing physical presence, </w:t>
      </w:r>
      <w:r w:rsidR="00E94137" w:rsidRPr="00267F17">
        <w:rPr>
          <w:rFonts w:ascii="Times New Roman" w:hAnsi="Times New Roman" w:cs="Times New Roman"/>
          <w:sz w:val="24"/>
          <w:lang w:val="en-GB"/>
        </w:rPr>
        <w:t xml:space="preserve">a relatively large proportion of women were unable to contact </w:t>
      </w:r>
      <w:r w:rsidR="00404C9D" w:rsidRPr="00267F17">
        <w:rPr>
          <w:rFonts w:ascii="Times New Roman" w:hAnsi="Times New Roman" w:cs="Times New Roman"/>
          <w:sz w:val="24"/>
          <w:lang w:val="en-GB"/>
        </w:rPr>
        <w:t>healthcare</w:t>
      </w:r>
      <w:r w:rsidR="00E94137" w:rsidRPr="00267F17">
        <w:rPr>
          <w:rFonts w:ascii="Times New Roman" w:hAnsi="Times New Roman" w:cs="Times New Roman"/>
          <w:sz w:val="24"/>
          <w:lang w:val="en-GB"/>
        </w:rPr>
        <w:t xml:space="preserve"> structures</w:t>
      </w:r>
      <w:r w:rsidR="002C1E41">
        <w:rPr>
          <w:rFonts w:ascii="Times New Roman" w:hAnsi="Times New Roman" w:cs="Times New Roman"/>
          <w:sz w:val="24"/>
          <w:lang w:val="en-GB"/>
        </w:rPr>
        <w:t>,</w:t>
      </w:r>
      <w:r w:rsidR="00E94137" w:rsidRPr="00267F17">
        <w:rPr>
          <w:rFonts w:ascii="Times New Roman" w:hAnsi="Times New Roman" w:cs="Times New Roman"/>
          <w:sz w:val="24"/>
          <w:lang w:val="en-GB"/>
        </w:rPr>
        <w:t xml:space="preserve"> and </w:t>
      </w:r>
      <w:r w:rsidR="00192531">
        <w:rPr>
          <w:rFonts w:ascii="Times New Roman" w:hAnsi="Times New Roman" w:cs="Times New Roman"/>
          <w:sz w:val="24"/>
          <w:lang w:val="en-GB"/>
        </w:rPr>
        <w:t>as a consequence</w:t>
      </w:r>
      <w:r w:rsidR="002C1E41">
        <w:rPr>
          <w:rFonts w:ascii="Times New Roman" w:hAnsi="Times New Roman" w:cs="Times New Roman"/>
          <w:sz w:val="24"/>
          <w:lang w:val="en-GB"/>
        </w:rPr>
        <w:t>,</w:t>
      </w:r>
      <w:r w:rsidR="00192531">
        <w:rPr>
          <w:rFonts w:ascii="Times New Roman" w:hAnsi="Times New Roman" w:cs="Times New Roman"/>
          <w:sz w:val="24"/>
          <w:lang w:val="en-GB"/>
        </w:rPr>
        <w:t xml:space="preserve"> </w:t>
      </w:r>
      <w:r w:rsidR="00E94137" w:rsidRPr="00267F17">
        <w:rPr>
          <w:rFonts w:ascii="Times New Roman" w:hAnsi="Times New Roman" w:cs="Times New Roman"/>
          <w:sz w:val="24"/>
          <w:lang w:val="en-GB"/>
        </w:rPr>
        <w:t xml:space="preserve">modified their pregnancy monitoring </w:t>
      </w:r>
      <w:r w:rsidR="00A4633A" w:rsidRPr="00267F17">
        <w:rPr>
          <w:rFonts w:ascii="Times New Roman" w:hAnsi="Times New Roman" w:cs="Times New Roman"/>
          <w:sz w:val="24"/>
          <w:lang w:val="en-GB"/>
        </w:rPr>
        <w:fldChar w:fldCharType="begin"/>
      </w:r>
      <w:r w:rsidR="007B574F">
        <w:rPr>
          <w:rFonts w:ascii="Times New Roman" w:hAnsi="Times New Roman" w:cs="Times New Roman"/>
          <w:sz w:val="24"/>
          <w:lang w:val="en-GB"/>
        </w:rPr>
        <w:instrText xml:space="preserve"> ADDIN ZOTERO_ITEM CSL_CITATION {"citationID":"VUTgffO6","properties":{"formattedCitation":"(15,53\\uc0\\u8211{}55)","plainCitation":"(15,53–55)","dontUpdate":true,"noteIndex":0},"citationItems":[{"id":10,"uris":["http://zotero.org/groups/2542195/items/N2Q5XY54"],"uri":["http://zotero.org/groups/2542195/items/N2Q5XY54"],"itemData":{"id":10,"type":"article-journal","abstract":"Objective\nTo describe the course over time of severe acute respiratory syndrome coronavirus 2 (SARS-CoV-2) infection in French women from the beginning of the pandemic until mid-April, the risk profile of women with respiratory complications, and short-term pregnancy outcomes.\nMethods\nWe collected a case series of pregnant women with COVID-19 in a research network of 33 French maternity units between March 1 and April 14, 2020. All cases of SARS-CoV-2 infection confirmed by a positive result on real-time reverse transcriptase polymerase chain reaction tests of a nasal sample and/or diagnosed by a computed tomography chest scan were included and analyzed. The primary outcome measures were COVID-19 requiring oxygen (oxygen therapy or noninvasive ventilation) and critical COVID-19 (requiring invasive mechanical ventilation or extracorporeal membrane oxygenation, ECMO). Demographic data, baseline comorbidities, and pregnancy outcomes were also collected.\nResults\nActive cases of COVID-19 increased exponentially during March 1–31, 2020; the numbers fell during April 1–14, after lockdown was imposed on March 17. The shape of the curve of active critical COVID-19 mirrored that of all active cases. By April 14, among the 617 pregnant women with COVID-19, 93 women (15.1 %; 95 %CI 12.3–18.1) had required oxygen therapy and 35 others (5.7 %; 95 %CI 4.0–7.8) had had a critical form of COVID-19. The severity of the disease was associated with age older than 35 years and obesity, as well as preexisting diabetes, previous preeclampsia, and gestational hypertension or preeclampsia. One woman with critical COVID-19 died (0.2 %; 95 %CI 0−0.9). Among the women who gave birth, rates of preterm birth in women with non-severe, oxygen-requiring, and critical COVID-19 were 13/123 (10.6 %), 14/29 (48.3 %), and 23/29 (79.3 %) before 37 weeks and 3/123 (2.4 %), 4/29 (13.8 %), and 14/29 (48.3 %) before 32 weeks, respectively. One neonate (0.5 %; 95 %CI 0.01–2.9) in the critical group died from prematurity.\nConclusion\nCOVID-19 can be responsible for significant rates of severe acute, potentially deadly, respiratory distress syndromes. The most vulnerable pregnant women, those with comorbidities, may benefit particularly from prevention measures such as a lockdown.","container-title":"Journal of Gynecology Obstetrics and Human Reproduction","DOI":"10.1016/j.jogoh.2020.101826","ISSN":"2468-7847","journalAbbreviation":"Journal of Gynecology Obstetrics and Human Reproduction","page":"101826","title":"A snapshot of the Covid-19 pandemic among pregnant women in France","author":[{"family":"Kayem","given":"Gilles"},{"family":"Lecarpentier","given":"Edouard"},{"family":"Deruelle","given":"Philippe"},{"family":"Bretelle","given":"Florence"},{"family":"Azria","given":"Elie"},{"family":"Blanc","given":"Julie"},{"family":"Bohec","given":"Caroline"},{"family":"Bornes","given":"Marie"},{"family":"Ceccaldi","given":"Pierre-François"},{"family":"Chalet","given":"Yasmine"},{"family":"Chauleur","given":"Céline"},{"family":"Cordier","given":"Anne-Gael"},{"family":"Desbrière","given":"Raoul"},{"family":"Doret","given":"Muriel"},{"family":"Dreyfus","given":"Michel"},{"family":"Driessen","given":"Marine"},{"family":"Fermaut","given":"Marion"},{"family":"Gallot","given":"Denis"},{"family":"Garabédian","given":"Charles"},{"family":"Huissoud","given":"Cyril"},{"family":"Luton","given":"Dominique"},{"family":"Morel","given":"Olivier"},{"family":"Perrotin","given":"Franck"},{"family":"Picone","given":"Olivier"},{"family":"Rozenberg","given":"Patrick"},{"family":"Sentilhes","given":"Loïc"},{"family":"Sroussi","given":"Jeremy"},{"family":"Vayssière","given":"Christophe"},{"family":"Verspyck","given":"Eric"},{"family":"Vivanti","given":"Alexandre J."},{"family":"Winer","given":"Norbert"},{"family":"Alessandrini","given":"Vivien"},{"family":"Schmitz","given":"Thomas"}],"issued":{"date-parts":[["2020",6,4]]}}},{"id":766,"uris":["http://zotero.org/users/7529252/items/AG6DADS8"],"uri":["http://zotero.org/users/7529252/items/AG6DADS8"],"itemData":{"id":766,"type":"webpage","abstract":"Autorité publique indépendante à caractère scientifique, la Haute Autorité de santé (HAS) vise à développer la qualité dans le champ sanitaire, social et médico-social, au bénéfice des personnes.\nElle travaille aux côtés des pouvoirs publics dont elle éclaire la décision, avec les professionnels pour optimiser leurs pratiques et organisations, et au bénéfice des usagers dont elle renforce la capacité à faire des choix., [24/11/2020] La HAS propose, dans cette fiche, des réponses rapides aux professionnels qui mettent en œuvre la téléconsultation et le télésoin, dans le cadre de l’épidémie de Covid-19.","container-title":"Haute Autorité de Santé","language":"fr","title":"Réponses rapides dans le cadre du COVID-19 -Téléconsultation et télésoin","URL":"https://www.has-sante.fr/jcms/p_3168867/fr/reponses-rapides-dans-le-cadre-du-covid-19-teleconsultation-et-telesoin","accessed":{"date-parts":[["2021",4,19]]}}},{"id":264,"uris":["http://zotero.org/users/7529252/items/DGSS8RME"],"uri":["http://zotero.org/users/7529252/items/DGSS8RME"],"itemData":{"id":264,"type":"article-journal","issue":"7","journalAbbreviation":"J Gynecol Obstet Hum Reprod","title":"Follow-up for pregnant women during the COVID-19 pandemic: French national authority for health recommendations","URL":"https://doi.org/10.1016/j.jogoh.2020.101804","volume":"49","author":[{"literal":"Alexandre J. Vivanti,"},{"literal":"Chloé Barasinskic,k"},{"literal":"Olivier Piconeb,j"},{"literal":"Sophie Guillaumec"},{"literal":"Jean-Christophe Rozed"},{"literal":"Blandine Muline"},{"literal":"Fabienne Kochertf"},{"literal":"Isabelle De Becog"},{"literal":"Sophie Mahutg"},{"literal":"Adrien Gantoisc"},{"literal":"Chloé Barasinskic,k"},{"literal":"Karine Petitprezh"},{"literal":"Anne-Françoise Pauchet-Traversath"},{"literal":"Alcyone Droyh"},{"literal":"Alexandra Benachia"}]}},{"id":784,"uris":["http://zotero.org/users/7529252/items/7LPH7HRF"],"uri":["http://zotero.org/users/7529252/items/7LPH7HRF"],"itemData":{"id":784,"type":"report","title":"GROSSESSE Votre suivi pendant l’épidémie de Covid-19","URL":"https://www.has-sante.fr/upload/docs/application/pdf/2020-05/grossesse_-_votre_suivi_pendant_lepidemie_de_covid-19_2020-05-29_14-53-17_577.pdf","author":[{"family":"Haute Autorité de Santé","given":""}],"issued":{"date-parts":[["2020",11]]}}}],"schema":"https://github.com/citation-style-language/schema/raw/master/csl-citation.json"} </w:instrText>
      </w:r>
      <w:r w:rsidR="00A4633A" w:rsidRPr="00267F17">
        <w:rPr>
          <w:rFonts w:ascii="Times New Roman" w:hAnsi="Times New Roman" w:cs="Times New Roman"/>
          <w:sz w:val="24"/>
          <w:lang w:val="en-GB"/>
        </w:rPr>
        <w:fldChar w:fldCharType="separate"/>
      </w:r>
      <w:r w:rsidR="00BC258E" w:rsidRPr="00267F17">
        <w:rPr>
          <w:lang w:val="en-GB"/>
        </w:rPr>
        <w:t>(15,53-55)</w:t>
      </w:r>
      <w:r w:rsidR="00A4633A" w:rsidRPr="00267F17">
        <w:rPr>
          <w:rFonts w:ascii="Times New Roman" w:hAnsi="Times New Roman" w:cs="Times New Roman"/>
          <w:sz w:val="24"/>
          <w:lang w:val="en-GB"/>
        </w:rPr>
        <w:fldChar w:fldCharType="end"/>
      </w:r>
      <w:r w:rsidR="00A4633A" w:rsidRPr="00267F17">
        <w:rPr>
          <w:rFonts w:ascii="Times New Roman" w:hAnsi="Times New Roman" w:cs="Times New Roman"/>
          <w:sz w:val="24"/>
          <w:lang w:val="en-GB"/>
        </w:rPr>
        <w:t xml:space="preserve">. In </w:t>
      </w:r>
      <w:r w:rsidR="00022EFF" w:rsidRPr="00267F17">
        <w:rPr>
          <w:rFonts w:ascii="Times New Roman" w:hAnsi="Times New Roman" w:cs="Times New Roman"/>
          <w:sz w:val="24"/>
          <w:lang w:val="en-GB"/>
        </w:rPr>
        <w:t xml:space="preserve">terms of </w:t>
      </w:r>
      <w:r w:rsidR="004F20BD" w:rsidRPr="00267F17">
        <w:rPr>
          <w:rFonts w:ascii="Times New Roman" w:hAnsi="Times New Roman" w:cs="Times New Roman"/>
          <w:sz w:val="24"/>
          <w:lang w:val="en-GB"/>
        </w:rPr>
        <w:t>personal organisation</w:t>
      </w:r>
      <w:r w:rsidR="002C1E41">
        <w:rPr>
          <w:rFonts w:ascii="Times New Roman" w:hAnsi="Times New Roman" w:cs="Times New Roman"/>
          <w:sz w:val="24"/>
          <w:lang w:val="en-GB"/>
        </w:rPr>
        <w:t xml:space="preserve"> of healthcare schedules</w:t>
      </w:r>
      <w:r w:rsidR="00022EFF" w:rsidRPr="00267F17">
        <w:rPr>
          <w:rFonts w:ascii="Times New Roman" w:hAnsi="Times New Roman" w:cs="Times New Roman"/>
          <w:sz w:val="24"/>
          <w:lang w:val="en-GB"/>
        </w:rPr>
        <w:t xml:space="preserve">, </w:t>
      </w:r>
      <w:r w:rsidR="00E27377" w:rsidRPr="00267F17">
        <w:rPr>
          <w:rFonts w:ascii="Times New Roman" w:hAnsi="Times New Roman" w:cs="Times New Roman"/>
          <w:sz w:val="24"/>
          <w:lang w:val="en-GB"/>
        </w:rPr>
        <w:t xml:space="preserve">discussions are currently underway </w:t>
      </w:r>
      <w:r w:rsidR="002C1E41">
        <w:rPr>
          <w:rFonts w:ascii="Times New Roman" w:hAnsi="Times New Roman" w:cs="Times New Roman"/>
          <w:sz w:val="24"/>
          <w:lang w:val="en-GB"/>
        </w:rPr>
        <w:t xml:space="preserve">at the national level </w:t>
      </w:r>
      <w:r w:rsidR="00E27377" w:rsidRPr="00267F17">
        <w:rPr>
          <w:rFonts w:ascii="Times New Roman" w:hAnsi="Times New Roman" w:cs="Times New Roman"/>
          <w:sz w:val="24"/>
          <w:lang w:val="en-GB"/>
        </w:rPr>
        <w:t xml:space="preserve">to </w:t>
      </w:r>
      <w:r w:rsidR="002C1E41">
        <w:rPr>
          <w:rFonts w:ascii="Times New Roman" w:hAnsi="Times New Roman" w:cs="Times New Roman"/>
          <w:sz w:val="24"/>
          <w:lang w:val="en-GB"/>
        </w:rPr>
        <w:t xml:space="preserve">provided current </w:t>
      </w:r>
      <w:r w:rsidR="00E27377" w:rsidRPr="00267F17">
        <w:rPr>
          <w:rFonts w:ascii="Times New Roman" w:hAnsi="Times New Roman" w:cs="Times New Roman"/>
          <w:sz w:val="24"/>
          <w:lang w:val="en-GB"/>
        </w:rPr>
        <w:t xml:space="preserve">and future parents </w:t>
      </w:r>
      <w:r w:rsidR="002C1E41">
        <w:rPr>
          <w:rFonts w:ascii="Times New Roman" w:hAnsi="Times New Roman" w:cs="Times New Roman"/>
          <w:sz w:val="24"/>
          <w:lang w:val="en-GB"/>
        </w:rPr>
        <w:t xml:space="preserve">with greater flexibility </w:t>
      </w:r>
      <w:r w:rsidR="0005103E" w:rsidRPr="00267F17">
        <w:rPr>
          <w:rFonts w:ascii="Times New Roman" w:hAnsi="Times New Roman" w:cs="Times New Roman"/>
          <w:sz w:val="24"/>
          <w:lang w:val="en-GB"/>
        </w:rPr>
        <w:t>to better re</w:t>
      </w:r>
      <w:r w:rsidR="00E27377" w:rsidRPr="00267F17">
        <w:rPr>
          <w:rFonts w:ascii="Times New Roman" w:hAnsi="Times New Roman" w:cs="Times New Roman"/>
          <w:sz w:val="24"/>
          <w:lang w:val="en-GB"/>
        </w:rPr>
        <w:t xml:space="preserve">concile </w:t>
      </w:r>
      <w:r w:rsidR="0046273E" w:rsidRPr="00267F17">
        <w:rPr>
          <w:rFonts w:ascii="Times New Roman" w:hAnsi="Times New Roman" w:cs="Times New Roman"/>
          <w:sz w:val="24"/>
          <w:lang w:val="en-GB"/>
        </w:rPr>
        <w:t xml:space="preserve">their professional </w:t>
      </w:r>
      <w:r w:rsidR="00E27377" w:rsidRPr="00267F17">
        <w:rPr>
          <w:rFonts w:ascii="Times New Roman" w:hAnsi="Times New Roman" w:cs="Times New Roman"/>
          <w:sz w:val="24"/>
          <w:lang w:val="en-GB"/>
        </w:rPr>
        <w:t xml:space="preserve">and parenthood </w:t>
      </w:r>
      <w:r w:rsidR="008B0A29"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3cnk3OvD","properties":{"formattedCitation":"(50)","plainCitation":"(50)","noteIndex":0},"citationItems":[{"id":767,"uris":["http://zotero.org/users/7529252/items/4MR5WBS7"],"uri":["http://zotero.org/users/7529252/items/4MR5WBS7"],"itemData":{"id":767,"type":"report","title":"Les 1000  premiers jours: Là où tout commence","URL":"https://solidarites-sante.gouv.fr/IMG/pdf/rapport-1000-premiers-jours.pdf","issued":{"date-parts":[["2020",9]]}}}],"schema":"https://github.com/citation-style-language/schema/raw/master/csl-citation.json"} </w:instrText>
      </w:r>
      <w:r w:rsidR="008B0A29" w:rsidRPr="00267F17">
        <w:rPr>
          <w:rFonts w:ascii="Times New Roman" w:hAnsi="Times New Roman" w:cs="Times New Roman"/>
          <w:sz w:val="24"/>
          <w:lang w:val="en-GB"/>
        </w:rPr>
        <w:fldChar w:fldCharType="separate"/>
      </w:r>
      <w:r w:rsidR="007A078B" w:rsidRPr="006F44C9">
        <w:rPr>
          <w:lang w:val="en-GB"/>
        </w:rPr>
        <w:t>(50)</w:t>
      </w:r>
      <w:r w:rsidR="008B0A29" w:rsidRPr="00267F17">
        <w:rPr>
          <w:rFonts w:ascii="Times New Roman" w:hAnsi="Times New Roman" w:cs="Times New Roman"/>
          <w:sz w:val="24"/>
          <w:lang w:val="en-GB"/>
        </w:rPr>
        <w:fldChar w:fldCharType="end"/>
      </w:r>
      <w:r w:rsidR="00E27377" w:rsidRPr="00267F17">
        <w:rPr>
          <w:rFonts w:ascii="Times New Roman" w:hAnsi="Times New Roman" w:cs="Times New Roman"/>
          <w:sz w:val="24"/>
          <w:lang w:val="en-GB"/>
        </w:rPr>
        <w:t xml:space="preserve">. </w:t>
      </w:r>
    </w:p>
    <w:p w14:paraId="37F7DF42" w14:textId="77777777" w:rsidR="00817B71" w:rsidRPr="00267F17" w:rsidRDefault="00817B71" w:rsidP="004E06C5">
      <w:pPr>
        <w:pStyle w:val="Titre1"/>
        <w:spacing w:line="480" w:lineRule="auto"/>
        <w:ind w:left="0" w:firstLine="0"/>
        <w:rPr>
          <w:rFonts w:ascii="Times New Roman" w:hAnsi="Times New Roman" w:cs="Times New Roman"/>
          <w:iCs/>
          <w:color w:val="auto"/>
          <w:sz w:val="24"/>
          <w:szCs w:val="24"/>
          <w:lang w:val="en-GB"/>
        </w:rPr>
      </w:pPr>
      <w:r w:rsidRPr="00267F17">
        <w:rPr>
          <w:rFonts w:ascii="Times New Roman" w:hAnsi="Times New Roman" w:cs="Times New Roman"/>
          <w:color w:val="auto"/>
          <w:sz w:val="24"/>
          <w:szCs w:val="24"/>
          <w:lang w:val="en-GB"/>
        </w:rPr>
        <w:t>Conclusion</w:t>
      </w:r>
    </w:p>
    <w:p w14:paraId="450D6EAF" w14:textId="5973B07E" w:rsidR="001A0112" w:rsidRPr="00267F17" w:rsidRDefault="0005103E" w:rsidP="004E06C5">
      <w:pPr>
        <w:spacing w:before="100" w:beforeAutospacing="1" w:after="100" w:afterAutospacing="1" w:line="480" w:lineRule="auto"/>
        <w:jc w:val="left"/>
        <w:rPr>
          <w:rFonts w:ascii="Times New Roman" w:hAnsi="Times New Roman" w:cs="Times New Roman"/>
          <w:sz w:val="24"/>
          <w:lang w:val="en-GB"/>
        </w:rPr>
      </w:pPr>
      <w:r w:rsidRPr="00267F17">
        <w:rPr>
          <w:rFonts w:ascii="Times New Roman" w:hAnsi="Times New Roman" w:cs="Times New Roman"/>
          <w:szCs w:val="22"/>
          <w:lang w:val="en-GB"/>
        </w:rPr>
        <w:t xml:space="preserve">The results of this study highlight the importance </w:t>
      </w:r>
      <w:r w:rsidR="00E74F10" w:rsidRPr="00267F17">
        <w:rPr>
          <w:rFonts w:ascii="Times New Roman" w:hAnsi="Times New Roman" w:cs="Times New Roman"/>
          <w:sz w:val="24"/>
          <w:lang w:val="en-GB"/>
        </w:rPr>
        <w:t xml:space="preserve">of defining strategies </w:t>
      </w:r>
      <w:r w:rsidR="00222D54" w:rsidRPr="00267F17">
        <w:rPr>
          <w:rFonts w:ascii="Times New Roman" w:hAnsi="Times New Roman" w:cs="Times New Roman"/>
          <w:sz w:val="24"/>
          <w:lang w:val="en-GB"/>
        </w:rPr>
        <w:t xml:space="preserve">to prevent </w:t>
      </w:r>
      <w:r w:rsidR="00112EA4" w:rsidRPr="00267F17">
        <w:rPr>
          <w:rFonts w:ascii="Times New Roman" w:hAnsi="Times New Roman" w:cs="Times New Roman"/>
          <w:sz w:val="24"/>
          <w:lang w:val="en-GB"/>
        </w:rPr>
        <w:t xml:space="preserve">voluntary </w:t>
      </w:r>
      <w:r w:rsidR="00222D54" w:rsidRPr="00267F17">
        <w:rPr>
          <w:rFonts w:ascii="Times New Roman" w:hAnsi="Times New Roman" w:cs="Times New Roman"/>
          <w:sz w:val="24"/>
          <w:lang w:val="en-GB"/>
        </w:rPr>
        <w:t xml:space="preserve">changes in pregnancy monitoring among women in difficult </w:t>
      </w:r>
      <w:r w:rsidR="00112EA4" w:rsidRPr="00267F17">
        <w:rPr>
          <w:rFonts w:ascii="Times New Roman" w:hAnsi="Times New Roman" w:cs="Times New Roman"/>
          <w:sz w:val="24"/>
          <w:lang w:val="en-GB"/>
        </w:rPr>
        <w:t xml:space="preserve">social situations (isolation, violence), which may be </w:t>
      </w:r>
      <w:r w:rsidR="00222D54" w:rsidRPr="00267F17">
        <w:rPr>
          <w:rFonts w:ascii="Times New Roman" w:hAnsi="Times New Roman" w:cs="Times New Roman"/>
          <w:sz w:val="24"/>
          <w:lang w:val="en-GB"/>
        </w:rPr>
        <w:t xml:space="preserve">accentuated by the </w:t>
      </w:r>
      <w:r w:rsidR="00192531">
        <w:rPr>
          <w:rFonts w:ascii="Times New Roman" w:hAnsi="Times New Roman" w:cs="Times New Roman"/>
          <w:sz w:val="24"/>
          <w:lang w:val="en-GB"/>
        </w:rPr>
        <w:t xml:space="preserve">ongoing COVID-19 </w:t>
      </w:r>
      <w:r w:rsidR="00222D54" w:rsidRPr="00267F17">
        <w:rPr>
          <w:rFonts w:ascii="Times New Roman" w:hAnsi="Times New Roman" w:cs="Times New Roman"/>
          <w:sz w:val="24"/>
          <w:lang w:val="en-GB"/>
        </w:rPr>
        <w:t xml:space="preserve">pandemic. In addition, it is necessary to </w:t>
      </w:r>
      <w:r w:rsidR="00192531">
        <w:rPr>
          <w:rFonts w:ascii="Times New Roman" w:hAnsi="Times New Roman" w:cs="Times New Roman"/>
          <w:sz w:val="24"/>
          <w:lang w:val="en-GB"/>
        </w:rPr>
        <w:t xml:space="preserve">increase </w:t>
      </w:r>
      <w:r w:rsidR="00222D54" w:rsidRPr="00267F17">
        <w:rPr>
          <w:rFonts w:ascii="Times New Roman" w:hAnsi="Times New Roman" w:cs="Times New Roman"/>
          <w:sz w:val="24"/>
          <w:lang w:val="en-GB"/>
        </w:rPr>
        <w:t xml:space="preserve">access to teleconsultations and </w:t>
      </w:r>
      <w:r w:rsidR="00192531">
        <w:rPr>
          <w:rFonts w:ascii="Times New Roman" w:hAnsi="Times New Roman" w:cs="Times New Roman"/>
          <w:sz w:val="24"/>
          <w:lang w:val="en-GB"/>
        </w:rPr>
        <w:t xml:space="preserve">provider-patient </w:t>
      </w:r>
      <w:r w:rsidR="00222D54" w:rsidRPr="00267F17">
        <w:rPr>
          <w:rFonts w:ascii="Times New Roman" w:hAnsi="Times New Roman" w:cs="Times New Roman"/>
          <w:sz w:val="24"/>
          <w:lang w:val="en-GB"/>
        </w:rPr>
        <w:t xml:space="preserve">communication </w:t>
      </w:r>
      <w:r w:rsidR="00192531">
        <w:rPr>
          <w:rFonts w:ascii="Times New Roman" w:hAnsi="Times New Roman" w:cs="Times New Roman"/>
          <w:sz w:val="24"/>
          <w:lang w:val="en-GB"/>
        </w:rPr>
        <w:t xml:space="preserve">channels </w:t>
      </w:r>
      <w:r w:rsidRPr="00267F17">
        <w:rPr>
          <w:rFonts w:ascii="Times New Roman" w:hAnsi="Times New Roman" w:cs="Times New Roman"/>
          <w:sz w:val="24"/>
          <w:lang w:val="en-GB"/>
        </w:rPr>
        <w:t>during pandemic</w:t>
      </w:r>
      <w:r w:rsidR="00192531">
        <w:rPr>
          <w:rFonts w:ascii="Times New Roman" w:hAnsi="Times New Roman" w:cs="Times New Roman"/>
          <w:sz w:val="24"/>
          <w:lang w:val="en-GB"/>
        </w:rPr>
        <w:t>s</w:t>
      </w:r>
      <w:r w:rsidRPr="00267F17">
        <w:rPr>
          <w:rFonts w:ascii="Times New Roman" w:hAnsi="Times New Roman" w:cs="Times New Roman"/>
          <w:sz w:val="24"/>
          <w:lang w:val="en-GB"/>
        </w:rPr>
        <w:t xml:space="preserve">. </w:t>
      </w:r>
      <w:r w:rsidR="00E06DA9" w:rsidRPr="00267F17">
        <w:rPr>
          <w:rFonts w:ascii="Times New Roman" w:hAnsi="Times New Roman" w:cs="Times New Roman"/>
          <w:sz w:val="24"/>
          <w:lang w:val="en-GB"/>
        </w:rPr>
        <w:t xml:space="preserve">Despite </w:t>
      </w:r>
      <w:r w:rsidR="005C1249">
        <w:rPr>
          <w:rFonts w:ascii="Times New Roman" w:hAnsi="Times New Roman" w:cs="Times New Roman"/>
          <w:sz w:val="24"/>
          <w:lang w:val="en-GB"/>
        </w:rPr>
        <w:t xml:space="preserve">the continued </w:t>
      </w:r>
      <w:r w:rsidR="00E06DA9" w:rsidRPr="00267F17">
        <w:rPr>
          <w:rFonts w:ascii="Times New Roman" w:hAnsi="Times New Roman" w:cs="Times New Roman"/>
          <w:sz w:val="24"/>
          <w:lang w:val="en-GB"/>
        </w:rPr>
        <w:t>difficulties that countries</w:t>
      </w:r>
      <w:r w:rsidR="005C1249">
        <w:rPr>
          <w:rFonts w:ascii="Times New Roman" w:hAnsi="Times New Roman" w:cs="Times New Roman"/>
          <w:sz w:val="24"/>
          <w:lang w:val="en-GB"/>
        </w:rPr>
        <w:t xml:space="preserve"> around the world are still</w:t>
      </w:r>
      <w:r w:rsidR="00E06DA9" w:rsidRPr="00267F17">
        <w:rPr>
          <w:rFonts w:ascii="Times New Roman" w:hAnsi="Times New Roman" w:cs="Times New Roman"/>
          <w:sz w:val="24"/>
          <w:lang w:val="en-GB"/>
        </w:rPr>
        <w:t xml:space="preserve"> facing, this period </w:t>
      </w:r>
      <w:r w:rsidR="005C1249">
        <w:rPr>
          <w:rFonts w:ascii="Times New Roman" w:hAnsi="Times New Roman" w:cs="Times New Roman"/>
          <w:sz w:val="24"/>
          <w:lang w:val="en-GB"/>
        </w:rPr>
        <w:t xml:space="preserve">provides </w:t>
      </w:r>
      <w:r w:rsidR="002C1E41">
        <w:rPr>
          <w:rFonts w:ascii="Times New Roman" w:hAnsi="Times New Roman" w:cs="Times New Roman"/>
          <w:sz w:val="24"/>
          <w:lang w:val="en-GB"/>
        </w:rPr>
        <w:t xml:space="preserve">an </w:t>
      </w:r>
      <w:r w:rsidR="005C1249">
        <w:rPr>
          <w:rFonts w:ascii="Times New Roman" w:hAnsi="Times New Roman" w:cs="Times New Roman"/>
          <w:sz w:val="24"/>
          <w:lang w:val="en-GB"/>
        </w:rPr>
        <w:t xml:space="preserve">unprecedented </w:t>
      </w:r>
      <w:r w:rsidR="002504BA" w:rsidRPr="00267F17">
        <w:rPr>
          <w:rFonts w:ascii="Times New Roman" w:hAnsi="Times New Roman" w:cs="Times New Roman"/>
          <w:sz w:val="24"/>
          <w:lang w:val="en-GB"/>
        </w:rPr>
        <w:t>opportunity for maternity units and</w:t>
      </w:r>
      <w:r w:rsidR="00E06DA9" w:rsidRPr="00267F17">
        <w:rPr>
          <w:rFonts w:ascii="Times New Roman" w:hAnsi="Times New Roman" w:cs="Times New Roman"/>
          <w:sz w:val="24"/>
          <w:lang w:val="en-GB"/>
        </w:rPr>
        <w:t xml:space="preserve"> hospitals </w:t>
      </w:r>
      <w:r w:rsidR="00404C9D" w:rsidRPr="00267F17">
        <w:rPr>
          <w:rFonts w:ascii="Times New Roman" w:hAnsi="Times New Roman" w:cs="Times New Roman"/>
          <w:sz w:val="24"/>
          <w:lang w:val="en-GB"/>
        </w:rPr>
        <w:t xml:space="preserve">to </w:t>
      </w:r>
      <w:r w:rsidR="00E06DA9" w:rsidRPr="00267F17">
        <w:rPr>
          <w:rFonts w:ascii="Times New Roman" w:hAnsi="Times New Roman" w:cs="Times New Roman"/>
          <w:sz w:val="24"/>
          <w:lang w:val="en-GB"/>
        </w:rPr>
        <w:t xml:space="preserve">rethink </w:t>
      </w:r>
      <w:r w:rsidR="002612F4" w:rsidRPr="00267F17">
        <w:rPr>
          <w:rFonts w:ascii="Times New Roman" w:hAnsi="Times New Roman" w:cs="Times New Roman"/>
          <w:sz w:val="24"/>
          <w:lang w:val="en-GB"/>
        </w:rPr>
        <w:t xml:space="preserve">their organisations </w:t>
      </w:r>
      <w:r w:rsidR="0018609D" w:rsidRPr="00267F17">
        <w:rPr>
          <w:rFonts w:ascii="Times New Roman" w:hAnsi="Times New Roman" w:cs="Times New Roman"/>
          <w:sz w:val="24"/>
          <w:lang w:val="en-GB"/>
        </w:rPr>
        <w:t>and reinforce access</w:t>
      </w:r>
      <w:r w:rsidR="005C1249">
        <w:rPr>
          <w:rFonts w:ascii="Times New Roman" w:hAnsi="Times New Roman" w:cs="Times New Roman"/>
          <w:sz w:val="24"/>
          <w:lang w:val="en-GB"/>
        </w:rPr>
        <w:t xml:space="preserve"> to</w:t>
      </w:r>
      <w:r w:rsidR="002612F4" w:rsidRPr="00267F17">
        <w:rPr>
          <w:rFonts w:ascii="Times New Roman" w:hAnsi="Times New Roman" w:cs="Times New Roman"/>
          <w:sz w:val="24"/>
          <w:lang w:val="en-GB"/>
        </w:rPr>
        <w:t xml:space="preserve"> care </w:t>
      </w:r>
      <w:r w:rsidR="005C1249">
        <w:rPr>
          <w:rFonts w:ascii="Times New Roman" w:hAnsi="Times New Roman" w:cs="Times New Roman"/>
          <w:sz w:val="24"/>
          <w:lang w:val="en-GB"/>
        </w:rPr>
        <w:t>for</w:t>
      </w:r>
      <w:r w:rsidR="002612F4" w:rsidRPr="00267F17">
        <w:rPr>
          <w:rFonts w:ascii="Times New Roman" w:hAnsi="Times New Roman" w:cs="Times New Roman"/>
          <w:sz w:val="24"/>
          <w:lang w:val="en-GB"/>
        </w:rPr>
        <w:t xml:space="preserve"> </w:t>
      </w:r>
      <w:r w:rsidR="002C1E41">
        <w:rPr>
          <w:rFonts w:ascii="Times New Roman" w:hAnsi="Times New Roman" w:cs="Times New Roman"/>
          <w:sz w:val="24"/>
          <w:lang w:val="en-GB"/>
        </w:rPr>
        <w:t xml:space="preserve">future </w:t>
      </w:r>
      <w:r w:rsidR="002612F4" w:rsidRPr="00267F17">
        <w:rPr>
          <w:rFonts w:ascii="Times New Roman" w:hAnsi="Times New Roman" w:cs="Times New Roman"/>
          <w:sz w:val="24"/>
          <w:lang w:val="en-GB"/>
        </w:rPr>
        <w:t>health cris</w:t>
      </w:r>
      <w:r w:rsidR="002C1E41">
        <w:rPr>
          <w:rFonts w:ascii="Times New Roman" w:hAnsi="Times New Roman" w:cs="Times New Roman"/>
          <w:sz w:val="24"/>
          <w:lang w:val="en-GB"/>
        </w:rPr>
        <w:t>e</w:t>
      </w:r>
      <w:r w:rsidR="002612F4" w:rsidRPr="00267F17">
        <w:rPr>
          <w:rFonts w:ascii="Times New Roman" w:hAnsi="Times New Roman" w:cs="Times New Roman"/>
          <w:sz w:val="24"/>
          <w:lang w:val="en-GB"/>
        </w:rPr>
        <w:t>s</w:t>
      </w:r>
      <w:r w:rsidR="002C1E41" w:rsidRPr="00D25FAA">
        <w:rPr>
          <w:lang w:val="en-GB"/>
        </w:rPr>
        <w:t xml:space="preserve"> </w:t>
      </w:r>
      <w:r w:rsidR="002C1E41">
        <w:rPr>
          <w:rFonts w:ascii="Times New Roman" w:hAnsi="Times New Roman" w:cs="Times New Roman"/>
          <w:sz w:val="24"/>
          <w:lang w:val="en-GB"/>
        </w:rPr>
        <w:t xml:space="preserve">and </w:t>
      </w:r>
      <w:r w:rsidR="002C1E41" w:rsidRPr="002C1E41">
        <w:rPr>
          <w:rFonts w:ascii="Times New Roman" w:hAnsi="Times New Roman" w:cs="Times New Roman"/>
          <w:sz w:val="24"/>
          <w:lang w:val="en-GB"/>
        </w:rPr>
        <w:t>ensure effective and efficient follow-up of pregnant women</w:t>
      </w:r>
      <w:r w:rsidR="002612F4" w:rsidRPr="00267F17">
        <w:rPr>
          <w:rFonts w:ascii="Times New Roman" w:hAnsi="Times New Roman" w:cs="Times New Roman"/>
          <w:sz w:val="24"/>
          <w:lang w:val="en-GB"/>
        </w:rPr>
        <w:t xml:space="preserve">. </w:t>
      </w:r>
      <w:r w:rsidR="002C1E41">
        <w:rPr>
          <w:rFonts w:ascii="Times New Roman" w:hAnsi="Times New Roman" w:cs="Times New Roman"/>
          <w:sz w:val="24"/>
          <w:lang w:val="en-GB"/>
        </w:rPr>
        <w:t>One possible strategy - currently being discussed at the national level - is to coordinate</w:t>
      </w:r>
      <w:r w:rsidR="001D0D8B" w:rsidRPr="00267F17">
        <w:rPr>
          <w:rFonts w:ascii="Times New Roman" w:hAnsi="Times New Roman" w:cs="Times New Roman"/>
          <w:sz w:val="24"/>
          <w:lang w:val="en-GB"/>
        </w:rPr>
        <w:t xml:space="preserve"> all </w:t>
      </w:r>
      <w:r w:rsidR="002C1E41">
        <w:rPr>
          <w:rFonts w:ascii="Times New Roman" w:hAnsi="Times New Roman" w:cs="Times New Roman"/>
          <w:sz w:val="24"/>
          <w:lang w:val="en-GB"/>
        </w:rPr>
        <w:t xml:space="preserve">concerned </w:t>
      </w:r>
      <w:r w:rsidR="001D0D8B" w:rsidRPr="00267F17">
        <w:rPr>
          <w:rFonts w:ascii="Times New Roman" w:hAnsi="Times New Roman" w:cs="Times New Roman"/>
          <w:sz w:val="24"/>
          <w:lang w:val="en-GB"/>
        </w:rPr>
        <w:t>professionals around a referen</w:t>
      </w:r>
      <w:r w:rsidR="008B3877">
        <w:rPr>
          <w:rFonts w:ascii="Times New Roman" w:hAnsi="Times New Roman" w:cs="Times New Roman"/>
          <w:sz w:val="24"/>
          <w:lang w:val="en-GB"/>
        </w:rPr>
        <w:t>ce person</w:t>
      </w:r>
      <w:r w:rsidR="002C1E41">
        <w:rPr>
          <w:rFonts w:ascii="Times New Roman" w:hAnsi="Times New Roman" w:cs="Times New Roman"/>
          <w:sz w:val="24"/>
          <w:lang w:val="en-GB"/>
        </w:rPr>
        <w:t xml:space="preserve"> </w:t>
      </w:r>
      <w:r w:rsidR="001D0D8B" w:rsidRPr="00267F17">
        <w:rPr>
          <w:rFonts w:ascii="Times New Roman" w:hAnsi="Times New Roman" w:cs="Times New Roman"/>
          <w:sz w:val="24"/>
          <w:lang w:val="en-GB"/>
        </w:rPr>
        <w:fldChar w:fldCharType="begin"/>
      </w:r>
      <w:r w:rsidR="007A078B">
        <w:rPr>
          <w:rFonts w:ascii="Times New Roman" w:hAnsi="Times New Roman" w:cs="Times New Roman"/>
          <w:sz w:val="24"/>
          <w:lang w:val="en-GB"/>
        </w:rPr>
        <w:instrText xml:space="preserve"> ADDIN ZOTERO_ITEM CSL_CITATION {"citationID":"DGLxWKGI","properties":{"formattedCitation":"(50)","plainCitation":"(50)","noteIndex":0},"citationItems":[{"id":767,"uris":["http://zotero.org/users/7529252/items/4MR5WBS7"],"uri":["http://zotero.org/users/7529252/items/4MR5WBS7"],"itemData":{"id":767,"type":"report","title":"Les 1000  premiers jours: Là où tout commence","URL":"https://solidarites-sante.gouv.fr/IMG/pdf/rapport-1000-premiers-jours.pdf","issued":{"date-parts":[["2020",9]]}}}],"schema":"https://github.com/citation-style-language/schema/raw/master/csl-citation.json"} </w:instrText>
      </w:r>
      <w:r w:rsidR="001D0D8B" w:rsidRPr="00267F17">
        <w:rPr>
          <w:rFonts w:ascii="Times New Roman" w:hAnsi="Times New Roman" w:cs="Times New Roman"/>
          <w:sz w:val="24"/>
          <w:lang w:val="en-GB"/>
        </w:rPr>
        <w:fldChar w:fldCharType="separate"/>
      </w:r>
      <w:r w:rsidR="007A078B" w:rsidRPr="006F44C9">
        <w:rPr>
          <w:lang w:val="en-GB"/>
        </w:rPr>
        <w:t>(50)</w:t>
      </w:r>
      <w:r w:rsidR="001D0D8B" w:rsidRPr="00267F17">
        <w:rPr>
          <w:rFonts w:ascii="Times New Roman" w:hAnsi="Times New Roman" w:cs="Times New Roman"/>
          <w:sz w:val="24"/>
          <w:lang w:val="en-GB"/>
        </w:rPr>
        <w:fldChar w:fldCharType="end"/>
      </w:r>
      <w:r w:rsidR="001D0D8B" w:rsidRPr="00267F17">
        <w:rPr>
          <w:rFonts w:ascii="Times New Roman" w:hAnsi="Times New Roman" w:cs="Times New Roman"/>
          <w:sz w:val="24"/>
          <w:lang w:val="en-GB"/>
        </w:rPr>
        <w:t>.</w:t>
      </w:r>
    </w:p>
    <w:p w14:paraId="08CFB5DA" w14:textId="77777777" w:rsidR="00323B65" w:rsidRPr="00267F17" w:rsidRDefault="00323B65" w:rsidP="00323B65">
      <w:pPr>
        <w:pStyle w:val="Titre1"/>
        <w:spacing w:after="240" w:line="480" w:lineRule="auto"/>
        <w:ind w:left="0" w:firstLine="0"/>
        <w:rPr>
          <w:rFonts w:ascii="Times New Roman" w:eastAsia="Calibri" w:hAnsi="Times New Roman" w:cs="Times New Roman"/>
          <w:bCs w:val="0"/>
          <w:snapToGrid w:val="0"/>
          <w:color w:val="auto"/>
          <w:kern w:val="0"/>
          <w:sz w:val="24"/>
          <w:szCs w:val="24"/>
          <w:lang w:val="en-GB"/>
        </w:rPr>
      </w:pPr>
      <w:r w:rsidRPr="00267F17">
        <w:rPr>
          <w:rFonts w:ascii="Times New Roman" w:eastAsia="Calibri" w:hAnsi="Times New Roman" w:cs="Times New Roman"/>
          <w:bCs w:val="0"/>
          <w:snapToGrid w:val="0"/>
          <w:color w:val="auto"/>
          <w:kern w:val="0"/>
          <w:sz w:val="24"/>
          <w:szCs w:val="24"/>
          <w:lang w:val="en-GB"/>
        </w:rPr>
        <w:t>Acknowledgments</w:t>
      </w:r>
    </w:p>
    <w:p w14:paraId="23802E9F" w14:textId="744AC3CD" w:rsidR="00323B65" w:rsidRDefault="00323B65" w:rsidP="00323B65">
      <w:pPr>
        <w:spacing w:after="160" w:line="480" w:lineRule="auto"/>
        <w:jc w:val="left"/>
        <w:rPr>
          <w:rFonts w:ascii="Times New Roman" w:hAnsi="Times New Roman" w:cs="Times New Roman"/>
          <w:sz w:val="24"/>
          <w:lang w:val="en-GB"/>
        </w:rPr>
      </w:pPr>
      <w:r w:rsidRPr="00267F17">
        <w:rPr>
          <w:rFonts w:ascii="Times New Roman" w:hAnsi="Times New Roman" w:cs="Times New Roman"/>
          <w:sz w:val="24"/>
          <w:lang w:val="en-GB"/>
        </w:rPr>
        <w:t xml:space="preserve">This work </w:t>
      </w:r>
      <w:proofErr w:type="gramStart"/>
      <w:r w:rsidRPr="00267F17">
        <w:rPr>
          <w:rFonts w:ascii="Times New Roman" w:hAnsi="Times New Roman" w:cs="Times New Roman"/>
          <w:sz w:val="24"/>
          <w:lang w:val="en-GB"/>
        </w:rPr>
        <w:t>was entirely financed</w:t>
      </w:r>
      <w:proofErr w:type="gramEnd"/>
      <w:r w:rsidRPr="00267F17">
        <w:rPr>
          <w:rFonts w:ascii="Times New Roman" w:hAnsi="Times New Roman" w:cs="Times New Roman"/>
          <w:sz w:val="24"/>
          <w:lang w:val="en-GB"/>
        </w:rPr>
        <w:t xml:space="preserve"> by </w:t>
      </w:r>
      <w:r w:rsidR="00A00223" w:rsidRPr="00267F17">
        <w:rPr>
          <w:rFonts w:ascii="Times New Roman" w:hAnsi="Times New Roman" w:cs="Times New Roman"/>
          <w:sz w:val="24"/>
          <w:lang w:val="en-GB"/>
        </w:rPr>
        <w:t>public funds</w:t>
      </w:r>
      <w:r w:rsidRPr="00267F17">
        <w:rPr>
          <w:rFonts w:ascii="Times New Roman" w:hAnsi="Times New Roman" w:cs="Times New Roman"/>
          <w:sz w:val="24"/>
          <w:lang w:val="en-GB"/>
        </w:rPr>
        <w:t xml:space="preserve">. We would like to thank Dorothée </w:t>
      </w:r>
      <w:proofErr w:type="spellStart"/>
      <w:r w:rsidRPr="00267F17">
        <w:rPr>
          <w:rFonts w:ascii="Times New Roman" w:hAnsi="Times New Roman" w:cs="Times New Roman"/>
          <w:sz w:val="24"/>
          <w:lang w:val="en-GB"/>
        </w:rPr>
        <w:t>Lamarche</w:t>
      </w:r>
      <w:proofErr w:type="spellEnd"/>
      <w:r w:rsidRPr="00267F17">
        <w:rPr>
          <w:rFonts w:ascii="Times New Roman" w:hAnsi="Times New Roman" w:cs="Times New Roman"/>
          <w:sz w:val="24"/>
          <w:lang w:val="en-GB"/>
        </w:rPr>
        <w:t xml:space="preserve"> (BVA Institute) for her valuable help in developing the questionnaire and Jude Sweeney (Milan, Italy) for the English revision and editing of this manuscript.</w:t>
      </w:r>
    </w:p>
    <w:p w14:paraId="5A92BD5A" w14:textId="17908330" w:rsidR="007D1274" w:rsidRDefault="007D1274">
      <w:pPr>
        <w:spacing w:after="160" w:line="259" w:lineRule="auto"/>
        <w:jc w:val="left"/>
        <w:rPr>
          <w:rFonts w:ascii="Times New Roman" w:hAnsi="Times New Roman" w:cs="Times New Roman"/>
          <w:sz w:val="24"/>
          <w:lang w:val="en-GB"/>
        </w:rPr>
      </w:pPr>
      <w:r>
        <w:rPr>
          <w:rFonts w:ascii="Times New Roman" w:hAnsi="Times New Roman" w:cs="Times New Roman"/>
          <w:sz w:val="24"/>
          <w:lang w:val="en-GB"/>
        </w:rPr>
        <w:br w:type="page"/>
      </w:r>
    </w:p>
    <w:p w14:paraId="03628809" w14:textId="33C87178" w:rsidR="00E37CE4" w:rsidRPr="00267F17" w:rsidRDefault="00E37CE4" w:rsidP="009C1CDF">
      <w:pPr>
        <w:pStyle w:val="Titre1"/>
        <w:spacing w:after="240" w:line="480" w:lineRule="auto"/>
        <w:ind w:left="0" w:firstLine="0"/>
        <w:rPr>
          <w:rFonts w:ascii="Times New Roman" w:eastAsia="Calibri" w:hAnsi="Times New Roman" w:cs="Times New Roman"/>
          <w:b w:val="0"/>
          <w:sz w:val="24"/>
          <w:lang w:val="en-GB"/>
        </w:rPr>
      </w:pPr>
      <w:r w:rsidRPr="00267F17">
        <w:rPr>
          <w:rFonts w:ascii="Times New Roman" w:eastAsia="Calibri" w:hAnsi="Times New Roman" w:cs="Times New Roman"/>
          <w:bCs w:val="0"/>
          <w:snapToGrid w:val="0"/>
          <w:color w:val="auto"/>
          <w:kern w:val="0"/>
          <w:sz w:val="24"/>
          <w:szCs w:val="24"/>
          <w:lang w:val="en-GB"/>
        </w:rPr>
        <w:lastRenderedPageBreak/>
        <w:t>Bibliography</w:t>
      </w:r>
    </w:p>
    <w:p w14:paraId="4BC15112" w14:textId="77777777" w:rsidR="009F580C" w:rsidRPr="009F580C" w:rsidRDefault="00A4633A" w:rsidP="009F580C">
      <w:pPr>
        <w:pStyle w:val="Bibliographie"/>
        <w:rPr>
          <w:lang w:val="en-GB"/>
        </w:rPr>
      </w:pPr>
      <w:r w:rsidRPr="00267F17">
        <w:rPr>
          <w:lang w:val="en-GB"/>
        </w:rPr>
        <w:fldChar w:fldCharType="begin"/>
      </w:r>
      <w:r w:rsidR="009F580C" w:rsidRPr="00EA7956">
        <w:rPr>
          <w:lang w:val="en-US"/>
        </w:rPr>
        <w:instrText xml:space="preserve"> ADDIN ZOTERO_BIBL {"uncited":[],"omitted":[],"custom":[]} CSL_BIBLIOGRAPHY </w:instrText>
      </w:r>
      <w:r w:rsidRPr="00267F17">
        <w:rPr>
          <w:lang w:val="en-GB"/>
        </w:rPr>
        <w:fldChar w:fldCharType="separate"/>
      </w:r>
      <w:r w:rsidR="009F580C" w:rsidRPr="00EA7956">
        <w:rPr>
          <w:lang w:val="en-US"/>
        </w:rPr>
        <w:t xml:space="preserve">1. </w:t>
      </w:r>
      <w:r w:rsidR="009F580C" w:rsidRPr="00EA7956">
        <w:rPr>
          <w:lang w:val="en-US"/>
        </w:rPr>
        <w:tab/>
        <w:t xml:space="preserve">Jamieson DJ, Ellis JE, Jernigan DB, Treadwell TA. </w:t>
      </w:r>
      <w:r w:rsidR="009F580C" w:rsidRPr="009F580C">
        <w:rPr>
          <w:lang w:val="en-GB"/>
        </w:rPr>
        <w:t>Emerging infectious disease outbreaks: Old lessons and new challenges for obstetrician-gynecologists. Am J Obstet Gynecol. 1 juin 2006;194(6):1546</w:t>
      </w:r>
      <w:r w:rsidR="009F580C" w:rsidRPr="009F580C">
        <w:rPr>
          <w:rFonts w:ascii="Cambria Math" w:hAnsi="Cambria Math" w:cs="Cambria Math"/>
          <w:lang w:val="en-GB"/>
        </w:rPr>
        <w:t>‑</w:t>
      </w:r>
      <w:r w:rsidR="009F580C" w:rsidRPr="009F580C">
        <w:rPr>
          <w:lang w:val="en-GB"/>
        </w:rPr>
        <w:t xml:space="preserve">55. </w:t>
      </w:r>
    </w:p>
    <w:p w14:paraId="524FF016" w14:textId="77777777" w:rsidR="009F580C" w:rsidRDefault="009F580C" w:rsidP="009F580C">
      <w:pPr>
        <w:pStyle w:val="Bibliographie"/>
      </w:pPr>
      <w:r w:rsidRPr="009F580C">
        <w:rPr>
          <w:lang w:val="en-GB"/>
        </w:rPr>
        <w:t xml:space="preserve">2. </w:t>
      </w:r>
      <w:r w:rsidRPr="009F580C">
        <w:rPr>
          <w:lang w:val="en-GB"/>
        </w:rPr>
        <w:tab/>
        <w:t xml:space="preserve">Schwartz, D. A., &amp; Graham, A. L. Potential Maternal and Infant Outcomes from (Wuhan) Coronavirus 2019-nCoV Infecting Pregnant Women: Lessons from SARS, MERS, and Other Human Coronavirus Infections. </w:t>
      </w:r>
      <w:r>
        <w:t>2020;12(2). Disponible sur: doi:/v12020194</w:t>
      </w:r>
    </w:p>
    <w:p w14:paraId="5FBA5FF2" w14:textId="77777777" w:rsidR="009F580C" w:rsidRDefault="009F580C" w:rsidP="009F580C">
      <w:pPr>
        <w:pStyle w:val="Bibliographie"/>
      </w:pPr>
      <w:r>
        <w:t xml:space="preserve">3. </w:t>
      </w:r>
      <w:r>
        <w:tab/>
        <w:t>Peyronnet V, Sibiude J, Deruelle P, Huissoud C, Lescure X, Lucet JC, et al. Infection par le SARS-CoV-2 chez les femmes enceintes : état des connaissances et proposition de prise en charge par CNGOF. Gynécologie Obstétrique Fertil Sénologie. 1 mai 2020;48(5):436</w:t>
      </w:r>
      <w:r>
        <w:rPr>
          <w:rFonts w:ascii="Cambria Math" w:hAnsi="Cambria Math" w:cs="Cambria Math"/>
        </w:rPr>
        <w:t>‑</w:t>
      </w:r>
      <w:r>
        <w:t xml:space="preserve">43. </w:t>
      </w:r>
    </w:p>
    <w:p w14:paraId="0BFFAC98" w14:textId="77777777" w:rsidR="009F580C" w:rsidRPr="009F580C" w:rsidRDefault="009F580C" w:rsidP="009F580C">
      <w:pPr>
        <w:pStyle w:val="Bibliographie"/>
        <w:rPr>
          <w:lang w:val="en-GB"/>
        </w:rPr>
      </w:pPr>
      <w:r>
        <w:t xml:space="preserve">4. </w:t>
      </w:r>
      <w:r>
        <w:tab/>
        <w:t xml:space="preserve">Monteleone PA, Nakano M, Lazar V, Gomes AP, de Martin H, Bonetti TC. </w:t>
      </w:r>
      <w:r w:rsidRPr="009F580C">
        <w:rPr>
          <w:lang w:val="en-GB"/>
        </w:rPr>
        <w:t>A review of initial data on pregnancy during the COVID-19 outbreak: implications for assisted reproductive treatments. JBRA Assist Reprod. 2020;24(2):219</w:t>
      </w:r>
      <w:r w:rsidRPr="009F580C">
        <w:rPr>
          <w:rFonts w:ascii="Cambria Math" w:hAnsi="Cambria Math" w:cs="Cambria Math"/>
          <w:lang w:val="en-GB"/>
        </w:rPr>
        <w:t>‑</w:t>
      </w:r>
      <w:r w:rsidRPr="009F580C">
        <w:rPr>
          <w:lang w:val="en-GB"/>
        </w:rPr>
        <w:t xml:space="preserve">25. </w:t>
      </w:r>
    </w:p>
    <w:p w14:paraId="6A8D0959" w14:textId="77777777" w:rsidR="009F580C" w:rsidRDefault="009F580C" w:rsidP="009F580C">
      <w:pPr>
        <w:pStyle w:val="Bibliographie"/>
      </w:pPr>
      <w:r w:rsidRPr="009F580C">
        <w:rPr>
          <w:lang w:val="en-GB"/>
        </w:rPr>
        <w:t xml:space="preserve">5. </w:t>
      </w:r>
      <w:r w:rsidRPr="009F580C">
        <w:rPr>
          <w:lang w:val="en-GB"/>
        </w:rPr>
        <w:tab/>
        <w:t xml:space="preserve">Centers for Disease Control and Prevention. Covid-19 and pregnancy. </w:t>
      </w:r>
      <w:r>
        <w:t xml:space="preserve">2020; </w:t>
      </w:r>
    </w:p>
    <w:p w14:paraId="3FAC9C22" w14:textId="77777777" w:rsidR="009F580C" w:rsidRDefault="009F580C" w:rsidP="009F580C">
      <w:pPr>
        <w:pStyle w:val="Bibliographie"/>
      </w:pPr>
      <w:r>
        <w:t xml:space="preserve">6. </w:t>
      </w:r>
      <w:r>
        <w:tab/>
        <w:t>Haut Conseil de la santé publique (HCSP). Actualisation de l’avis relatif aux personnes à risque de forme grave de Covid-19 et aux mesures barrières spécifiques à ces publics [Internet]. 2020. Disponible sur: https://www.hcsp.fr/explore.cgi/avisrapportsdomaine?clefr=807</w:t>
      </w:r>
    </w:p>
    <w:p w14:paraId="5BEEA768" w14:textId="77777777" w:rsidR="009F580C" w:rsidRPr="009F580C" w:rsidRDefault="009F580C" w:rsidP="009F580C">
      <w:pPr>
        <w:pStyle w:val="Bibliographie"/>
        <w:rPr>
          <w:lang w:val="en-GB"/>
        </w:rPr>
      </w:pPr>
      <w:r w:rsidRPr="009F580C">
        <w:rPr>
          <w:lang w:val="en-GB"/>
        </w:rPr>
        <w:t xml:space="preserve">7. </w:t>
      </w:r>
      <w:r w:rsidRPr="009F580C">
        <w:rPr>
          <w:lang w:val="en-GB"/>
        </w:rPr>
        <w:tab/>
        <w:t xml:space="preserve">Public Health Agency of Canada. Coronavirus disease (covid-19)pregnancy, childbirth and caring for newborns: advice for mothers during covid-19. 2020; </w:t>
      </w:r>
    </w:p>
    <w:p w14:paraId="6D991F90" w14:textId="77777777" w:rsidR="009F580C" w:rsidRPr="009F580C" w:rsidRDefault="009F580C" w:rsidP="009F580C">
      <w:pPr>
        <w:pStyle w:val="Bibliographie"/>
        <w:rPr>
          <w:lang w:val="en-GB"/>
        </w:rPr>
      </w:pPr>
      <w:r w:rsidRPr="009F580C">
        <w:rPr>
          <w:lang w:val="en-GB"/>
        </w:rPr>
        <w:t xml:space="preserve">8. </w:t>
      </w:r>
      <w:r w:rsidRPr="009F580C">
        <w:rPr>
          <w:lang w:val="en-GB"/>
        </w:rPr>
        <w:tab/>
        <w:t xml:space="preserve">Public Health England (PHE). Guidance on social distancing for everyone in the UK. 2020. </w:t>
      </w:r>
    </w:p>
    <w:p w14:paraId="265CCEE6" w14:textId="77777777" w:rsidR="009F580C" w:rsidRDefault="009F580C" w:rsidP="009F580C">
      <w:pPr>
        <w:pStyle w:val="Bibliographie"/>
      </w:pPr>
      <w:r w:rsidRPr="009F580C">
        <w:rPr>
          <w:lang w:val="en-GB"/>
        </w:rPr>
        <w:t xml:space="preserve">9. </w:t>
      </w:r>
      <w:r w:rsidRPr="009F580C">
        <w:rPr>
          <w:lang w:val="en-GB"/>
        </w:rPr>
        <w:tab/>
        <w:t xml:space="preserve">Coronavirus: People at especially high risk [Internet]. </w:t>
      </w:r>
      <w:r>
        <w:t>Disponible sur: https://www.bag.admin.ch/bag/en/home/krankheiten/ausbrueche-epidemien-pandemien/aktuelle-ausbrueche-epidemien/novel-cov/krankheit-symptome-behandlung-ursprung/besonders-gefaehrdete-menschen.html</w:t>
      </w:r>
    </w:p>
    <w:p w14:paraId="517A237F" w14:textId="77777777" w:rsidR="009F580C" w:rsidRDefault="009F580C" w:rsidP="009F580C">
      <w:pPr>
        <w:pStyle w:val="Bibliographie"/>
      </w:pPr>
      <w:r w:rsidRPr="009F580C">
        <w:rPr>
          <w:lang w:val="en-GB"/>
        </w:rPr>
        <w:t xml:space="preserve">10. </w:t>
      </w:r>
      <w:r w:rsidRPr="009F580C">
        <w:rPr>
          <w:lang w:val="en-GB"/>
        </w:rPr>
        <w:tab/>
        <w:t xml:space="preserve">The American College of Obstetricians and Gynecologists. COVID-19 Obstetric Preparedness Manual [Internet]. </w:t>
      </w:r>
      <w:r>
        <w:t>Washington; 2020 avr. Disponible sur: https://www.acog.org/-/media/project/acog/acogorg/files/pdfs/education/covid-19-obstetric-preparedness-manual.pdf</w:t>
      </w:r>
    </w:p>
    <w:p w14:paraId="55B0A616" w14:textId="77777777" w:rsidR="009F580C" w:rsidRPr="009F580C" w:rsidRDefault="009F580C" w:rsidP="009F580C">
      <w:pPr>
        <w:pStyle w:val="Bibliographie"/>
        <w:rPr>
          <w:lang w:val="en-GB"/>
        </w:rPr>
      </w:pPr>
      <w:r w:rsidRPr="009F580C">
        <w:rPr>
          <w:lang w:val="en-GB"/>
        </w:rPr>
        <w:t xml:space="preserve">11. </w:t>
      </w:r>
      <w:r w:rsidRPr="009F580C">
        <w:rPr>
          <w:lang w:val="en-GB"/>
        </w:rPr>
        <w:tab/>
        <w:t xml:space="preserve">Royal College of Obstetricians and Gynaecologists, Royal College of Midwives. Guidance for antenatal and postnatal services in the evolving coronavirus (COVID-19) pandemic. London; 2020 avr. </w:t>
      </w:r>
    </w:p>
    <w:p w14:paraId="74E089DB" w14:textId="77777777" w:rsidR="009F580C" w:rsidRDefault="009F580C" w:rsidP="009F580C">
      <w:pPr>
        <w:pStyle w:val="Bibliographie"/>
      </w:pPr>
      <w:r w:rsidRPr="009F580C">
        <w:rPr>
          <w:lang w:val="en-GB"/>
        </w:rPr>
        <w:t xml:space="preserve">12. </w:t>
      </w:r>
      <w:r w:rsidRPr="009F580C">
        <w:rPr>
          <w:lang w:val="en-GB"/>
        </w:rPr>
        <w:tab/>
        <w:t xml:space="preserve">Tschann M, Ly ES, Hilliard S, Lange HLH. Changes to medication abortion clinical practices in response to the COVID-19 pandemic. </w:t>
      </w:r>
      <w:r>
        <w:t>Contraception [Internet]. 21 avr 2021 [cité 26 avr 2021]; Disponible sur: https://www.sciencedirect.com/science/article/pii/S0010782421001153</w:t>
      </w:r>
    </w:p>
    <w:p w14:paraId="65159E07" w14:textId="77777777" w:rsidR="009F580C" w:rsidRDefault="009F580C" w:rsidP="009F580C">
      <w:pPr>
        <w:pStyle w:val="Bibliographie"/>
      </w:pPr>
      <w:r w:rsidRPr="009F580C">
        <w:rPr>
          <w:lang w:val="en-GB"/>
        </w:rPr>
        <w:t xml:space="preserve">13. </w:t>
      </w:r>
      <w:r w:rsidRPr="009F580C">
        <w:rPr>
          <w:lang w:val="en-GB"/>
        </w:rPr>
        <w:tab/>
        <w:t xml:space="preserve">Bradley D, Blaine A, Shah N, Mehrotra A, Gupta R, Wolfberg A. Patient Experience of Obstetric Care During the COVID-19 Pandemic: Preliminary Results From a Recurring National Survey. </w:t>
      </w:r>
      <w:r>
        <w:t>J Patient Exp. oct 2020;7(5):653</w:t>
      </w:r>
      <w:r>
        <w:rPr>
          <w:rFonts w:ascii="Cambria Math" w:hAnsi="Cambria Math" w:cs="Cambria Math"/>
        </w:rPr>
        <w:t>‑</w:t>
      </w:r>
      <w:r>
        <w:t xml:space="preserve">6. </w:t>
      </w:r>
    </w:p>
    <w:p w14:paraId="095C5BF9" w14:textId="77777777" w:rsidR="009F580C" w:rsidRDefault="009F580C" w:rsidP="009F580C">
      <w:pPr>
        <w:pStyle w:val="Bibliographie"/>
      </w:pPr>
      <w:r>
        <w:t xml:space="preserve">14. </w:t>
      </w:r>
      <w:r>
        <w:tab/>
        <w:t xml:space="preserve">Jouen T, Gauthier T, Azais H, Bendifallah S, Chauvet P, Fernandez H, et al. </w:t>
      </w:r>
      <w:r w:rsidRPr="009F580C">
        <w:rPr>
          <w:lang w:val="en-GB"/>
        </w:rPr>
        <w:t xml:space="preserve">The impact of the COVID-19 coronavirus pandemic on the surgical management of gynecological cancers: Analysis of the multicenter database of the French SCGP and the FRANCOGYN group. </w:t>
      </w:r>
      <w:r>
        <w:t xml:space="preserve">J Gynecol Obstet Hum Reprod. 28 mars 2021;50(8):102133. </w:t>
      </w:r>
    </w:p>
    <w:p w14:paraId="37410260" w14:textId="77777777" w:rsidR="009F580C" w:rsidRPr="009F580C" w:rsidRDefault="009F580C" w:rsidP="009F580C">
      <w:pPr>
        <w:pStyle w:val="Bibliographie"/>
        <w:rPr>
          <w:lang w:val="en-GB"/>
        </w:rPr>
      </w:pPr>
      <w:r>
        <w:t xml:space="preserve">15. </w:t>
      </w:r>
      <w:r>
        <w:tab/>
        <w:t xml:space="preserve">Kayem G, Lecarpentier E, Deruelle P, Bretelle F, Azria E, Blanc J, et al. </w:t>
      </w:r>
      <w:r w:rsidRPr="009F580C">
        <w:rPr>
          <w:lang w:val="en-GB"/>
        </w:rPr>
        <w:t xml:space="preserve">A snapshot of the Covid-19 pandemic among pregnant women in France. J Gynecol Obstet Hum Reprod. 4 juin 2020;101826. </w:t>
      </w:r>
    </w:p>
    <w:p w14:paraId="5404E914" w14:textId="77777777" w:rsidR="009F580C" w:rsidRDefault="009F580C" w:rsidP="009F580C">
      <w:pPr>
        <w:pStyle w:val="Bibliographie"/>
      </w:pPr>
      <w:r w:rsidRPr="009F580C">
        <w:rPr>
          <w:lang w:val="en-GB"/>
        </w:rPr>
        <w:lastRenderedPageBreak/>
        <w:t xml:space="preserve">16. </w:t>
      </w:r>
      <w:r w:rsidRPr="009F580C">
        <w:rPr>
          <w:lang w:val="en-GB"/>
        </w:rPr>
        <w:tab/>
        <w:t xml:space="preserve">Group BMJP. Covid-19 and pregnancy. </w:t>
      </w:r>
      <w:r>
        <w:t xml:space="preserve">BMJ. 4 mai 2020;369:m1672. </w:t>
      </w:r>
    </w:p>
    <w:p w14:paraId="5B6E73B0" w14:textId="77777777" w:rsidR="009F580C" w:rsidRDefault="009F580C" w:rsidP="009F580C">
      <w:pPr>
        <w:pStyle w:val="Bibliographie"/>
      </w:pPr>
      <w:r>
        <w:t xml:space="preserve">17. </w:t>
      </w:r>
      <w:r>
        <w:tab/>
        <w:t xml:space="preserve">Code de la santé publique - Article R6123-50, décret n°2010-344 du 31 mars 201-art181. 1 avril 2010  mars 2010. Code de la santé publique. </w:t>
      </w:r>
    </w:p>
    <w:p w14:paraId="37591575" w14:textId="77777777" w:rsidR="009F580C" w:rsidRPr="009F580C" w:rsidRDefault="009F580C" w:rsidP="009F580C">
      <w:pPr>
        <w:pStyle w:val="Bibliographie"/>
        <w:rPr>
          <w:lang w:val="en-GB"/>
        </w:rPr>
      </w:pPr>
      <w:r>
        <w:t xml:space="preserve">18. </w:t>
      </w:r>
      <w:r>
        <w:tab/>
        <w:t xml:space="preserve">Dobrzyński M-LD. Naissance en temps de Covid 19. Rech Éducations [Internet]. 11 mai 2020 [cité 19 avr 2021];(HS). </w:t>
      </w:r>
      <w:r w:rsidRPr="009F580C">
        <w:rPr>
          <w:lang w:val="en-GB"/>
        </w:rPr>
        <w:t>Disponible sur: http://journals.openedition.org/rechercheseducations/11353</w:t>
      </w:r>
    </w:p>
    <w:p w14:paraId="6F990045" w14:textId="77777777" w:rsidR="009F580C" w:rsidRDefault="009F580C" w:rsidP="009F580C">
      <w:pPr>
        <w:pStyle w:val="Bibliographie"/>
      </w:pPr>
      <w:r w:rsidRPr="009F580C">
        <w:rPr>
          <w:lang w:val="en-GB"/>
        </w:rPr>
        <w:t xml:space="preserve">19. </w:t>
      </w:r>
      <w:r w:rsidRPr="009F580C">
        <w:rPr>
          <w:lang w:val="en-GB"/>
        </w:rPr>
        <w:tab/>
        <w:t xml:space="preserve">Verweij EJ, M’hamdi HI, Steegers EAP, Reiss, IKM, Schoenmakers1 S. Collateral damage of the covid-19 pandemic: a Dutch perinatal perspective [Internet]. </w:t>
      </w:r>
      <w:r>
        <w:t>2020. Disponible sur: http://dx.doi.org/10.1136/bmj.m2326</w:t>
      </w:r>
    </w:p>
    <w:p w14:paraId="5BAC3DF1" w14:textId="77777777" w:rsidR="009F580C" w:rsidRDefault="009F580C" w:rsidP="009F580C">
      <w:pPr>
        <w:pStyle w:val="Bibliographie"/>
      </w:pPr>
      <w:r>
        <w:t xml:space="preserve">20. </w:t>
      </w:r>
      <w:r>
        <w:tab/>
        <w:t>Suivi et orientation des femmes enceintes en fonction des situations à risque identifiées [Internet]. Haute Autorité de Santé. [cité 4 mai 2021]. Disponible sur: https://www.has-sante.fr/jcms/c_547976/fr/suivi-et-orientation-des-femmes-enceintes-en-fonction-des-situations-a-risque-identifiees</w:t>
      </w:r>
    </w:p>
    <w:p w14:paraId="79D12F86" w14:textId="77777777" w:rsidR="009F580C" w:rsidRDefault="009F580C" w:rsidP="009F580C">
      <w:pPr>
        <w:pStyle w:val="Bibliographie"/>
      </w:pPr>
      <w:r w:rsidRPr="009F580C">
        <w:rPr>
          <w:lang w:val="en-GB"/>
        </w:rPr>
        <w:t xml:space="preserve">21. </w:t>
      </w:r>
      <w:r w:rsidRPr="009F580C">
        <w:rPr>
          <w:lang w:val="en-GB"/>
        </w:rPr>
        <w:tab/>
        <w:t xml:space="preserve">Effect of Treatment of Gestational Diabetes Mellitus on Pregnancy Outcomes | NEJM [Internet]. </w:t>
      </w:r>
      <w:r>
        <w:t>[cité 19 avr 2021]. Disponible sur: https://www.nejm.org/doi/full/10.1056/NEJMoa042973</w:t>
      </w:r>
    </w:p>
    <w:p w14:paraId="691913E0" w14:textId="77777777" w:rsidR="009F580C" w:rsidRPr="009F580C" w:rsidRDefault="009F580C" w:rsidP="009F580C">
      <w:pPr>
        <w:pStyle w:val="Bibliographie"/>
        <w:rPr>
          <w:lang w:val="en-GB"/>
        </w:rPr>
      </w:pPr>
      <w:r w:rsidRPr="009F580C">
        <w:rPr>
          <w:lang w:val="en-GB"/>
        </w:rPr>
        <w:t xml:space="preserve">22. </w:t>
      </w:r>
      <w:r w:rsidRPr="009F580C">
        <w:rPr>
          <w:lang w:val="en-GB"/>
        </w:rPr>
        <w:tab/>
        <w:t>Ferrara A, Hedderson MM, Brown SD, Ehrlich SF, Tsai A-L, Feng J, et al. A telehealth lifestyle intervention to reduce excess gestational weight gain in pregnant women with overweight or obesity (GLOW): a randomised, parallel-group, controlled trial. Lancet Diabetes Endocrinol. juin 2020;8(6):490</w:t>
      </w:r>
      <w:r w:rsidRPr="009F580C">
        <w:rPr>
          <w:rFonts w:ascii="Cambria Math" w:hAnsi="Cambria Math" w:cs="Cambria Math"/>
          <w:lang w:val="en-GB"/>
        </w:rPr>
        <w:t>‑</w:t>
      </w:r>
      <w:r w:rsidRPr="009F580C">
        <w:rPr>
          <w:lang w:val="en-GB"/>
        </w:rPr>
        <w:t xml:space="preserve">500. </w:t>
      </w:r>
    </w:p>
    <w:p w14:paraId="021C5D4F" w14:textId="77777777" w:rsidR="009F580C" w:rsidRDefault="009F580C" w:rsidP="009F580C">
      <w:pPr>
        <w:pStyle w:val="Bibliographie"/>
      </w:pPr>
      <w:r w:rsidRPr="009F580C">
        <w:rPr>
          <w:lang w:val="en-GB"/>
        </w:rPr>
        <w:t xml:space="preserve">23. </w:t>
      </w:r>
      <w:r w:rsidRPr="009F580C">
        <w:rPr>
          <w:lang w:val="en-GB"/>
        </w:rPr>
        <w:tab/>
        <w:t xml:space="preserve">Goldstein RF, Abell SK, Ranasinha S, Misso M, Boyle JA, Black MH, et al. Association of Gestational Weight Gain With Maternal and Infant Outcomes: A Systematic Review and Meta-analysis. </w:t>
      </w:r>
      <w:r>
        <w:t>JAMA. 6 juin 2017;317(21):2207</w:t>
      </w:r>
      <w:r>
        <w:rPr>
          <w:rFonts w:ascii="Cambria Math" w:hAnsi="Cambria Math" w:cs="Cambria Math"/>
        </w:rPr>
        <w:t>‑</w:t>
      </w:r>
      <w:r>
        <w:t xml:space="preserve">25. </w:t>
      </w:r>
    </w:p>
    <w:p w14:paraId="15344684" w14:textId="77777777" w:rsidR="009F580C" w:rsidRPr="009F580C" w:rsidRDefault="009F580C" w:rsidP="009F580C">
      <w:pPr>
        <w:pStyle w:val="Bibliographie"/>
        <w:rPr>
          <w:lang w:val="en-GB"/>
        </w:rPr>
      </w:pPr>
      <w:r>
        <w:t xml:space="preserve">24. </w:t>
      </w:r>
      <w:r>
        <w:tab/>
        <w:t xml:space="preserve">Bah AO, Diallo AAS, Keita N, Diallo MS. Hypertension arterielle et grossesse aspects epidemiologiques et facteurs de risques. </w:t>
      </w:r>
      <w:r w:rsidRPr="009F580C">
        <w:rPr>
          <w:lang w:val="en-GB"/>
        </w:rPr>
        <w:t>Médecine d’Afrique Noire. 47(10):422</w:t>
      </w:r>
      <w:r w:rsidRPr="009F580C">
        <w:rPr>
          <w:rFonts w:ascii="Cambria Math" w:hAnsi="Cambria Math" w:cs="Cambria Math"/>
          <w:lang w:val="en-GB"/>
        </w:rPr>
        <w:t>‑</w:t>
      </w:r>
      <w:r w:rsidRPr="009F580C">
        <w:rPr>
          <w:lang w:val="en-GB"/>
        </w:rPr>
        <w:t xml:space="preserve">5. </w:t>
      </w:r>
    </w:p>
    <w:p w14:paraId="1181ECE2" w14:textId="77777777" w:rsidR="009F580C" w:rsidRDefault="009F580C" w:rsidP="009F580C">
      <w:pPr>
        <w:pStyle w:val="Bibliographie"/>
      </w:pPr>
      <w:r w:rsidRPr="009F580C">
        <w:rPr>
          <w:lang w:val="en-GB"/>
        </w:rPr>
        <w:t xml:space="preserve">25. </w:t>
      </w:r>
      <w:r w:rsidRPr="009F580C">
        <w:rPr>
          <w:lang w:val="en-GB"/>
        </w:rPr>
        <w:tab/>
        <w:t xml:space="preserve">French National Institute of Statistics and Economic Studies [Internet]. </w:t>
      </w:r>
      <w:r>
        <w:t>Disponible sur: https://www.insee.fr/en/information/2107702</w:t>
      </w:r>
    </w:p>
    <w:p w14:paraId="406943B0" w14:textId="77777777" w:rsidR="009F580C" w:rsidRPr="009F580C" w:rsidRDefault="009F580C" w:rsidP="009F580C">
      <w:pPr>
        <w:pStyle w:val="Bibliographie"/>
        <w:rPr>
          <w:lang w:val="en-GB"/>
        </w:rPr>
      </w:pPr>
      <w:r>
        <w:t xml:space="preserve">26. </w:t>
      </w:r>
      <w:r>
        <w:tab/>
        <w:t xml:space="preserve">Deville J-C, Särndal C-E. </w:t>
      </w:r>
      <w:r w:rsidRPr="009F580C">
        <w:rPr>
          <w:lang w:val="en-GB"/>
        </w:rPr>
        <w:t>Calibration Estimators in Survey Sampling. J Am Stat Assoc. 1 juin 1992;87(418):376</w:t>
      </w:r>
      <w:r w:rsidRPr="009F580C">
        <w:rPr>
          <w:rFonts w:ascii="Cambria Math" w:hAnsi="Cambria Math" w:cs="Cambria Math"/>
          <w:lang w:val="en-GB"/>
        </w:rPr>
        <w:t>‑</w:t>
      </w:r>
      <w:r w:rsidRPr="009F580C">
        <w:rPr>
          <w:lang w:val="en-GB"/>
        </w:rPr>
        <w:t xml:space="preserve">82. </w:t>
      </w:r>
    </w:p>
    <w:p w14:paraId="21568983" w14:textId="77777777" w:rsidR="009F580C" w:rsidRPr="009F580C" w:rsidRDefault="009F580C" w:rsidP="009F580C">
      <w:pPr>
        <w:pStyle w:val="Bibliographie"/>
        <w:rPr>
          <w:lang w:val="en-GB"/>
        </w:rPr>
      </w:pPr>
      <w:r w:rsidRPr="009F580C">
        <w:rPr>
          <w:lang w:val="en-GB"/>
        </w:rPr>
        <w:t xml:space="preserve">27. </w:t>
      </w:r>
      <w:r w:rsidRPr="009F580C">
        <w:rPr>
          <w:lang w:val="en-GB"/>
        </w:rPr>
        <w:tab/>
        <w:t>Piffaretti C, Looten V, Rey S, Fresson J, Fagot-Campagna A, Tuppin P. Management of pregnancy based on healthcare consumption of women who delivered in France in 2015: Contribution of the national health data system (SNDS). J Gynecol Obstet Hum Reprod. sept 2018;47(7):299</w:t>
      </w:r>
      <w:r w:rsidRPr="009F580C">
        <w:rPr>
          <w:rFonts w:ascii="Cambria Math" w:hAnsi="Cambria Math" w:cs="Cambria Math"/>
          <w:lang w:val="en-GB"/>
        </w:rPr>
        <w:t>‑</w:t>
      </w:r>
      <w:r w:rsidRPr="009F580C">
        <w:rPr>
          <w:lang w:val="en-GB"/>
        </w:rPr>
        <w:t xml:space="preserve">307. </w:t>
      </w:r>
    </w:p>
    <w:p w14:paraId="0FE62083" w14:textId="77777777" w:rsidR="009F580C" w:rsidRPr="009F580C" w:rsidRDefault="009F580C" w:rsidP="009F580C">
      <w:pPr>
        <w:pStyle w:val="Bibliographie"/>
        <w:rPr>
          <w:lang w:val="en-GB"/>
        </w:rPr>
      </w:pPr>
      <w:r w:rsidRPr="009F580C">
        <w:rPr>
          <w:lang w:val="en-GB"/>
        </w:rPr>
        <w:t xml:space="preserve">28. </w:t>
      </w:r>
      <w:r w:rsidRPr="009F580C">
        <w:rPr>
          <w:lang w:val="en-GB"/>
        </w:rPr>
        <w:tab/>
        <w:t xml:space="preserve">Ministry of health. Coronavirus COVID-19 : Carte du déconfinement en France. 2020. </w:t>
      </w:r>
    </w:p>
    <w:p w14:paraId="0A7A04BB" w14:textId="77777777" w:rsidR="009F580C" w:rsidRPr="009F580C" w:rsidRDefault="009F580C" w:rsidP="009F580C">
      <w:pPr>
        <w:pStyle w:val="Bibliographie"/>
        <w:rPr>
          <w:lang w:val="en-GB"/>
        </w:rPr>
      </w:pPr>
      <w:r w:rsidRPr="009F580C">
        <w:rPr>
          <w:lang w:val="en-GB"/>
        </w:rPr>
        <w:t xml:space="preserve">29. </w:t>
      </w:r>
      <w:r w:rsidRPr="009F580C">
        <w:rPr>
          <w:lang w:val="en-GB"/>
        </w:rPr>
        <w:tab/>
        <w:t xml:space="preserve">Barros AJD, Hirakata VN. Alternatives for logistic regression in cross-sectional studies: an empirical comparison of models that directly estimate the prevalence ratio. BMC Med Res Methodol. 20 oct 2003;3(1):21. </w:t>
      </w:r>
    </w:p>
    <w:p w14:paraId="061423D3" w14:textId="77777777" w:rsidR="009F580C" w:rsidRDefault="009F580C" w:rsidP="009F580C">
      <w:pPr>
        <w:pStyle w:val="Bibliographie"/>
      </w:pPr>
      <w:r w:rsidRPr="009F580C">
        <w:rPr>
          <w:lang w:val="en-GB"/>
        </w:rPr>
        <w:t xml:space="preserve">30. </w:t>
      </w:r>
      <w:r w:rsidRPr="009F580C">
        <w:rPr>
          <w:lang w:val="en-GB"/>
        </w:rPr>
        <w:tab/>
        <w:t xml:space="preserve">Zou G. A modified poisson regression approach to prospective studies with binary data. </w:t>
      </w:r>
      <w:r>
        <w:t>Am J Epidemiol. 1 avr 2004;159(7):702</w:t>
      </w:r>
      <w:r>
        <w:rPr>
          <w:rFonts w:ascii="Cambria Math" w:hAnsi="Cambria Math" w:cs="Cambria Math"/>
        </w:rPr>
        <w:t>‑</w:t>
      </w:r>
      <w:r>
        <w:t xml:space="preserve">6. </w:t>
      </w:r>
    </w:p>
    <w:p w14:paraId="4DAEF75F" w14:textId="77777777" w:rsidR="009F580C" w:rsidRDefault="009F580C" w:rsidP="009F580C">
      <w:pPr>
        <w:pStyle w:val="Bibliographie"/>
      </w:pPr>
      <w:r>
        <w:t xml:space="preserve">31. </w:t>
      </w:r>
      <w:r>
        <w:tab/>
        <w:t>Chapitre Ier : Diagnostics anténataux : diagnostic prénatal et diagnostic préimplantatoire. (Articles L2131-1 à L2131-5) - Légifrance [Internet]. [cité 5 mai 2021]. Disponible sur: https://www.legifrance.gouv.fr/codes/id/LEGISCTA000024325447/2011-07-09</w:t>
      </w:r>
    </w:p>
    <w:p w14:paraId="4C54C74F" w14:textId="77777777" w:rsidR="009F580C" w:rsidRDefault="009F580C" w:rsidP="009F580C">
      <w:pPr>
        <w:pStyle w:val="Bibliographie"/>
      </w:pPr>
      <w:r>
        <w:t xml:space="preserve">32. </w:t>
      </w:r>
      <w:r>
        <w:tab/>
        <w:t>Article L2131-4 - Code de la santé publique - Légifrance [Internet]. [cité 5 mai 2021]. Disponible sur: https://www.legifrance.gouv.fr/codes/article_lc/LEGIARTI000024325453/</w:t>
      </w:r>
    </w:p>
    <w:p w14:paraId="6B6F0CB2" w14:textId="77777777" w:rsidR="009F580C" w:rsidRDefault="009F580C" w:rsidP="009F580C">
      <w:pPr>
        <w:pStyle w:val="Bibliographie"/>
      </w:pPr>
      <w:r>
        <w:t xml:space="preserve">33. </w:t>
      </w:r>
      <w:r>
        <w:tab/>
        <w:t xml:space="preserve">Raude J, Lecrique J-M, Lasbeur L, Leon C, Guignard R, du Roscoät E, et al. </w:t>
      </w:r>
      <w:r w:rsidRPr="009F580C">
        <w:rPr>
          <w:lang w:val="en-GB"/>
        </w:rPr>
        <w:t xml:space="preserve">Determinants of Preventive Behaviors in Response to the COVID-19 Pandemic in France: Comparing the </w:t>
      </w:r>
      <w:r w:rsidRPr="009F580C">
        <w:rPr>
          <w:lang w:val="en-GB"/>
        </w:rPr>
        <w:lastRenderedPageBreak/>
        <w:t xml:space="preserve">Sociocultural, Psychosocial, and Social Cognitive Explanations. </w:t>
      </w:r>
      <w:r>
        <w:t>Front Psychol [Internet]. 2020 [cité 19 avr 2021];11. Disponible sur: https://www.frontiersin.org/articles/10.3389/fpsyg.2020.584500/full</w:t>
      </w:r>
    </w:p>
    <w:p w14:paraId="1E46F131" w14:textId="77777777" w:rsidR="009F580C" w:rsidRPr="009F580C" w:rsidRDefault="009F580C" w:rsidP="009F580C">
      <w:pPr>
        <w:pStyle w:val="Bibliographie"/>
        <w:rPr>
          <w:lang w:val="en-GB"/>
        </w:rPr>
      </w:pPr>
      <w:r w:rsidRPr="009F580C">
        <w:rPr>
          <w:lang w:val="en-GB"/>
        </w:rPr>
        <w:t xml:space="preserve">34. </w:t>
      </w:r>
      <w:r w:rsidRPr="009F580C">
        <w:rPr>
          <w:lang w:val="en-GB"/>
        </w:rPr>
        <w:tab/>
        <w:t>Campbell J, García-Moreno C, Sharps P. Abuse During Pregnancy in Industrialized and Developing Countries. Violence Women. 1 juill 2004;10(7):770</w:t>
      </w:r>
      <w:r w:rsidRPr="009F580C">
        <w:rPr>
          <w:rFonts w:ascii="Cambria Math" w:hAnsi="Cambria Math" w:cs="Cambria Math"/>
          <w:lang w:val="en-GB"/>
        </w:rPr>
        <w:t>‑</w:t>
      </w:r>
      <w:r w:rsidRPr="009F580C">
        <w:rPr>
          <w:lang w:val="en-GB"/>
        </w:rPr>
        <w:t xml:space="preserve">89. </w:t>
      </w:r>
    </w:p>
    <w:p w14:paraId="229FA744" w14:textId="77777777" w:rsidR="009F580C" w:rsidRDefault="009F580C" w:rsidP="009F580C">
      <w:pPr>
        <w:pStyle w:val="Bibliographie"/>
      </w:pPr>
      <w:r w:rsidRPr="009F580C">
        <w:rPr>
          <w:lang w:val="en-GB"/>
        </w:rPr>
        <w:t xml:space="preserve">35. </w:t>
      </w:r>
      <w:r w:rsidRPr="009F580C">
        <w:rPr>
          <w:lang w:val="en-GB"/>
        </w:rPr>
        <w:tab/>
        <w:t xml:space="preserve">Findings About Partner Violence From the Dunedin Multidisciplinary Health and Development Study, Research in Brief [Internet]. </w:t>
      </w:r>
      <w:r>
        <w:t>National Institute of Justice. [cité 3 mai 2021]. Disponible sur: https://nij.ojp.gov/library/publications/findings-about-partner-violence-dunedin-multidisciplinary-health-and</w:t>
      </w:r>
    </w:p>
    <w:p w14:paraId="61E09399" w14:textId="77777777" w:rsidR="009F580C" w:rsidRPr="009F580C" w:rsidRDefault="009F580C" w:rsidP="009F580C">
      <w:pPr>
        <w:pStyle w:val="Bibliographie"/>
        <w:rPr>
          <w:lang w:val="en-GB"/>
        </w:rPr>
      </w:pPr>
      <w:r w:rsidRPr="009F580C">
        <w:rPr>
          <w:lang w:val="en-GB"/>
        </w:rPr>
        <w:t xml:space="preserve">36. </w:t>
      </w:r>
      <w:r w:rsidRPr="009F580C">
        <w:rPr>
          <w:lang w:val="en-GB"/>
        </w:rPr>
        <w:tab/>
        <w:t>Stöckl H, Watts C, Kilonzo Mbwambo JK. Physical violence by a partner during pregnancy in Tanzania: prevalence and risk factors. Reprod Health Matters. nov 2010;18(36):171</w:t>
      </w:r>
      <w:r w:rsidRPr="009F580C">
        <w:rPr>
          <w:rFonts w:ascii="Cambria Math" w:hAnsi="Cambria Math" w:cs="Cambria Math"/>
          <w:lang w:val="en-GB"/>
        </w:rPr>
        <w:t>‑</w:t>
      </w:r>
      <w:r w:rsidRPr="009F580C">
        <w:rPr>
          <w:lang w:val="en-GB"/>
        </w:rPr>
        <w:t xml:space="preserve">80. </w:t>
      </w:r>
    </w:p>
    <w:p w14:paraId="7F8B41C0" w14:textId="77777777" w:rsidR="009F580C" w:rsidRPr="009F580C" w:rsidRDefault="009F580C" w:rsidP="009F580C">
      <w:pPr>
        <w:pStyle w:val="Bibliographie"/>
        <w:rPr>
          <w:lang w:val="en-GB"/>
        </w:rPr>
      </w:pPr>
      <w:r w:rsidRPr="009F580C">
        <w:rPr>
          <w:lang w:val="en-GB"/>
        </w:rPr>
        <w:t xml:space="preserve">37. </w:t>
      </w:r>
      <w:r w:rsidRPr="009F580C">
        <w:rPr>
          <w:lang w:val="en-GB"/>
        </w:rPr>
        <w:tab/>
        <w:t>Hill A, Pallitto C, McCleary-Sills J, Garcia-Moreno C. A systematic review and meta-analysis of intimate partner violence during pregnancy and selected birth outcomes. Int J Gynaecol Obstet Off Organ Int Fed Gynaecol Obstet. juin 2016;133(3):269</w:t>
      </w:r>
      <w:r w:rsidRPr="009F580C">
        <w:rPr>
          <w:rFonts w:ascii="Cambria Math" w:hAnsi="Cambria Math" w:cs="Cambria Math"/>
          <w:lang w:val="en-GB"/>
        </w:rPr>
        <w:t>‑</w:t>
      </w:r>
      <w:r w:rsidRPr="009F580C">
        <w:rPr>
          <w:lang w:val="en-GB"/>
        </w:rPr>
        <w:t xml:space="preserve">76. </w:t>
      </w:r>
    </w:p>
    <w:p w14:paraId="1C66558B" w14:textId="77777777" w:rsidR="009F580C" w:rsidRPr="009F580C" w:rsidRDefault="009F580C" w:rsidP="009F580C">
      <w:pPr>
        <w:pStyle w:val="Bibliographie"/>
        <w:rPr>
          <w:lang w:val="en-GB"/>
        </w:rPr>
      </w:pPr>
      <w:r w:rsidRPr="009F580C">
        <w:rPr>
          <w:lang w:val="en-GB"/>
        </w:rPr>
        <w:t xml:space="preserve">38. </w:t>
      </w:r>
      <w:r w:rsidRPr="009F580C">
        <w:rPr>
          <w:lang w:val="en-GB"/>
        </w:rPr>
        <w:tab/>
        <w:t>Silverman JG, Decker MR, Reed E, Raj A. Intimate partner violence victimization prior to and during pregnancy among women residing in 26 U.S. states: Associations with maternal and neonatal health. Am J Obstet Gynecol. 1 juill 2006;195(1):140</w:t>
      </w:r>
      <w:r w:rsidRPr="009F580C">
        <w:rPr>
          <w:rFonts w:ascii="Cambria Math" w:hAnsi="Cambria Math" w:cs="Cambria Math"/>
          <w:lang w:val="en-GB"/>
        </w:rPr>
        <w:t>‑</w:t>
      </w:r>
      <w:r w:rsidRPr="009F580C">
        <w:rPr>
          <w:lang w:val="en-GB"/>
        </w:rPr>
        <w:t xml:space="preserve">8. </w:t>
      </w:r>
    </w:p>
    <w:p w14:paraId="1CEC7377" w14:textId="77777777" w:rsidR="009F580C" w:rsidRDefault="009F580C" w:rsidP="009F580C">
      <w:pPr>
        <w:pStyle w:val="Bibliographie"/>
      </w:pPr>
      <w:r w:rsidRPr="009F580C">
        <w:rPr>
          <w:lang w:val="en-GB"/>
        </w:rPr>
        <w:t xml:space="preserve">39. </w:t>
      </w:r>
      <w:r w:rsidRPr="009F580C">
        <w:rPr>
          <w:lang w:val="en-GB"/>
        </w:rPr>
        <w:tab/>
        <w:t xml:space="preserve">Sigalla GN, Mushi D, Meyrowitsch DW, Manongi R, Rogathi JJ, Gammeltoft T, et al. Intimate partner violence during pregnancy and its association with preterm birth and low birth weight in Tanzania: A prospective cohort study. </w:t>
      </w:r>
      <w:r>
        <w:t xml:space="preserve">PloS One. 2017;12(2):e0172540. </w:t>
      </w:r>
    </w:p>
    <w:p w14:paraId="36165806" w14:textId="77777777" w:rsidR="009F580C" w:rsidRDefault="009F580C" w:rsidP="009F580C">
      <w:pPr>
        <w:pStyle w:val="Bibliographie"/>
      </w:pPr>
      <w:r>
        <w:t xml:space="preserve">40. </w:t>
      </w:r>
      <w:r>
        <w:tab/>
        <w:t>Cillart L. Les sages-femmes dans le dépistage des violences conjugales : état des lieux des pratiques en Auvergne. Médecine humaine et pathologie [Internet]. 2016; Disponible sur: https://dumas.ccsd.cnrs.fr/dumas-01535762</w:t>
      </w:r>
    </w:p>
    <w:p w14:paraId="123BB613" w14:textId="77777777" w:rsidR="009F580C" w:rsidRDefault="009F580C" w:rsidP="009F580C">
      <w:pPr>
        <w:pStyle w:val="Bibliographie"/>
      </w:pPr>
      <w:r>
        <w:t xml:space="preserve">41. </w:t>
      </w:r>
      <w:r>
        <w:tab/>
        <w:t>Déterminants du renoncement aux soins des femmes durant leur grossesse | Cairn.info [Internet]. [cité 19 avr 2021]. Disponible sur: https://www.cairn.info/revue-francaise-d-economie-2016-4-page-63.htm?contenu=resume</w:t>
      </w:r>
    </w:p>
    <w:p w14:paraId="17C4ACDA" w14:textId="77777777" w:rsidR="009F580C" w:rsidRDefault="009F580C" w:rsidP="009F580C">
      <w:pPr>
        <w:pStyle w:val="Bibliographie"/>
      </w:pPr>
      <w:r>
        <w:t xml:space="preserve">42. </w:t>
      </w:r>
      <w:r>
        <w:tab/>
        <w:t>La relation de soin, concepts et finalités | Cairn.info [Internet]. [cité 3 mars 2021]. Disponible sur: https://www.cairn.info/revue-recherche-en-soins-infirmiers-2007-2-page-33.htm</w:t>
      </w:r>
    </w:p>
    <w:p w14:paraId="6F27F8A4" w14:textId="77777777" w:rsidR="009F580C" w:rsidRDefault="009F580C" w:rsidP="009F580C">
      <w:pPr>
        <w:pStyle w:val="Bibliographie"/>
      </w:pPr>
      <w:r>
        <w:t xml:space="preserve">43. </w:t>
      </w:r>
      <w:r>
        <w:tab/>
        <w:t>La relation thérapeutique: enquête sur l’état de la recherche [*] | Cairn.info [Internet]. [cité 3 mars 2021]. Disponible sur: https://www.cairn.info/revue-approche-centree-sur-la-personne-2014-1-page-58.htm</w:t>
      </w:r>
    </w:p>
    <w:p w14:paraId="6B7A966C" w14:textId="77777777" w:rsidR="009F580C" w:rsidRDefault="009F580C" w:rsidP="009F580C">
      <w:pPr>
        <w:pStyle w:val="Bibliographie"/>
      </w:pPr>
      <w:r w:rsidRPr="009F580C">
        <w:rPr>
          <w:lang w:val="en-GB"/>
        </w:rPr>
        <w:t xml:space="preserve">44. </w:t>
      </w:r>
      <w:r w:rsidRPr="009F580C">
        <w:rPr>
          <w:lang w:val="en-GB"/>
        </w:rPr>
        <w:tab/>
        <w:t xml:space="preserve">Javanmardi M, Noroozi M, Mostafavi F, Ashrafi-rizi H. Internet Usage among Pregnant Women for Seeking Health Information: A Review Article. </w:t>
      </w:r>
      <w:r>
        <w:t>Iran J Nurs Midwifery Res. 2018;23(2):79</w:t>
      </w:r>
      <w:r>
        <w:rPr>
          <w:rFonts w:ascii="Cambria Math" w:hAnsi="Cambria Math" w:cs="Cambria Math"/>
        </w:rPr>
        <w:t>‑</w:t>
      </w:r>
      <w:r>
        <w:t xml:space="preserve">86. </w:t>
      </w:r>
    </w:p>
    <w:p w14:paraId="58E9AE56" w14:textId="77777777" w:rsidR="009F580C" w:rsidRDefault="009F580C" w:rsidP="009F580C">
      <w:pPr>
        <w:pStyle w:val="Bibliographie"/>
      </w:pPr>
      <w:r>
        <w:t xml:space="preserve">45. </w:t>
      </w:r>
      <w:r>
        <w:tab/>
        <w:t>LOI n° 2002-303 du 4 mars 2002 relative aux droits des malades et à la qualité du système de santé (1) - Légifrance [Internet]. [cité 4 mai 2021]. Disponible sur: https://www.legifrance.gouv.fr/jorf/id/JORFTEXT000000227015/</w:t>
      </w:r>
    </w:p>
    <w:p w14:paraId="17D1F1E3" w14:textId="77777777" w:rsidR="009F580C" w:rsidRDefault="009F580C" w:rsidP="009F580C">
      <w:pPr>
        <w:pStyle w:val="Bibliographie"/>
      </w:pPr>
      <w:r>
        <w:t xml:space="preserve">46. </w:t>
      </w:r>
      <w:r>
        <w:tab/>
        <w:t>Article L1142-1 - Code de la santé publique - Légifrance [Internet]. [cité 4 mai 2021]. Disponible sur: https://www.legifrance.gouv.fr/codes/article_lc/LEGIARTI000020628252/</w:t>
      </w:r>
    </w:p>
    <w:p w14:paraId="6C39405E" w14:textId="77777777" w:rsidR="009F580C" w:rsidRDefault="009F580C" w:rsidP="009F580C">
      <w:pPr>
        <w:pStyle w:val="Bibliographie"/>
      </w:pPr>
      <w:r>
        <w:t xml:space="preserve">47. </w:t>
      </w:r>
      <w:r>
        <w:tab/>
        <w:t>Réponses rapides dans le cadre du COVID-19 -Téléconsultation et télésoin [Internet]. Haute Autorité de Santé. [cité 19 avr 2021]. Disponible sur: https://www.has-sante.fr/jcms/p_3168867/fr/reponses-rapides-dans-le-cadre-du-covid-19-teleconsultation-et-telesoin</w:t>
      </w:r>
    </w:p>
    <w:p w14:paraId="6B674B1C" w14:textId="77777777" w:rsidR="009F580C" w:rsidRDefault="009F580C" w:rsidP="009F580C">
      <w:pPr>
        <w:pStyle w:val="Bibliographie"/>
      </w:pPr>
      <w:r>
        <w:t xml:space="preserve">48. </w:t>
      </w:r>
      <w:r>
        <w:tab/>
        <w:t xml:space="preserve">Alexandre J. Vivanti, Chloé Barasinskic,k, Olivier Piconeb,j, Sophie Guillaumec, Jean-Christophe Rozed, Blandine Muline, et al. </w:t>
      </w:r>
      <w:r w:rsidRPr="009F580C">
        <w:rPr>
          <w:lang w:val="en-GB"/>
        </w:rPr>
        <w:t xml:space="preserve">Follow-up for pregnant women during the COVID-19 pandemic: </w:t>
      </w:r>
      <w:r w:rsidRPr="009F580C">
        <w:rPr>
          <w:lang w:val="en-GB"/>
        </w:rPr>
        <w:lastRenderedPageBreak/>
        <w:t xml:space="preserve">French national authority for health recommendations. </w:t>
      </w:r>
      <w:r>
        <w:t>J Gynecol Obstet Hum Reprod [Internet]. 49(7). Disponible sur: https://doi.org/10.1016/j.jogoh.2020.101804</w:t>
      </w:r>
    </w:p>
    <w:p w14:paraId="74B95FD7" w14:textId="77777777" w:rsidR="009F580C" w:rsidRDefault="009F580C" w:rsidP="009F580C">
      <w:pPr>
        <w:pStyle w:val="Bibliographie"/>
      </w:pPr>
      <w:r>
        <w:t xml:space="preserve">49. </w:t>
      </w:r>
      <w:r>
        <w:tab/>
        <w:t>Haute Autorité de Santé. GROSSESSE Votre suivi pendant l’épidémie de Covid-19 [Internet]. 2020 nov. Disponible sur: https://www.has-sante.fr/upload/docs/application/pdf/2020-05/grossesse_-_votre_suivi_pendant_lepidemie_de_covid-19_2020-05-29_14-53-17_577.pdf</w:t>
      </w:r>
    </w:p>
    <w:p w14:paraId="069E9FE3" w14:textId="77777777" w:rsidR="009F580C" w:rsidRDefault="009F580C" w:rsidP="009F580C">
      <w:pPr>
        <w:pStyle w:val="Bibliographie"/>
      </w:pPr>
      <w:r>
        <w:t xml:space="preserve">50. </w:t>
      </w:r>
      <w:r>
        <w:tab/>
        <w:t>Les 1000  premiers jours: Là où tout commence [Internet]. 2020 sept. Disponible sur: https://solidarites-sante.gouv.fr/IMG/pdf/rapport-1000-premiers-jours.pdf</w:t>
      </w:r>
    </w:p>
    <w:p w14:paraId="760983A7" w14:textId="7F36E666" w:rsidR="00E37CE4" w:rsidRPr="009F580C" w:rsidRDefault="00A4633A" w:rsidP="005F22E5">
      <w:pPr>
        <w:spacing w:line="360" w:lineRule="auto"/>
        <w:jc w:val="left"/>
        <w:rPr>
          <w:rFonts w:ascii="Times New Roman" w:hAnsi="Times New Roman" w:cs="Times New Roman"/>
          <w:b/>
          <w:sz w:val="24"/>
        </w:rPr>
      </w:pPr>
      <w:r w:rsidRPr="00267F17">
        <w:rPr>
          <w:rFonts w:ascii="Times New Roman" w:hAnsi="Times New Roman" w:cs="Times New Roman"/>
          <w:b/>
          <w:sz w:val="24"/>
          <w:lang w:val="en-GB"/>
        </w:rPr>
        <w:fldChar w:fldCharType="end"/>
      </w:r>
    </w:p>
    <w:p w14:paraId="4553F38D" w14:textId="52D5EF93" w:rsidR="00E37CE4" w:rsidRPr="009F580C" w:rsidRDefault="00E37CE4" w:rsidP="005F22E5">
      <w:pPr>
        <w:spacing w:after="160" w:line="360" w:lineRule="auto"/>
        <w:jc w:val="left"/>
        <w:rPr>
          <w:rFonts w:ascii="Times New Roman" w:hAnsi="Times New Roman" w:cs="Times New Roman"/>
          <w:b/>
          <w:sz w:val="24"/>
        </w:rPr>
      </w:pPr>
      <w:r w:rsidRPr="009F580C">
        <w:rPr>
          <w:rFonts w:ascii="Times New Roman" w:hAnsi="Times New Roman" w:cs="Times New Roman"/>
          <w:b/>
          <w:sz w:val="24"/>
        </w:rPr>
        <w:br w:type="page"/>
      </w:r>
    </w:p>
    <w:p w14:paraId="5FD65512" w14:textId="1EE1B236" w:rsidR="00AE748C" w:rsidRDefault="00AE748C" w:rsidP="005B5568">
      <w:pPr>
        <w:pStyle w:val="Titre2"/>
        <w:spacing w:after="240" w:line="360" w:lineRule="auto"/>
        <w:rPr>
          <w:rFonts w:ascii="Times New Roman" w:hAnsi="Times New Roman" w:cs="Times New Roman"/>
          <w:sz w:val="22"/>
          <w:szCs w:val="22"/>
          <w:lang w:val="en-GB"/>
        </w:rPr>
      </w:pPr>
      <w:r w:rsidRPr="00267F17">
        <w:rPr>
          <w:rFonts w:ascii="Times New Roman" w:hAnsi="Times New Roman" w:cs="Times New Roman"/>
          <w:sz w:val="22"/>
          <w:szCs w:val="22"/>
          <w:lang w:val="en-GB"/>
        </w:rPr>
        <w:lastRenderedPageBreak/>
        <w:t xml:space="preserve">Table 1: Description of pregnant women during the first </w:t>
      </w:r>
      <w:r w:rsidR="00D21926">
        <w:rPr>
          <w:rFonts w:ascii="Times New Roman" w:hAnsi="Times New Roman" w:cs="Times New Roman"/>
          <w:sz w:val="22"/>
          <w:szCs w:val="22"/>
          <w:lang w:val="en-GB"/>
        </w:rPr>
        <w:t>COVID-19</w:t>
      </w:r>
      <w:r w:rsidRPr="00267F17">
        <w:rPr>
          <w:rFonts w:ascii="Times New Roman" w:hAnsi="Times New Roman" w:cs="Times New Roman"/>
          <w:sz w:val="22"/>
          <w:szCs w:val="22"/>
          <w:lang w:val="en-GB"/>
        </w:rPr>
        <w:t xml:space="preserve">-related lockdown (March to May 2020) who participated in the </w:t>
      </w:r>
      <w:proofErr w:type="spellStart"/>
      <w:r w:rsidRPr="00267F17">
        <w:rPr>
          <w:rFonts w:ascii="Times New Roman" w:hAnsi="Times New Roman" w:cs="Times New Roman"/>
          <w:sz w:val="22"/>
          <w:szCs w:val="22"/>
          <w:lang w:val="en-GB"/>
        </w:rPr>
        <w:t>Covimater</w:t>
      </w:r>
      <w:proofErr w:type="spellEnd"/>
      <w:r w:rsidRPr="00267F17">
        <w:rPr>
          <w:rFonts w:ascii="Times New Roman" w:hAnsi="Times New Roman" w:cs="Times New Roman"/>
          <w:sz w:val="22"/>
          <w:szCs w:val="22"/>
          <w:lang w:val="en-GB"/>
        </w:rPr>
        <w:t xml:space="preserve"> survey (n=500), France, (July 2020)</w:t>
      </w:r>
    </w:p>
    <w:tbl>
      <w:tblPr>
        <w:tblW w:w="8183" w:type="dxa"/>
        <w:jc w:val="center"/>
        <w:tblCellMar>
          <w:left w:w="70" w:type="dxa"/>
          <w:right w:w="70" w:type="dxa"/>
        </w:tblCellMar>
        <w:tblLook w:val="04A0" w:firstRow="1" w:lastRow="0" w:firstColumn="1" w:lastColumn="0" w:noHBand="0" w:noVBand="1"/>
      </w:tblPr>
      <w:tblGrid>
        <w:gridCol w:w="4988"/>
        <w:gridCol w:w="819"/>
        <w:gridCol w:w="928"/>
        <w:gridCol w:w="64"/>
        <w:gridCol w:w="1384"/>
      </w:tblGrid>
      <w:tr w:rsidR="00AD4BB9" w:rsidRPr="001F6DB3" w14:paraId="70D278E0" w14:textId="77777777" w:rsidTr="00D34FB5">
        <w:trPr>
          <w:trHeight w:val="300"/>
          <w:jc w:val="center"/>
        </w:trPr>
        <w:tc>
          <w:tcPr>
            <w:tcW w:w="4988" w:type="dxa"/>
            <w:tcBorders>
              <w:top w:val="single" w:sz="4" w:space="0" w:color="auto"/>
              <w:bottom w:val="single" w:sz="4" w:space="0" w:color="auto"/>
            </w:tcBorders>
            <w:shd w:val="clear" w:color="000000" w:fill="F2F2F2"/>
            <w:noWrap/>
            <w:vAlign w:val="center"/>
          </w:tcPr>
          <w:p w14:paraId="5DCDB75F" w14:textId="77777777" w:rsidR="00AD4BB9" w:rsidRPr="002C0EBF" w:rsidRDefault="00AD4BB9" w:rsidP="000D3817">
            <w:pPr>
              <w:jc w:val="left"/>
              <w:rPr>
                <w:rFonts w:ascii="Times New Roman" w:hAnsi="Times New Roman" w:cs="Times New Roman"/>
                <w:b/>
                <w:bCs/>
                <w:snapToGrid/>
                <w:color w:val="000000"/>
                <w:sz w:val="20"/>
                <w:szCs w:val="20"/>
                <w:lang w:val="en-GB"/>
              </w:rPr>
            </w:pPr>
          </w:p>
        </w:tc>
        <w:tc>
          <w:tcPr>
            <w:tcW w:w="1811" w:type="dxa"/>
            <w:gridSpan w:val="3"/>
            <w:tcBorders>
              <w:top w:val="single" w:sz="4" w:space="0" w:color="auto"/>
              <w:bottom w:val="single" w:sz="4" w:space="0" w:color="auto"/>
            </w:tcBorders>
            <w:shd w:val="clear" w:color="000000" w:fill="F2F2F2"/>
            <w:vAlign w:val="center"/>
          </w:tcPr>
          <w:p w14:paraId="1F30382E" w14:textId="4C555F78" w:rsidR="00AD4BB9" w:rsidRPr="00002BD0" w:rsidRDefault="00AD4BB9" w:rsidP="00A304BF">
            <w:pPr>
              <w:jc w:val="center"/>
              <w:rPr>
                <w:rFonts w:ascii="Times New Roman" w:hAnsi="Times New Roman" w:cs="Times New Roman"/>
                <w:snapToGrid/>
                <w:color w:val="000000"/>
                <w:sz w:val="18"/>
                <w:szCs w:val="18"/>
                <w:lang w:val="en-GB"/>
              </w:rPr>
            </w:pPr>
            <w:r w:rsidRPr="00002BD0">
              <w:rPr>
                <w:rFonts w:ascii="Times New Roman" w:hAnsi="Times New Roman" w:cs="Times New Roman"/>
                <w:snapToGrid/>
                <w:color w:val="000000"/>
                <w:sz w:val="18"/>
                <w:szCs w:val="18"/>
                <w:lang w:val="en-GB"/>
              </w:rPr>
              <w:t>N (%)*</w:t>
            </w:r>
          </w:p>
        </w:tc>
        <w:tc>
          <w:tcPr>
            <w:tcW w:w="1384" w:type="dxa"/>
            <w:tcBorders>
              <w:top w:val="single" w:sz="4" w:space="0" w:color="auto"/>
              <w:bottom w:val="single" w:sz="4" w:space="0" w:color="auto"/>
            </w:tcBorders>
            <w:shd w:val="clear" w:color="000000" w:fill="F2F2F2"/>
            <w:vAlign w:val="center"/>
          </w:tcPr>
          <w:p w14:paraId="2DCEC7C4" w14:textId="7DC239CC" w:rsidR="00AD4BB9" w:rsidRPr="002C0EBF" w:rsidRDefault="00AD4BB9" w:rsidP="00A304BF">
            <w:pPr>
              <w:jc w:val="center"/>
              <w:rPr>
                <w:rFonts w:ascii="Times New Roman" w:hAnsi="Times New Roman" w:cs="Times New Roman"/>
                <w:b/>
                <w:bCs/>
                <w:snapToGrid/>
                <w:color w:val="000000"/>
                <w:sz w:val="20"/>
                <w:szCs w:val="20"/>
                <w:lang w:val="en-GB"/>
              </w:rPr>
            </w:pPr>
            <w:r w:rsidRPr="00002BD0">
              <w:rPr>
                <w:rFonts w:ascii="Times New Roman" w:hAnsi="Times New Roman" w:cs="Times New Roman"/>
                <w:snapToGrid/>
                <w:color w:val="000000"/>
                <w:sz w:val="18"/>
                <w:szCs w:val="18"/>
                <w:lang w:val="en-GB"/>
              </w:rPr>
              <w:t>95%CI</w:t>
            </w:r>
          </w:p>
        </w:tc>
      </w:tr>
      <w:tr w:rsidR="00AD4BB9" w:rsidRPr="00452D10" w14:paraId="3EAE87E4" w14:textId="77777777" w:rsidTr="00A03239">
        <w:trPr>
          <w:trHeight w:val="300"/>
          <w:jc w:val="center"/>
        </w:trPr>
        <w:tc>
          <w:tcPr>
            <w:tcW w:w="8183" w:type="dxa"/>
            <w:gridSpan w:val="5"/>
            <w:tcBorders>
              <w:top w:val="single" w:sz="4" w:space="0" w:color="auto"/>
              <w:bottom w:val="single" w:sz="4" w:space="0" w:color="auto"/>
            </w:tcBorders>
            <w:shd w:val="clear" w:color="auto" w:fill="auto"/>
            <w:vAlign w:val="center"/>
          </w:tcPr>
          <w:p w14:paraId="372C6F17" w14:textId="17E7F3F0" w:rsidR="00AD4BB9" w:rsidRPr="002C0EBF" w:rsidRDefault="00AD4BB9" w:rsidP="000D3817">
            <w:pPr>
              <w:jc w:val="left"/>
              <w:rPr>
                <w:rFonts w:ascii="Times New Roman" w:hAnsi="Times New Roman" w:cs="Times New Roman"/>
                <w:b/>
                <w:bCs/>
                <w:snapToGrid/>
                <w:color w:val="000000"/>
                <w:sz w:val="20"/>
                <w:szCs w:val="20"/>
                <w:lang w:val="en-GB"/>
              </w:rPr>
            </w:pPr>
            <w:r w:rsidRPr="002C0EBF">
              <w:rPr>
                <w:rFonts w:ascii="Times New Roman" w:hAnsi="Times New Roman" w:cs="Times New Roman"/>
                <w:b/>
                <w:bCs/>
                <w:snapToGrid/>
                <w:color w:val="000000"/>
                <w:sz w:val="20"/>
                <w:szCs w:val="20"/>
                <w:lang w:val="en-GB"/>
              </w:rPr>
              <w:t>Socio-demographic characteristics and variables related to the first lockdown</w:t>
            </w:r>
          </w:p>
        </w:tc>
      </w:tr>
      <w:tr w:rsidR="00AD4BB9" w:rsidRPr="00CD449D" w14:paraId="30CBC0C3" w14:textId="77777777" w:rsidTr="00D34FB5">
        <w:trPr>
          <w:trHeight w:val="300"/>
          <w:jc w:val="center"/>
        </w:trPr>
        <w:tc>
          <w:tcPr>
            <w:tcW w:w="4988" w:type="dxa"/>
            <w:tcBorders>
              <w:top w:val="single" w:sz="4" w:space="0" w:color="auto"/>
            </w:tcBorders>
            <w:shd w:val="clear" w:color="auto" w:fill="auto"/>
            <w:noWrap/>
            <w:vAlign w:val="center"/>
            <w:hideMark/>
          </w:tcPr>
          <w:p w14:paraId="48A01B0E" w14:textId="77777777" w:rsidR="00AD4BB9" w:rsidRPr="002C0EBF" w:rsidRDefault="00AD4BB9" w:rsidP="000D3817">
            <w:pPr>
              <w:ind w:right="315"/>
              <w:jc w:val="lef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Age (in years)</w:t>
            </w:r>
          </w:p>
        </w:tc>
        <w:tc>
          <w:tcPr>
            <w:tcW w:w="819" w:type="dxa"/>
            <w:tcBorders>
              <w:top w:val="single" w:sz="4" w:space="0" w:color="auto"/>
            </w:tcBorders>
            <w:shd w:val="clear" w:color="auto" w:fill="auto"/>
            <w:noWrap/>
            <w:vAlign w:val="center"/>
            <w:hideMark/>
          </w:tcPr>
          <w:p w14:paraId="413AD123" w14:textId="6CE63DE2" w:rsidR="00AD4BB9" w:rsidRPr="002C0EBF" w:rsidRDefault="00AD4BB9" w:rsidP="00D34FB5">
            <w:pPr>
              <w:jc w:val="right"/>
              <w:rPr>
                <w:rFonts w:ascii="Times New Roman" w:hAnsi="Times New Roman" w:cs="Times New Roman"/>
                <w:snapToGrid/>
                <w:color w:val="000000"/>
                <w:sz w:val="20"/>
                <w:szCs w:val="20"/>
                <w:lang w:val="en-GB"/>
              </w:rPr>
            </w:pPr>
          </w:p>
        </w:tc>
        <w:tc>
          <w:tcPr>
            <w:tcW w:w="928" w:type="dxa"/>
            <w:tcBorders>
              <w:top w:val="single" w:sz="4" w:space="0" w:color="auto"/>
            </w:tcBorders>
            <w:vAlign w:val="center"/>
          </w:tcPr>
          <w:p w14:paraId="5DD216AD" w14:textId="77777777" w:rsidR="00AD4BB9" w:rsidRPr="002C0EBF" w:rsidRDefault="00AD4BB9" w:rsidP="00D34FB5">
            <w:pPr>
              <w:jc w:val="right"/>
              <w:rPr>
                <w:rFonts w:ascii="Times New Roman" w:hAnsi="Times New Roman" w:cs="Times New Roman"/>
                <w:snapToGrid/>
                <w:color w:val="000000"/>
                <w:sz w:val="20"/>
                <w:szCs w:val="20"/>
                <w:lang w:val="en-GB"/>
              </w:rPr>
            </w:pPr>
          </w:p>
        </w:tc>
        <w:tc>
          <w:tcPr>
            <w:tcW w:w="1448" w:type="dxa"/>
            <w:gridSpan w:val="2"/>
            <w:tcBorders>
              <w:top w:val="single" w:sz="4" w:space="0" w:color="auto"/>
            </w:tcBorders>
            <w:shd w:val="clear" w:color="auto" w:fill="auto"/>
            <w:noWrap/>
            <w:vAlign w:val="center"/>
            <w:hideMark/>
          </w:tcPr>
          <w:p w14:paraId="0875F885" w14:textId="5F385DAB" w:rsidR="00AD4BB9" w:rsidRPr="002C0EBF" w:rsidRDefault="00AD4BB9" w:rsidP="00D34FB5">
            <w:pPr>
              <w:ind w:right="244"/>
              <w:jc w:val="right"/>
              <w:rPr>
                <w:rFonts w:ascii="Times New Roman" w:hAnsi="Times New Roman" w:cs="Times New Roman"/>
                <w:snapToGrid/>
                <w:color w:val="000000"/>
                <w:sz w:val="20"/>
                <w:szCs w:val="20"/>
                <w:lang w:val="en-GB"/>
              </w:rPr>
            </w:pPr>
          </w:p>
        </w:tc>
      </w:tr>
      <w:tr w:rsidR="00AD4BB9" w:rsidRPr="00AD4BB9" w14:paraId="7DB5E7BE" w14:textId="77777777" w:rsidTr="00D34FB5">
        <w:trPr>
          <w:trHeight w:val="300"/>
          <w:jc w:val="center"/>
        </w:trPr>
        <w:tc>
          <w:tcPr>
            <w:tcW w:w="4988" w:type="dxa"/>
            <w:shd w:val="clear" w:color="auto" w:fill="auto"/>
            <w:noWrap/>
            <w:vAlign w:val="center"/>
            <w:hideMark/>
          </w:tcPr>
          <w:p w14:paraId="13AEC665"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18-24</w:t>
            </w:r>
          </w:p>
        </w:tc>
        <w:tc>
          <w:tcPr>
            <w:tcW w:w="819" w:type="dxa"/>
            <w:shd w:val="clear" w:color="auto" w:fill="auto"/>
            <w:noWrap/>
            <w:vAlign w:val="center"/>
            <w:hideMark/>
          </w:tcPr>
          <w:p w14:paraId="32FDC418" w14:textId="23031533"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53</w:t>
            </w:r>
          </w:p>
        </w:tc>
        <w:tc>
          <w:tcPr>
            <w:tcW w:w="928" w:type="dxa"/>
            <w:vAlign w:val="center"/>
          </w:tcPr>
          <w:p w14:paraId="6811A2C3" w14:textId="14590D31"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(10.7)</w:t>
            </w:r>
          </w:p>
        </w:tc>
        <w:tc>
          <w:tcPr>
            <w:tcW w:w="1448" w:type="dxa"/>
            <w:gridSpan w:val="2"/>
            <w:shd w:val="clear" w:color="auto" w:fill="auto"/>
            <w:noWrap/>
            <w:vAlign w:val="center"/>
            <w:hideMark/>
          </w:tcPr>
          <w:p w14:paraId="4C58976C" w14:textId="5FBCC655"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7.4 - 15.2</w:t>
            </w:r>
          </w:p>
        </w:tc>
      </w:tr>
      <w:tr w:rsidR="00AD4BB9" w:rsidRPr="00AD4BB9" w14:paraId="7786CA54" w14:textId="77777777" w:rsidTr="00D34FB5">
        <w:trPr>
          <w:trHeight w:val="300"/>
          <w:jc w:val="center"/>
        </w:trPr>
        <w:tc>
          <w:tcPr>
            <w:tcW w:w="4988" w:type="dxa"/>
            <w:shd w:val="clear" w:color="auto" w:fill="auto"/>
            <w:noWrap/>
            <w:vAlign w:val="center"/>
            <w:hideMark/>
          </w:tcPr>
          <w:p w14:paraId="4688583D"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25-34</w:t>
            </w:r>
          </w:p>
        </w:tc>
        <w:tc>
          <w:tcPr>
            <w:tcW w:w="819" w:type="dxa"/>
            <w:shd w:val="clear" w:color="auto" w:fill="auto"/>
            <w:noWrap/>
            <w:vAlign w:val="center"/>
            <w:hideMark/>
          </w:tcPr>
          <w:p w14:paraId="77ADEB82" w14:textId="69F3D8EA"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323</w:t>
            </w:r>
          </w:p>
        </w:tc>
        <w:tc>
          <w:tcPr>
            <w:tcW w:w="928" w:type="dxa"/>
            <w:vAlign w:val="center"/>
          </w:tcPr>
          <w:p w14:paraId="5425777F" w14:textId="2B05EF70"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(64.6)</w:t>
            </w:r>
          </w:p>
        </w:tc>
        <w:tc>
          <w:tcPr>
            <w:tcW w:w="1448" w:type="dxa"/>
            <w:gridSpan w:val="2"/>
            <w:shd w:val="clear" w:color="auto" w:fill="auto"/>
            <w:noWrap/>
            <w:vAlign w:val="center"/>
            <w:hideMark/>
          </w:tcPr>
          <w:p w14:paraId="6630C1C7" w14:textId="079E04A9"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59.7 - 69.2</w:t>
            </w:r>
          </w:p>
        </w:tc>
      </w:tr>
      <w:tr w:rsidR="00AD4BB9" w:rsidRPr="00AD4BB9" w14:paraId="1C257B25" w14:textId="77777777" w:rsidTr="00D34FB5">
        <w:trPr>
          <w:trHeight w:val="300"/>
          <w:jc w:val="center"/>
        </w:trPr>
        <w:tc>
          <w:tcPr>
            <w:tcW w:w="4988" w:type="dxa"/>
            <w:shd w:val="clear" w:color="auto" w:fill="auto"/>
            <w:noWrap/>
            <w:vAlign w:val="center"/>
            <w:hideMark/>
          </w:tcPr>
          <w:p w14:paraId="090CECF5"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35-49</w:t>
            </w:r>
          </w:p>
        </w:tc>
        <w:tc>
          <w:tcPr>
            <w:tcW w:w="819" w:type="dxa"/>
            <w:shd w:val="clear" w:color="auto" w:fill="auto"/>
            <w:noWrap/>
            <w:vAlign w:val="center"/>
            <w:hideMark/>
          </w:tcPr>
          <w:p w14:paraId="4FEB30F8" w14:textId="7B402255"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124</w:t>
            </w:r>
          </w:p>
        </w:tc>
        <w:tc>
          <w:tcPr>
            <w:tcW w:w="928" w:type="dxa"/>
            <w:vAlign w:val="center"/>
          </w:tcPr>
          <w:p w14:paraId="37F90BE2" w14:textId="2A4C3B31"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(24.7)</w:t>
            </w:r>
          </w:p>
        </w:tc>
        <w:tc>
          <w:tcPr>
            <w:tcW w:w="1448" w:type="dxa"/>
            <w:gridSpan w:val="2"/>
            <w:shd w:val="clear" w:color="auto" w:fill="auto"/>
            <w:noWrap/>
            <w:vAlign w:val="center"/>
            <w:hideMark/>
          </w:tcPr>
          <w:p w14:paraId="0CC27C41" w14:textId="3C663481"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21.1 - 28.8</w:t>
            </w:r>
          </w:p>
        </w:tc>
      </w:tr>
      <w:tr w:rsidR="00AD4BB9" w:rsidRPr="00AD4BB9" w14:paraId="5A4DCFE1" w14:textId="77777777" w:rsidTr="00D34FB5">
        <w:trPr>
          <w:trHeight w:val="300"/>
          <w:jc w:val="center"/>
        </w:trPr>
        <w:tc>
          <w:tcPr>
            <w:tcW w:w="4988" w:type="dxa"/>
            <w:shd w:val="clear" w:color="auto" w:fill="auto"/>
            <w:noWrap/>
            <w:vAlign w:val="center"/>
            <w:hideMark/>
          </w:tcPr>
          <w:p w14:paraId="64F1F063" w14:textId="77777777" w:rsidR="00AD4BB9" w:rsidRPr="002C0EBF" w:rsidRDefault="00AD4BB9" w:rsidP="000D3817">
            <w:pPr>
              <w:ind w:right="315"/>
              <w:jc w:val="left"/>
              <w:rPr>
                <w:rFonts w:ascii="Times New Roman" w:hAnsi="Times New Roman" w:cs="Times New Roman"/>
                <w:snapToGrid/>
                <w:color w:val="000000"/>
                <w:sz w:val="20"/>
                <w:szCs w:val="20"/>
                <w:vertAlign w:val="superscript"/>
                <w:lang w:val="en-GB"/>
              </w:rPr>
            </w:pPr>
            <w:r w:rsidRPr="002C0EBF">
              <w:rPr>
                <w:rFonts w:ascii="Times New Roman" w:hAnsi="Times New Roman" w:cs="Times New Roman"/>
                <w:snapToGrid/>
                <w:color w:val="000000"/>
                <w:sz w:val="20"/>
                <w:szCs w:val="20"/>
                <w:lang w:val="en-GB"/>
              </w:rPr>
              <w:t>Socio-professional category (SPC)</w:t>
            </w:r>
            <w:r w:rsidRPr="002C0EBF">
              <w:rPr>
                <w:rFonts w:ascii="Times New Roman" w:hAnsi="Times New Roman" w:cs="Times New Roman"/>
                <w:snapToGrid/>
                <w:color w:val="000000"/>
                <w:sz w:val="20"/>
                <w:szCs w:val="20"/>
                <w:vertAlign w:val="superscript"/>
                <w:lang w:val="en-GB"/>
              </w:rPr>
              <w:t>**</w:t>
            </w:r>
          </w:p>
        </w:tc>
        <w:tc>
          <w:tcPr>
            <w:tcW w:w="819" w:type="dxa"/>
            <w:shd w:val="clear" w:color="auto" w:fill="auto"/>
            <w:noWrap/>
            <w:vAlign w:val="center"/>
            <w:hideMark/>
          </w:tcPr>
          <w:p w14:paraId="309FFDC7" w14:textId="57E1085A" w:rsidR="00AD4BB9" w:rsidRPr="002C0EBF"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70777C26" w14:textId="77777777" w:rsidR="00AD4BB9" w:rsidRPr="002C0EBF" w:rsidRDefault="00AD4BB9" w:rsidP="00D34FB5">
            <w:pPr>
              <w:ind w:right="213"/>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04D77FC8" w14:textId="106E4224" w:rsidR="00AD4BB9" w:rsidRPr="002C0EBF" w:rsidRDefault="00AD4BB9" w:rsidP="00D34FB5">
            <w:pPr>
              <w:ind w:right="244"/>
              <w:jc w:val="right"/>
              <w:rPr>
                <w:rFonts w:ascii="Times New Roman" w:hAnsi="Times New Roman" w:cs="Times New Roman"/>
                <w:snapToGrid/>
                <w:color w:val="000000"/>
                <w:sz w:val="20"/>
                <w:szCs w:val="20"/>
                <w:lang w:val="en-GB"/>
              </w:rPr>
            </w:pPr>
          </w:p>
        </w:tc>
      </w:tr>
      <w:tr w:rsidR="00AD4BB9" w:rsidRPr="00CD449D" w14:paraId="0FBC6105" w14:textId="77777777" w:rsidTr="00D34FB5">
        <w:trPr>
          <w:trHeight w:val="300"/>
          <w:jc w:val="center"/>
        </w:trPr>
        <w:tc>
          <w:tcPr>
            <w:tcW w:w="4988" w:type="dxa"/>
            <w:shd w:val="clear" w:color="auto" w:fill="auto"/>
            <w:noWrap/>
            <w:vAlign w:val="center"/>
            <w:hideMark/>
          </w:tcPr>
          <w:p w14:paraId="762CDBBA"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SPC +</w:t>
            </w:r>
          </w:p>
        </w:tc>
        <w:tc>
          <w:tcPr>
            <w:tcW w:w="819" w:type="dxa"/>
            <w:shd w:val="clear" w:color="auto" w:fill="auto"/>
            <w:noWrap/>
            <w:vAlign w:val="center"/>
            <w:hideMark/>
          </w:tcPr>
          <w:p w14:paraId="31F66B7A" w14:textId="3FD88A60"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192</w:t>
            </w:r>
          </w:p>
        </w:tc>
        <w:tc>
          <w:tcPr>
            <w:tcW w:w="928" w:type="dxa"/>
            <w:vAlign w:val="center"/>
          </w:tcPr>
          <w:p w14:paraId="3E867126" w14:textId="25C113D9"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(38.4)</w:t>
            </w:r>
          </w:p>
        </w:tc>
        <w:tc>
          <w:tcPr>
            <w:tcW w:w="1448" w:type="dxa"/>
            <w:gridSpan w:val="2"/>
            <w:shd w:val="clear" w:color="auto" w:fill="auto"/>
            <w:noWrap/>
            <w:vAlign w:val="center"/>
            <w:hideMark/>
          </w:tcPr>
          <w:p w14:paraId="5585F95E" w14:textId="32E2B6AA"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33.9 - 43.2</w:t>
            </w:r>
          </w:p>
        </w:tc>
      </w:tr>
      <w:tr w:rsidR="00AD4BB9" w:rsidRPr="00CD449D" w14:paraId="3C97F5B1" w14:textId="77777777" w:rsidTr="00D34FB5">
        <w:trPr>
          <w:trHeight w:val="300"/>
          <w:jc w:val="center"/>
        </w:trPr>
        <w:tc>
          <w:tcPr>
            <w:tcW w:w="4988" w:type="dxa"/>
            <w:shd w:val="clear" w:color="auto" w:fill="auto"/>
            <w:noWrap/>
            <w:vAlign w:val="center"/>
            <w:hideMark/>
          </w:tcPr>
          <w:p w14:paraId="48E2B670"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SPC -</w:t>
            </w:r>
          </w:p>
        </w:tc>
        <w:tc>
          <w:tcPr>
            <w:tcW w:w="819" w:type="dxa"/>
            <w:shd w:val="clear" w:color="auto" w:fill="auto"/>
            <w:noWrap/>
            <w:vAlign w:val="center"/>
            <w:hideMark/>
          </w:tcPr>
          <w:p w14:paraId="3C7DB450" w14:textId="7525F547"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180</w:t>
            </w:r>
          </w:p>
        </w:tc>
        <w:tc>
          <w:tcPr>
            <w:tcW w:w="928" w:type="dxa"/>
            <w:vAlign w:val="center"/>
          </w:tcPr>
          <w:p w14:paraId="57C237A8" w14:textId="21BDCB94"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(36.1)</w:t>
            </w:r>
          </w:p>
        </w:tc>
        <w:tc>
          <w:tcPr>
            <w:tcW w:w="1448" w:type="dxa"/>
            <w:gridSpan w:val="2"/>
            <w:shd w:val="clear" w:color="auto" w:fill="auto"/>
            <w:noWrap/>
            <w:vAlign w:val="center"/>
            <w:hideMark/>
          </w:tcPr>
          <w:p w14:paraId="3D7B41CC" w14:textId="46AF8D08"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31.8 - 40.6</w:t>
            </w:r>
          </w:p>
        </w:tc>
      </w:tr>
      <w:tr w:rsidR="00AD4BB9" w:rsidRPr="00CD449D" w14:paraId="7C752C40" w14:textId="77777777" w:rsidTr="00D34FB5">
        <w:trPr>
          <w:trHeight w:val="300"/>
          <w:jc w:val="center"/>
        </w:trPr>
        <w:tc>
          <w:tcPr>
            <w:tcW w:w="4988" w:type="dxa"/>
            <w:shd w:val="clear" w:color="auto" w:fill="auto"/>
            <w:noWrap/>
            <w:vAlign w:val="center"/>
            <w:hideMark/>
          </w:tcPr>
          <w:p w14:paraId="2CB96530"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Inactive</w:t>
            </w:r>
          </w:p>
        </w:tc>
        <w:tc>
          <w:tcPr>
            <w:tcW w:w="819" w:type="dxa"/>
            <w:shd w:val="clear" w:color="auto" w:fill="auto"/>
            <w:noWrap/>
            <w:vAlign w:val="center"/>
            <w:hideMark/>
          </w:tcPr>
          <w:p w14:paraId="5F6BACC4" w14:textId="3E92F470"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128</w:t>
            </w:r>
          </w:p>
        </w:tc>
        <w:tc>
          <w:tcPr>
            <w:tcW w:w="928" w:type="dxa"/>
            <w:vAlign w:val="center"/>
          </w:tcPr>
          <w:p w14:paraId="73A68F64" w14:textId="5507C4CB"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(25.5)</w:t>
            </w:r>
          </w:p>
        </w:tc>
        <w:tc>
          <w:tcPr>
            <w:tcW w:w="1448" w:type="dxa"/>
            <w:gridSpan w:val="2"/>
            <w:shd w:val="clear" w:color="auto" w:fill="auto"/>
            <w:noWrap/>
            <w:vAlign w:val="center"/>
            <w:hideMark/>
          </w:tcPr>
          <w:p w14:paraId="40CFBC3C" w14:textId="50DE1A5F"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20.5 - 31.2</w:t>
            </w:r>
          </w:p>
        </w:tc>
      </w:tr>
      <w:tr w:rsidR="00AD4BB9" w:rsidRPr="00CD449D" w14:paraId="53B42519" w14:textId="77777777" w:rsidTr="00D34FB5">
        <w:trPr>
          <w:trHeight w:val="300"/>
          <w:jc w:val="center"/>
        </w:trPr>
        <w:tc>
          <w:tcPr>
            <w:tcW w:w="4988" w:type="dxa"/>
            <w:shd w:val="clear" w:color="auto" w:fill="auto"/>
            <w:noWrap/>
            <w:vAlign w:val="center"/>
            <w:hideMark/>
          </w:tcPr>
          <w:p w14:paraId="362F8704" w14:textId="77777777" w:rsidR="00AD4BB9" w:rsidRPr="002C0EBF" w:rsidRDefault="00AD4BB9" w:rsidP="000D3817">
            <w:pPr>
              <w:ind w:right="315"/>
              <w:jc w:val="lef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Educational level</w:t>
            </w:r>
          </w:p>
        </w:tc>
        <w:tc>
          <w:tcPr>
            <w:tcW w:w="819" w:type="dxa"/>
            <w:shd w:val="clear" w:color="auto" w:fill="auto"/>
            <w:noWrap/>
            <w:vAlign w:val="center"/>
            <w:hideMark/>
          </w:tcPr>
          <w:p w14:paraId="585B705B" w14:textId="6F0A4B45" w:rsidR="00AD4BB9" w:rsidRPr="002C0EBF"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1140EF43" w14:textId="77777777" w:rsidR="00AD4BB9" w:rsidRPr="002C0EBF" w:rsidRDefault="00AD4BB9" w:rsidP="00D34FB5">
            <w:pPr>
              <w:ind w:right="213"/>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46F22CF9" w14:textId="70EC0A75" w:rsidR="00AD4BB9" w:rsidRPr="002C0EBF" w:rsidRDefault="00AD4BB9" w:rsidP="00D34FB5">
            <w:pPr>
              <w:ind w:right="244"/>
              <w:jc w:val="right"/>
              <w:rPr>
                <w:rFonts w:ascii="Times New Roman" w:hAnsi="Times New Roman" w:cs="Times New Roman"/>
                <w:snapToGrid/>
                <w:color w:val="000000"/>
                <w:sz w:val="20"/>
                <w:szCs w:val="20"/>
                <w:lang w:val="en-GB"/>
              </w:rPr>
            </w:pPr>
          </w:p>
        </w:tc>
      </w:tr>
      <w:tr w:rsidR="00AD4BB9" w:rsidRPr="00CD449D" w14:paraId="1742B0D8" w14:textId="77777777" w:rsidTr="00D34FB5">
        <w:trPr>
          <w:trHeight w:val="300"/>
          <w:jc w:val="center"/>
        </w:trPr>
        <w:tc>
          <w:tcPr>
            <w:tcW w:w="4988" w:type="dxa"/>
            <w:shd w:val="clear" w:color="auto" w:fill="auto"/>
            <w:noWrap/>
            <w:vAlign w:val="center"/>
            <w:hideMark/>
          </w:tcPr>
          <w:p w14:paraId="4100055A"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 xml:space="preserve">Equal to or higher than </w:t>
            </w:r>
            <w:r>
              <w:rPr>
                <w:rFonts w:ascii="Times New Roman" w:hAnsi="Times New Roman" w:cs="Times New Roman"/>
                <w:snapToGrid/>
                <w:color w:val="000000"/>
                <w:sz w:val="20"/>
                <w:szCs w:val="20"/>
                <w:lang w:val="en-GB"/>
              </w:rPr>
              <w:t xml:space="preserve">secondary </w:t>
            </w:r>
            <w:r w:rsidRPr="002C0EBF">
              <w:rPr>
                <w:rFonts w:ascii="Times New Roman" w:hAnsi="Times New Roman" w:cs="Times New Roman"/>
                <w:snapToGrid/>
                <w:color w:val="000000"/>
                <w:sz w:val="20"/>
                <w:szCs w:val="20"/>
                <w:lang w:val="en-GB"/>
              </w:rPr>
              <w:t>school diploma</w:t>
            </w:r>
          </w:p>
        </w:tc>
        <w:tc>
          <w:tcPr>
            <w:tcW w:w="819" w:type="dxa"/>
            <w:shd w:val="clear" w:color="auto" w:fill="auto"/>
            <w:noWrap/>
            <w:vAlign w:val="center"/>
            <w:hideMark/>
          </w:tcPr>
          <w:p w14:paraId="38DA1C4C" w14:textId="0753D0C3"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391</w:t>
            </w:r>
          </w:p>
        </w:tc>
        <w:tc>
          <w:tcPr>
            <w:tcW w:w="928" w:type="dxa"/>
            <w:vAlign w:val="center"/>
          </w:tcPr>
          <w:p w14:paraId="2374EADD" w14:textId="12E8785C"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(78.1)</w:t>
            </w:r>
          </w:p>
        </w:tc>
        <w:tc>
          <w:tcPr>
            <w:tcW w:w="1448" w:type="dxa"/>
            <w:gridSpan w:val="2"/>
            <w:shd w:val="clear" w:color="auto" w:fill="auto"/>
            <w:noWrap/>
            <w:vAlign w:val="center"/>
            <w:hideMark/>
          </w:tcPr>
          <w:p w14:paraId="227C57D8" w14:textId="0327A86C"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73.6 - 82.1</w:t>
            </w:r>
          </w:p>
        </w:tc>
      </w:tr>
      <w:tr w:rsidR="00AD4BB9" w:rsidRPr="00CD449D" w14:paraId="11477D68" w14:textId="77777777" w:rsidTr="00D34FB5">
        <w:trPr>
          <w:trHeight w:val="300"/>
          <w:jc w:val="center"/>
        </w:trPr>
        <w:tc>
          <w:tcPr>
            <w:tcW w:w="4988" w:type="dxa"/>
            <w:shd w:val="clear" w:color="auto" w:fill="auto"/>
            <w:noWrap/>
            <w:vAlign w:val="center"/>
            <w:hideMark/>
          </w:tcPr>
          <w:p w14:paraId="74870ADC" w14:textId="77777777" w:rsidR="00AD4BB9" w:rsidRPr="002C0EBF" w:rsidRDefault="00AD4BB9" w:rsidP="000D3817">
            <w:pPr>
              <w:ind w:right="315"/>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L</w:t>
            </w:r>
            <w:r>
              <w:rPr>
                <w:rFonts w:ascii="Times New Roman" w:hAnsi="Times New Roman" w:cs="Times New Roman"/>
                <w:snapToGrid/>
                <w:color w:val="000000"/>
                <w:sz w:val="20"/>
                <w:szCs w:val="20"/>
                <w:lang w:val="en-GB"/>
              </w:rPr>
              <w:t xml:space="preserve">ower </w:t>
            </w:r>
            <w:r w:rsidRPr="002C0EBF">
              <w:rPr>
                <w:rFonts w:ascii="Times New Roman" w:hAnsi="Times New Roman" w:cs="Times New Roman"/>
                <w:snapToGrid/>
                <w:color w:val="000000"/>
                <w:sz w:val="20"/>
                <w:szCs w:val="20"/>
                <w:lang w:val="en-GB"/>
              </w:rPr>
              <w:t xml:space="preserve">than </w:t>
            </w:r>
            <w:r>
              <w:rPr>
                <w:rFonts w:ascii="Times New Roman" w:hAnsi="Times New Roman" w:cs="Times New Roman"/>
                <w:snapToGrid/>
                <w:color w:val="000000"/>
                <w:sz w:val="20"/>
                <w:szCs w:val="20"/>
                <w:lang w:val="en-GB"/>
              </w:rPr>
              <w:t xml:space="preserve">secondary </w:t>
            </w:r>
            <w:r w:rsidRPr="002C0EBF">
              <w:rPr>
                <w:rFonts w:ascii="Times New Roman" w:hAnsi="Times New Roman" w:cs="Times New Roman"/>
                <w:snapToGrid/>
                <w:color w:val="000000"/>
                <w:sz w:val="20"/>
                <w:szCs w:val="20"/>
                <w:lang w:val="en-GB"/>
              </w:rPr>
              <w:t>school diploma</w:t>
            </w:r>
          </w:p>
        </w:tc>
        <w:tc>
          <w:tcPr>
            <w:tcW w:w="819" w:type="dxa"/>
            <w:shd w:val="clear" w:color="auto" w:fill="auto"/>
            <w:noWrap/>
            <w:vAlign w:val="center"/>
            <w:hideMark/>
          </w:tcPr>
          <w:p w14:paraId="7BB88331" w14:textId="021933DB"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109</w:t>
            </w:r>
          </w:p>
        </w:tc>
        <w:tc>
          <w:tcPr>
            <w:tcW w:w="928" w:type="dxa"/>
            <w:vAlign w:val="center"/>
          </w:tcPr>
          <w:p w14:paraId="06401E8F" w14:textId="5A3C291E" w:rsidR="00AD4BB9" w:rsidRPr="002C0EBF" w:rsidRDefault="001861F7" w:rsidP="00D34FB5">
            <w:pPr>
              <w:ind w:right="213"/>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(21.9</w:t>
            </w:r>
            <w:r w:rsidR="00AD4BB9" w:rsidRPr="002C0EBF">
              <w:rPr>
                <w:rFonts w:ascii="Times New Roman" w:hAnsi="Times New Roman" w:cs="Times New Roman"/>
                <w:snapToGrid/>
                <w:color w:val="000000"/>
                <w:sz w:val="20"/>
                <w:szCs w:val="20"/>
                <w:lang w:val="en-GB"/>
              </w:rPr>
              <w:t>)</w:t>
            </w:r>
          </w:p>
        </w:tc>
        <w:tc>
          <w:tcPr>
            <w:tcW w:w="1448" w:type="dxa"/>
            <w:gridSpan w:val="2"/>
            <w:shd w:val="clear" w:color="auto" w:fill="auto"/>
            <w:noWrap/>
            <w:vAlign w:val="center"/>
            <w:hideMark/>
          </w:tcPr>
          <w:p w14:paraId="708DF6F1" w14:textId="5762D988"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17.9 - 26.4</w:t>
            </w:r>
          </w:p>
        </w:tc>
      </w:tr>
      <w:tr w:rsidR="00AD4BB9" w:rsidRPr="00CD449D" w14:paraId="0439D097" w14:textId="77777777" w:rsidTr="00D34FB5">
        <w:trPr>
          <w:trHeight w:val="300"/>
          <w:jc w:val="center"/>
        </w:trPr>
        <w:tc>
          <w:tcPr>
            <w:tcW w:w="4988" w:type="dxa"/>
            <w:shd w:val="clear" w:color="auto" w:fill="auto"/>
            <w:noWrap/>
            <w:vAlign w:val="center"/>
            <w:hideMark/>
          </w:tcPr>
          <w:p w14:paraId="7EA2AA03" w14:textId="77777777" w:rsidR="00AD4BB9" w:rsidRPr="002C0EBF" w:rsidRDefault="00AD4BB9" w:rsidP="000D3817">
            <w:pPr>
              <w:ind w:right="315"/>
              <w:jc w:val="lef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Perceived financial situation</w:t>
            </w:r>
          </w:p>
        </w:tc>
        <w:tc>
          <w:tcPr>
            <w:tcW w:w="819" w:type="dxa"/>
            <w:shd w:val="clear" w:color="auto" w:fill="auto"/>
            <w:noWrap/>
            <w:vAlign w:val="center"/>
            <w:hideMark/>
          </w:tcPr>
          <w:p w14:paraId="41612DE0" w14:textId="78F68974" w:rsidR="00AD4BB9" w:rsidRPr="002C0EBF"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2AA9D275" w14:textId="77777777" w:rsidR="00AD4BB9" w:rsidRPr="002C0EBF" w:rsidRDefault="00AD4BB9" w:rsidP="00D34FB5">
            <w:pPr>
              <w:ind w:right="213"/>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4829BCB9" w14:textId="2A5A313A" w:rsidR="00AD4BB9" w:rsidRPr="002C0EBF" w:rsidRDefault="00AD4BB9" w:rsidP="00D34FB5">
            <w:pPr>
              <w:ind w:right="244"/>
              <w:jc w:val="right"/>
              <w:rPr>
                <w:rFonts w:ascii="Times New Roman" w:hAnsi="Times New Roman" w:cs="Times New Roman"/>
                <w:snapToGrid/>
                <w:color w:val="000000"/>
                <w:sz w:val="20"/>
                <w:szCs w:val="20"/>
                <w:lang w:val="en-GB"/>
              </w:rPr>
            </w:pPr>
          </w:p>
        </w:tc>
      </w:tr>
      <w:tr w:rsidR="00AD4BB9" w:rsidRPr="00CD449D" w14:paraId="648EDD47" w14:textId="77777777" w:rsidTr="00D34FB5">
        <w:trPr>
          <w:trHeight w:val="300"/>
          <w:jc w:val="center"/>
        </w:trPr>
        <w:tc>
          <w:tcPr>
            <w:tcW w:w="4988" w:type="dxa"/>
            <w:shd w:val="clear" w:color="auto" w:fill="auto"/>
            <w:noWrap/>
            <w:vAlign w:val="center"/>
            <w:hideMark/>
          </w:tcPr>
          <w:p w14:paraId="3903D9FE" w14:textId="77777777" w:rsidR="00AD4BB9" w:rsidRPr="002C0EBF" w:rsidRDefault="00AD4BB9" w:rsidP="00D34FB5">
            <w:pPr>
              <w:ind w:left="2198" w:right="315"/>
              <w:jc w:val="lef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Comfortable</w:t>
            </w:r>
          </w:p>
        </w:tc>
        <w:tc>
          <w:tcPr>
            <w:tcW w:w="819" w:type="dxa"/>
            <w:shd w:val="clear" w:color="auto" w:fill="auto"/>
            <w:noWrap/>
            <w:vAlign w:val="center"/>
            <w:hideMark/>
          </w:tcPr>
          <w:p w14:paraId="63CEB465" w14:textId="074483CA"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246</w:t>
            </w:r>
          </w:p>
        </w:tc>
        <w:tc>
          <w:tcPr>
            <w:tcW w:w="928" w:type="dxa"/>
            <w:vAlign w:val="center"/>
          </w:tcPr>
          <w:p w14:paraId="028B9A9D" w14:textId="087C4047"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(49.2)</w:t>
            </w:r>
          </w:p>
        </w:tc>
        <w:tc>
          <w:tcPr>
            <w:tcW w:w="1448" w:type="dxa"/>
            <w:gridSpan w:val="2"/>
            <w:shd w:val="clear" w:color="auto" w:fill="auto"/>
            <w:noWrap/>
            <w:vAlign w:val="center"/>
            <w:hideMark/>
          </w:tcPr>
          <w:p w14:paraId="0BEB7FB4" w14:textId="4FFB9B8F"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44.2 - 54.2</w:t>
            </w:r>
          </w:p>
        </w:tc>
      </w:tr>
      <w:tr w:rsidR="00AD4BB9" w:rsidRPr="00CD449D" w14:paraId="0BC4EBFE" w14:textId="77777777" w:rsidTr="00D34FB5">
        <w:trPr>
          <w:trHeight w:val="300"/>
          <w:jc w:val="center"/>
        </w:trPr>
        <w:tc>
          <w:tcPr>
            <w:tcW w:w="4988" w:type="dxa"/>
            <w:shd w:val="clear" w:color="auto" w:fill="auto"/>
            <w:noWrap/>
            <w:vAlign w:val="center"/>
            <w:hideMark/>
          </w:tcPr>
          <w:p w14:paraId="57CBD22B" w14:textId="77777777" w:rsidR="00AD4BB9" w:rsidRPr="002C0EBF" w:rsidRDefault="00AD4BB9" w:rsidP="00D34FB5">
            <w:pPr>
              <w:ind w:left="2198" w:right="315"/>
              <w:jc w:val="lef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 xml:space="preserve">Just getting by </w:t>
            </w:r>
          </w:p>
        </w:tc>
        <w:tc>
          <w:tcPr>
            <w:tcW w:w="819" w:type="dxa"/>
            <w:shd w:val="clear" w:color="auto" w:fill="auto"/>
            <w:noWrap/>
            <w:vAlign w:val="center"/>
            <w:hideMark/>
          </w:tcPr>
          <w:p w14:paraId="414AB29C" w14:textId="5E7B1ADB"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159</w:t>
            </w:r>
          </w:p>
        </w:tc>
        <w:tc>
          <w:tcPr>
            <w:tcW w:w="928" w:type="dxa"/>
            <w:vAlign w:val="center"/>
          </w:tcPr>
          <w:p w14:paraId="4E7E2BE7" w14:textId="1D8C2BBC"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(31.7)</w:t>
            </w:r>
          </w:p>
        </w:tc>
        <w:tc>
          <w:tcPr>
            <w:tcW w:w="1448" w:type="dxa"/>
            <w:gridSpan w:val="2"/>
            <w:shd w:val="clear" w:color="auto" w:fill="auto"/>
            <w:noWrap/>
            <w:vAlign w:val="center"/>
            <w:hideMark/>
          </w:tcPr>
          <w:p w14:paraId="69B2CF3B" w14:textId="40B72E76"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27.2 - 36.6</w:t>
            </w:r>
          </w:p>
        </w:tc>
      </w:tr>
      <w:tr w:rsidR="00AD4BB9" w:rsidRPr="00CD449D" w14:paraId="5A617CED" w14:textId="77777777" w:rsidTr="00D34FB5">
        <w:trPr>
          <w:trHeight w:val="300"/>
          <w:jc w:val="center"/>
        </w:trPr>
        <w:tc>
          <w:tcPr>
            <w:tcW w:w="4988" w:type="dxa"/>
            <w:shd w:val="clear" w:color="auto" w:fill="auto"/>
            <w:noWrap/>
            <w:vAlign w:val="center"/>
            <w:hideMark/>
          </w:tcPr>
          <w:p w14:paraId="1C9E35C9" w14:textId="028E60E2" w:rsidR="00AD4BB9" w:rsidRPr="002C0EBF" w:rsidRDefault="00AD4BB9" w:rsidP="00D34FB5">
            <w:pPr>
              <w:ind w:left="2198" w:right="315"/>
              <w:jc w:val="lef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Difficult to make ends meet</w:t>
            </w:r>
            <w:r>
              <w:rPr>
                <w:rFonts w:ascii="Times New Roman" w:hAnsi="Times New Roman" w:cs="Times New Roman"/>
                <w:snapToGrid/>
                <w:color w:val="000000"/>
                <w:sz w:val="20"/>
                <w:szCs w:val="20"/>
                <w:lang w:val="en-GB"/>
              </w:rPr>
              <w:t xml:space="preserve"> </w:t>
            </w:r>
          </w:p>
        </w:tc>
        <w:tc>
          <w:tcPr>
            <w:tcW w:w="819" w:type="dxa"/>
            <w:shd w:val="clear" w:color="auto" w:fill="auto"/>
            <w:noWrap/>
            <w:vAlign w:val="center"/>
            <w:hideMark/>
          </w:tcPr>
          <w:p w14:paraId="7C821092" w14:textId="5ED93AE5" w:rsidR="00AD4BB9" w:rsidRPr="002C0EBF" w:rsidRDefault="001861F7"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95</w:t>
            </w:r>
          </w:p>
        </w:tc>
        <w:tc>
          <w:tcPr>
            <w:tcW w:w="928" w:type="dxa"/>
            <w:vAlign w:val="center"/>
          </w:tcPr>
          <w:p w14:paraId="61B30FBA" w14:textId="2C78F210"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(19.1)</w:t>
            </w:r>
          </w:p>
        </w:tc>
        <w:tc>
          <w:tcPr>
            <w:tcW w:w="1448" w:type="dxa"/>
            <w:gridSpan w:val="2"/>
            <w:shd w:val="clear" w:color="auto" w:fill="auto"/>
            <w:noWrap/>
            <w:vAlign w:val="center"/>
            <w:hideMark/>
          </w:tcPr>
          <w:p w14:paraId="24C2A5DB" w14:textId="59670EE3" w:rsidR="00AD4BB9" w:rsidRPr="002C0EBF" w:rsidRDefault="00AD4BB9" w:rsidP="00D34FB5">
            <w:pPr>
              <w:ind w:right="244"/>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15.2 - 23.7</w:t>
            </w:r>
          </w:p>
        </w:tc>
      </w:tr>
      <w:tr w:rsidR="00AD4BB9" w:rsidRPr="00CD449D" w14:paraId="1FD0B0FF" w14:textId="77777777" w:rsidTr="00D34FB5">
        <w:trPr>
          <w:trHeight w:val="365"/>
          <w:jc w:val="center"/>
        </w:trPr>
        <w:tc>
          <w:tcPr>
            <w:tcW w:w="4988" w:type="dxa"/>
            <w:shd w:val="clear" w:color="auto" w:fill="auto"/>
            <w:noWrap/>
            <w:vAlign w:val="center"/>
            <w:hideMark/>
          </w:tcPr>
          <w:p w14:paraId="69027D0B" w14:textId="77777777" w:rsidR="00AD4BB9" w:rsidRPr="002C0EBF" w:rsidRDefault="00AD4BB9" w:rsidP="000D3817">
            <w:pPr>
              <w:ind w:right="315"/>
              <w:jc w:val="lef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Social Security Healthcare Insurance</w:t>
            </w:r>
          </w:p>
        </w:tc>
        <w:tc>
          <w:tcPr>
            <w:tcW w:w="819" w:type="dxa"/>
            <w:shd w:val="clear" w:color="auto" w:fill="auto"/>
            <w:noWrap/>
            <w:vAlign w:val="center"/>
            <w:hideMark/>
          </w:tcPr>
          <w:p w14:paraId="1F83ECE2" w14:textId="56158B91" w:rsidR="00AD4BB9" w:rsidRPr="002C0EBF"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494</w:t>
            </w:r>
          </w:p>
        </w:tc>
        <w:tc>
          <w:tcPr>
            <w:tcW w:w="928" w:type="dxa"/>
            <w:vAlign w:val="center"/>
          </w:tcPr>
          <w:p w14:paraId="1E91581A" w14:textId="1FD95533" w:rsidR="00AD4BB9" w:rsidRPr="002C0EBF" w:rsidRDefault="00AD4BB9" w:rsidP="00D34FB5">
            <w:pPr>
              <w:ind w:right="213"/>
              <w:jc w:val="right"/>
              <w:rPr>
                <w:rFonts w:ascii="Times New Roman" w:hAnsi="Times New Roman" w:cs="Times New Roman"/>
                <w:snapToGrid/>
                <w:color w:val="000000"/>
                <w:sz w:val="20"/>
                <w:szCs w:val="20"/>
                <w:lang w:val="en-GB"/>
              </w:rPr>
            </w:pPr>
            <w:r w:rsidRPr="002C0EBF">
              <w:rPr>
                <w:rFonts w:ascii="Times New Roman" w:hAnsi="Times New Roman" w:cs="Times New Roman"/>
                <w:snapToGrid/>
                <w:color w:val="000000"/>
                <w:sz w:val="20"/>
                <w:szCs w:val="20"/>
                <w:lang w:val="en-GB"/>
              </w:rPr>
              <w:t>(98.7)</w:t>
            </w:r>
          </w:p>
        </w:tc>
        <w:tc>
          <w:tcPr>
            <w:tcW w:w="1448" w:type="dxa"/>
            <w:gridSpan w:val="2"/>
            <w:shd w:val="clear" w:color="auto" w:fill="auto"/>
            <w:noWrap/>
            <w:vAlign w:val="center"/>
            <w:hideMark/>
          </w:tcPr>
          <w:p w14:paraId="2323646F" w14:textId="2D6F36AD" w:rsidR="00AD4BB9" w:rsidRPr="002C0EBF" w:rsidRDefault="00AD4BB9" w:rsidP="00D34FB5">
            <w:pPr>
              <w:ind w:right="244"/>
              <w:jc w:val="right"/>
              <w:rPr>
                <w:rFonts w:ascii="Times New Roman" w:hAnsi="Times New Roman" w:cs="Times New Roman"/>
                <w:snapToGrid/>
                <w:sz w:val="20"/>
                <w:szCs w:val="20"/>
                <w:lang w:val="en-GB"/>
              </w:rPr>
            </w:pPr>
            <w:r w:rsidRPr="002C0EBF">
              <w:rPr>
                <w:rFonts w:ascii="Times New Roman" w:hAnsi="Times New Roman" w:cs="Times New Roman"/>
                <w:snapToGrid/>
                <w:color w:val="000000"/>
                <w:sz w:val="20"/>
                <w:szCs w:val="20"/>
                <w:lang w:val="en-GB"/>
              </w:rPr>
              <w:t>96.9 - 99.5</w:t>
            </w:r>
          </w:p>
        </w:tc>
      </w:tr>
      <w:tr w:rsidR="00AD4BB9" w:rsidRPr="00452D10" w14:paraId="62712D7C" w14:textId="77777777" w:rsidTr="00D34FB5">
        <w:trPr>
          <w:trHeight w:val="569"/>
          <w:jc w:val="center"/>
        </w:trPr>
        <w:tc>
          <w:tcPr>
            <w:tcW w:w="4988" w:type="dxa"/>
            <w:shd w:val="clear" w:color="auto" w:fill="auto"/>
            <w:noWrap/>
            <w:vAlign w:val="center"/>
            <w:hideMark/>
          </w:tcPr>
          <w:p w14:paraId="2422E2BB"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Region of residence according to </w:t>
            </w:r>
            <w:r w:rsidRPr="00D42EF9">
              <w:rPr>
                <w:rFonts w:ascii="Times New Roman" w:hAnsi="Times New Roman" w:cs="Times New Roman"/>
                <w:snapToGrid/>
                <w:color w:val="000000"/>
                <w:sz w:val="20"/>
                <w:szCs w:val="20"/>
                <w:lang w:val="en-GB"/>
              </w:rPr>
              <w:t>SARS-CoV-2 healthcare system severity</w:t>
            </w:r>
            <w:r>
              <w:rPr>
                <w:rFonts w:ascii="Times New Roman" w:hAnsi="Times New Roman" w:cs="Times New Roman"/>
                <w:snapToGrid/>
                <w:color w:val="000000"/>
                <w:sz w:val="20"/>
                <w:szCs w:val="20"/>
                <w:lang w:val="en-GB"/>
              </w:rPr>
              <w:t xml:space="preserve"> (colour-coded )</w:t>
            </w:r>
            <w:r w:rsidRPr="000D6842">
              <w:rPr>
                <w:rFonts w:ascii="Times New Roman" w:hAnsi="Times New Roman" w:cs="Times New Roman"/>
                <w:snapToGrid/>
                <w:color w:val="000000"/>
                <w:sz w:val="20"/>
                <w:szCs w:val="20"/>
                <w:vertAlign w:val="superscript"/>
                <w:lang w:val="en-GB"/>
              </w:rPr>
              <w:t>***</w:t>
            </w:r>
          </w:p>
        </w:tc>
        <w:tc>
          <w:tcPr>
            <w:tcW w:w="819" w:type="dxa"/>
            <w:shd w:val="clear" w:color="auto" w:fill="auto"/>
            <w:noWrap/>
            <w:vAlign w:val="center"/>
            <w:hideMark/>
          </w:tcPr>
          <w:p w14:paraId="6960ED55" w14:textId="25041CDB" w:rsidR="00AD4BB9" w:rsidRPr="000D6842"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5E6D0D6E" w14:textId="77777777" w:rsidR="00AD4BB9" w:rsidRPr="000D6842" w:rsidRDefault="00AD4BB9" w:rsidP="00D34FB5">
            <w:pPr>
              <w:ind w:right="213"/>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467DC812" w14:textId="611F4853" w:rsidR="00AD4BB9" w:rsidRPr="000D6842" w:rsidRDefault="00AD4BB9" w:rsidP="00D34FB5">
            <w:pPr>
              <w:ind w:right="244"/>
              <w:jc w:val="right"/>
              <w:rPr>
                <w:rFonts w:ascii="Times New Roman" w:hAnsi="Times New Roman" w:cs="Times New Roman"/>
                <w:snapToGrid/>
                <w:color w:val="000000"/>
                <w:sz w:val="20"/>
                <w:szCs w:val="20"/>
                <w:lang w:val="en-GB"/>
              </w:rPr>
            </w:pPr>
          </w:p>
        </w:tc>
      </w:tr>
      <w:tr w:rsidR="00AD4BB9" w:rsidRPr="00CD449D" w14:paraId="7DA5B2F0" w14:textId="77777777" w:rsidTr="00D34FB5">
        <w:trPr>
          <w:trHeight w:val="300"/>
          <w:jc w:val="center"/>
        </w:trPr>
        <w:tc>
          <w:tcPr>
            <w:tcW w:w="4988" w:type="dxa"/>
            <w:shd w:val="clear" w:color="auto" w:fill="auto"/>
            <w:noWrap/>
            <w:vAlign w:val="center"/>
            <w:hideMark/>
          </w:tcPr>
          <w:p w14:paraId="2AEACACF" w14:textId="77777777" w:rsidR="00AD4BB9" w:rsidRPr="000D6842" w:rsidRDefault="00AD4BB9" w:rsidP="00A34991">
            <w:pPr>
              <w:tabs>
                <w:tab w:val="left" w:pos="4466"/>
              </w:tabs>
              <w:ind w:left="2198"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Green zone</w:t>
            </w:r>
          </w:p>
        </w:tc>
        <w:tc>
          <w:tcPr>
            <w:tcW w:w="819" w:type="dxa"/>
            <w:shd w:val="clear" w:color="auto" w:fill="auto"/>
            <w:noWrap/>
            <w:vAlign w:val="center"/>
            <w:hideMark/>
          </w:tcPr>
          <w:p w14:paraId="0C733C19" w14:textId="508CCE72"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127</w:t>
            </w:r>
          </w:p>
        </w:tc>
        <w:tc>
          <w:tcPr>
            <w:tcW w:w="928" w:type="dxa"/>
            <w:vAlign w:val="center"/>
          </w:tcPr>
          <w:p w14:paraId="28FCFC65" w14:textId="2941F6CB"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(25.4)</w:t>
            </w:r>
          </w:p>
        </w:tc>
        <w:tc>
          <w:tcPr>
            <w:tcW w:w="1448" w:type="dxa"/>
            <w:gridSpan w:val="2"/>
            <w:shd w:val="clear" w:color="auto" w:fill="auto"/>
            <w:noWrap/>
            <w:vAlign w:val="center"/>
            <w:hideMark/>
          </w:tcPr>
          <w:p w14:paraId="3BD536D7" w14:textId="18A910FA"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21.1 - 30.2</w:t>
            </w:r>
          </w:p>
        </w:tc>
      </w:tr>
      <w:tr w:rsidR="00AD4BB9" w:rsidRPr="00CD449D" w14:paraId="6B51CBCF" w14:textId="77777777" w:rsidTr="00D34FB5">
        <w:trPr>
          <w:trHeight w:val="300"/>
          <w:jc w:val="center"/>
        </w:trPr>
        <w:tc>
          <w:tcPr>
            <w:tcW w:w="4988" w:type="dxa"/>
            <w:shd w:val="clear" w:color="auto" w:fill="auto"/>
            <w:noWrap/>
            <w:vAlign w:val="center"/>
            <w:hideMark/>
          </w:tcPr>
          <w:p w14:paraId="58CEA369" w14:textId="77777777" w:rsidR="00AD4BB9" w:rsidRPr="000D6842" w:rsidRDefault="00AD4BB9" w:rsidP="00A34991">
            <w:pPr>
              <w:tabs>
                <w:tab w:val="left" w:pos="4466"/>
              </w:tabs>
              <w:ind w:left="2198"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Orange zone</w:t>
            </w:r>
          </w:p>
        </w:tc>
        <w:tc>
          <w:tcPr>
            <w:tcW w:w="819" w:type="dxa"/>
            <w:shd w:val="clear" w:color="auto" w:fill="auto"/>
            <w:noWrap/>
            <w:vAlign w:val="center"/>
            <w:hideMark/>
          </w:tcPr>
          <w:p w14:paraId="0A5FE7A9" w14:textId="4CDA4BDA"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150</w:t>
            </w:r>
          </w:p>
        </w:tc>
        <w:tc>
          <w:tcPr>
            <w:tcW w:w="928" w:type="dxa"/>
            <w:vAlign w:val="center"/>
          </w:tcPr>
          <w:p w14:paraId="13A6C37D" w14:textId="41648727"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(30</w:t>
            </w:r>
            <w:r>
              <w:rPr>
                <w:rFonts w:ascii="Times New Roman" w:hAnsi="Times New Roman" w:cs="Times New Roman"/>
                <w:snapToGrid/>
                <w:color w:val="000000"/>
                <w:sz w:val="20"/>
                <w:szCs w:val="20"/>
                <w:lang w:val="en-GB"/>
              </w:rPr>
              <w:t>.0</w:t>
            </w:r>
            <w:r w:rsidRPr="000D6842">
              <w:rPr>
                <w:rFonts w:ascii="Times New Roman" w:hAnsi="Times New Roman" w:cs="Times New Roman"/>
                <w:snapToGrid/>
                <w:color w:val="000000"/>
                <w:sz w:val="20"/>
                <w:szCs w:val="20"/>
                <w:lang w:val="en-GB"/>
              </w:rPr>
              <w:t>)</w:t>
            </w:r>
          </w:p>
        </w:tc>
        <w:tc>
          <w:tcPr>
            <w:tcW w:w="1448" w:type="dxa"/>
            <w:gridSpan w:val="2"/>
            <w:shd w:val="clear" w:color="auto" w:fill="auto"/>
            <w:noWrap/>
            <w:vAlign w:val="center"/>
            <w:hideMark/>
          </w:tcPr>
          <w:p w14:paraId="1C47032E" w14:textId="0C6B83AA"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25.7 - 34.7</w:t>
            </w:r>
          </w:p>
        </w:tc>
      </w:tr>
      <w:tr w:rsidR="00AD4BB9" w:rsidRPr="00CD449D" w14:paraId="7D8203D7" w14:textId="77777777" w:rsidTr="00D34FB5">
        <w:trPr>
          <w:trHeight w:val="300"/>
          <w:jc w:val="center"/>
        </w:trPr>
        <w:tc>
          <w:tcPr>
            <w:tcW w:w="4988" w:type="dxa"/>
            <w:shd w:val="clear" w:color="auto" w:fill="auto"/>
            <w:noWrap/>
            <w:vAlign w:val="center"/>
            <w:hideMark/>
          </w:tcPr>
          <w:p w14:paraId="3C04A4B5" w14:textId="77777777" w:rsidR="00AD4BB9" w:rsidRPr="000D6842" w:rsidRDefault="00AD4BB9" w:rsidP="00A34991">
            <w:pPr>
              <w:tabs>
                <w:tab w:val="left" w:pos="4466"/>
              </w:tabs>
              <w:ind w:left="2198"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Red zone</w:t>
            </w:r>
          </w:p>
        </w:tc>
        <w:tc>
          <w:tcPr>
            <w:tcW w:w="819" w:type="dxa"/>
            <w:shd w:val="clear" w:color="auto" w:fill="auto"/>
            <w:noWrap/>
            <w:vAlign w:val="center"/>
            <w:hideMark/>
          </w:tcPr>
          <w:p w14:paraId="192F8BCC" w14:textId="32305DE8"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223</w:t>
            </w:r>
          </w:p>
        </w:tc>
        <w:tc>
          <w:tcPr>
            <w:tcW w:w="928" w:type="dxa"/>
            <w:vAlign w:val="center"/>
          </w:tcPr>
          <w:p w14:paraId="28A8C914" w14:textId="0E1956AE"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(44.6)</w:t>
            </w:r>
          </w:p>
        </w:tc>
        <w:tc>
          <w:tcPr>
            <w:tcW w:w="1448" w:type="dxa"/>
            <w:gridSpan w:val="2"/>
            <w:shd w:val="clear" w:color="auto" w:fill="auto"/>
            <w:noWrap/>
            <w:vAlign w:val="center"/>
            <w:hideMark/>
          </w:tcPr>
          <w:p w14:paraId="5012D4FE" w14:textId="7FA644C2"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39.7 - 49.6</w:t>
            </w:r>
          </w:p>
        </w:tc>
      </w:tr>
      <w:tr w:rsidR="00AD4BB9" w:rsidRPr="00CD449D" w14:paraId="6A8C3853" w14:textId="77777777" w:rsidTr="00D34FB5">
        <w:trPr>
          <w:trHeight w:val="519"/>
          <w:jc w:val="center"/>
        </w:trPr>
        <w:tc>
          <w:tcPr>
            <w:tcW w:w="4988" w:type="dxa"/>
            <w:shd w:val="clear" w:color="auto" w:fill="auto"/>
            <w:noWrap/>
            <w:vAlign w:val="center"/>
            <w:hideMark/>
          </w:tcPr>
          <w:p w14:paraId="7FDA3AB3"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Child(</w:t>
            </w:r>
            <w:proofErr w:type="spellStart"/>
            <w:r w:rsidRPr="000D6842">
              <w:rPr>
                <w:rFonts w:ascii="Times New Roman" w:hAnsi="Times New Roman" w:cs="Times New Roman"/>
                <w:snapToGrid/>
                <w:color w:val="000000"/>
                <w:sz w:val="20"/>
                <w:szCs w:val="20"/>
                <w:lang w:val="en-GB"/>
              </w:rPr>
              <w:t>ren</w:t>
            </w:r>
            <w:proofErr w:type="spellEnd"/>
            <w:r w:rsidRPr="000D6842">
              <w:rPr>
                <w:rFonts w:ascii="Times New Roman" w:hAnsi="Times New Roman" w:cs="Times New Roman"/>
                <w:snapToGrid/>
                <w:color w:val="000000"/>
                <w:sz w:val="20"/>
                <w:szCs w:val="20"/>
                <w:lang w:val="en-GB"/>
              </w:rPr>
              <w:t xml:space="preserve">) under 6 years of age </w:t>
            </w:r>
            <w:r w:rsidRPr="00D42EF9">
              <w:rPr>
                <w:rFonts w:ascii="Times New Roman" w:hAnsi="Times New Roman" w:cs="Times New Roman"/>
                <w:snapToGrid/>
                <w:color w:val="000000"/>
                <w:sz w:val="20"/>
                <w:szCs w:val="20"/>
                <w:lang w:val="en-GB"/>
              </w:rPr>
              <w:t xml:space="preserve">in the household during </w:t>
            </w:r>
            <w:r>
              <w:rPr>
                <w:rFonts w:ascii="Times New Roman" w:hAnsi="Times New Roman" w:cs="Times New Roman"/>
                <w:snapToGrid/>
                <w:color w:val="000000"/>
                <w:sz w:val="20"/>
                <w:szCs w:val="20"/>
                <w:lang w:val="en-GB"/>
              </w:rPr>
              <w:t xml:space="preserve">the </w:t>
            </w:r>
            <w:r w:rsidRPr="00D42EF9">
              <w:rPr>
                <w:rFonts w:ascii="Times New Roman" w:hAnsi="Times New Roman" w:cs="Times New Roman"/>
                <w:snapToGrid/>
                <w:color w:val="000000"/>
                <w:sz w:val="20"/>
                <w:szCs w:val="20"/>
                <w:lang w:val="en-GB"/>
              </w:rPr>
              <w:t>lockdown</w:t>
            </w:r>
            <w:r w:rsidRPr="000D6842">
              <w:rPr>
                <w:rFonts w:ascii="Times New Roman" w:hAnsi="Times New Roman" w:cs="Times New Roman"/>
                <w:snapToGrid/>
                <w:color w:val="000000"/>
                <w:sz w:val="20"/>
                <w:szCs w:val="20"/>
                <w:lang w:val="en-GB"/>
              </w:rPr>
              <w:t xml:space="preserve"> </w:t>
            </w:r>
          </w:p>
        </w:tc>
        <w:tc>
          <w:tcPr>
            <w:tcW w:w="819" w:type="dxa"/>
            <w:shd w:val="clear" w:color="auto" w:fill="auto"/>
            <w:noWrap/>
            <w:vAlign w:val="center"/>
            <w:hideMark/>
          </w:tcPr>
          <w:p w14:paraId="720ADEEF" w14:textId="7CD26D8A" w:rsidR="00AD4BB9" w:rsidRPr="000D6842" w:rsidRDefault="00AD4BB9" w:rsidP="00D34FB5">
            <w:pPr>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234</w:t>
            </w:r>
          </w:p>
        </w:tc>
        <w:tc>
          <w:tcPr>
            <w:tcW w:w="928" w:type="dxa"/>
            <w:vAlign w:val="center"/>
          </w:tcPr>
          <w:p w14:paraId="47A91DDD" w14:textId="3A4F10C8"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(46.8)</w:t>
            </w:r>
          </w:p>
        </w:tc>
        <w:tc>
          <w:tcPr>
            <w:tcW w:w="1448" w:type="dxa"/>
            <w:gridSpan w:val="2"/>
            <w:shd w:val="clear" w:color="auto" w:fill="auto"/>
            <w:noWrap/>
            <w:vAlign w:val="center"/>
            <w:hideMark/>
          </w:tcPr>
          <w:p w14:paraId="2617650C" w14:textId="6E36CED1"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41.8 - 51.8</w:t>
            </w:r>
          </w:p>
        </w:tc>
      </w:tr>
      <w:tr w:rsidR="00AD4BB9" w:rsidRPr="00452D10" w14:paraId="3102684F" w14:textId="77777777" w:rsidTr="00A03239">
        <w:trPr>
          <w:trHeight w:val="427"/>
          <w:jc w:val="center"/>
        </w:trPr>
        <w:tc>
          <w:tcPr>
            <w:tcW w:w="4988" w:type="dxa"/>
            <w:shd w:val="clear" w:color="auto" w:fill="auto"/>
            <w:vAlign w:val="center"/>
            <w:hideMark/>
          </w:tcPr>
          <w:p w14:paraId="2059C67C"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Working conditions during the lockdown  (n=386)</w:t>
            </w:r>
            <w:r w:rsidRPr="000D6842">
              <w:rPr>
                <w:rFonts w:ascii="Times New Roman" w:hAnsi="Times New Roman" w:cs="Times New Roman"/>
                <w:snapToGrid/>
                <w:color w:val="000000"/>
                <w:sz w:val="20"/>
                <w:szCs w:val="20"/>
                <w:vertAlign w:val="superscript"/>
                <w:lang w:val="en-GB"/>
              </w:rPr>
              <w:t>****</w:t>
            </w:r>
          </w:p>
        </w:tc>
        <w:tc>
          <w:tcPr>
            <w:tcW w:w="819" w:type="dxa"/>
            <w:shd w:val="clear" w:color="auto" w:fill="auto"/>
            <w:noWrap/>
            <w:vAlign w:val="center"/>
            <w:hideMark/>
          </w:tcPr>
          <w:p w14:paraId="2F203FF7" w14:textId="77777777" w:rsidR="00AD4BB9" w:rsidRPr="000D6842"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0E3B8082" w14:textId="77777777" w:rsidR="00AD4BB9" w:rsidRPr="000D6842" w:rsidRDefault="00AD4BB9" w:rsidP="00D34FB5">
            <w:pPr>
              <w:ind w:right="213"/>
              <w:jc w:val="right"/>
              <w:rPr>
                <w:rFonts w:ascii="Times New Roman" w:hAnsi="Times New Roman" w:cs="Times New Roman"/>
                <w:snapToGrid/>
                <w:sz w:val="20"/>
                <w:szCs w:val="20"/>
                <w:lang w:val="en-GB"/>
              </w:rPr>
            </w:pPr>
          </w:p>
        </w:tc>
        <w:tc>
          <w:tcPr>
            <w:tcW w:w="1448" w:type="dxa"/>
            <w:gridSpan w:val="2"/>
            <w:shd w:val="clear" w:color="auto" w:fill="auto"/>
            <w:noWrap/>
            <w:vAlign w:val="center"/>
            <w:hideMark/>
          </w:tcPr>
          <w:p w14:paraId="0342B40F" w14:textId="3DEB7D87" w:rsidR="00AD4BB9" w:rsidRPr="000D6842" w:rsidRDefault="00AD4BB9" w:rsidP="00D34FB5">
            <w:pPr>
              <w:ind w:right="244"/>
              <w:jc w:val="right"/>
              <w:rPr>
                <w:rFonts w:ascii="Times New Roman" w:hAnsi="Times New Roman" w:cs="Times New Roman"/>
                <w:snapToGrid/>
                <w:sz w:val="20"/>
                <w:szCs w:val="20"/>
                <w:lang w:val="en-GB"/>
              </w:rPr>
            </w:pPr>
          </w:p>
        </w:tc>
      </w:tr>
      <w:tr w:rsidR="00AD4BB9" w:rsidRPr="00CD449D" w14:paraId="608ACB4D" w14:textId="77777777" w:rsidTr="00D34FB5">
        <w:trPr>
          <w:trHeight w:val="300"/>
          <w:jc w:val="center"/>
        </w:trPr>
        <w:tc>
          <w:tcPr>
            <w:tcW w:w="4988" w:type="dxa"/>
            <w:shd w:val="clear" w:color="auto" w:fill="auto"/>
            <w:noWrap/>
            <w:vAlign w:val="center"/>
            <w:hideMark/>
          </w:tcPr>
          <w:p w14:paraId="446875C5"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Working from home</w:t>
            </w:r>
          </w:p>
        </w:tc>
        <w:tc>
          <w:tcPr>
            <w:tcW w:w="819" w:type="dxa"/>
            <w:shd w:val="clear" w:color="auto" w:fill="auto"/>
            <w:noWrap/>
            <w:vAlign w:val="center"/>
            <w:hideMark/>
          </w:tcPr>
          <w:p w14:paraId="767AD397" w14:textId="306A22FD"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96</w:t>
            </w:r>
          </w:p>
        </w:tc>
        <w:tc>
          <w:tcPr>
            <w:tcW w:w="928" w:type="dxa"/>
            <w:vAlign w:val="center"/>
          </w:tcPr>
          <w:p w14:paraId="57B8B77E" w14:textId="717BDDDD"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(24.8)</w:t>
            </w:r>
          </w:p>
        </w:tc>
        <w:tc>
          <w:tcPr>
            <w:tcW w:w="1448" w:type="dxa"/>
            <w:gridSpan w:val="2"/>
            <w:shd w:val="clear" w:color="auto" w:fill="auto"/>
            <w:noWrap/>
            <w:vAlign w:val="center"/>
            <w:hideMark/>
          </w:tcPr>
          <w:p w14:paraId="61143D91" w14:textId="1BBDB440"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20.7 - 29.4</w:t>
            </w:r>
          </w:p>
        </w:tc>
      </w:tr>
      <w:tr w:rsidR="00AD4BB9" w:rsidRPr="00CD449D" w14:paraId="59F3EF5B" w14:textId="77777777" w:rsidTr="00D34FB5">
        <w:trPr>
          <w:trHeight w:val="300"/>
          <w:jc w:val="center"/>
        </w:trPr>
        <w:tc>
          <w:tcPr>
            <w:tcW w:w="4988" w:type="dxa"/>
            <w:shd w:val="clear" w:color="auto" w:fill="auto"/>
            <w:noWrap/>
            <w:vAlign w:val="center"/>
            <w:hideMark/>
          </w:tcPr>
          <w:p w14:paraId="47A62AD4"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Working in the usual place of work</w:t>
            </w:r>
          </w:p>
        </w:tc>
        <w:tc>
          <w:tcPr>
            <w:tcW w:w="819" w:type="dxa"/>
            <w:shd w:val="clear" w:color="auto" w:fill="auto"/>
            <w:noWrap/>
            <w:vAlign w:val="center"/>
            <w:hideMark/>
          </w:tcPr>
          <w:p w14:paraId="4CC5E965" w14:textId="2389762A"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43</w:t>
            </w:r>
          </w:p>
        </w:tc>
        <w:tc>
          <w:tcPr>
            <w:tcW w:w="928" w:type="dxa"/>
            <w:vAlign w:val="center"/>
          </w:tcPr>
          <w:p w14:paraId="73C9741E" w14:textId="718B60A5"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(11.3)</w:t>
            </w:r>
          </w:p>
        </w:tc>
        <w:tc>
          <w:tcPr>
            <w:tcW w:w="1448" w:type="dxa"/>
            <w:gridSpan w:val="2"/>
            <w:shd w:val="clear" w:color="auto" w:fill="auto"/>
            <w:noWrap/>
            <w:vAlign w:val="center"/>
            <w:hideMark/>
          </w:tcPr>
          <w:p w14:paraId="5F97B47C" w14:textId="6464381C"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8.5 - 14.7</w:t>
            </w:r>
          </w:p>
        </w:tc>
      </w:tr>
      <w:tr w:rsidR="00AD4BB9" w:rsidRPr="00CD449D" w14:paraId="16DF5F30" w14:textId="77777777" w:rsidTr="00D34FB5">
        <w:trPr>
          <w:trHeight w:val="300"/>
          <w:jc w:val="center"/>
        </w:trPr>
        <w:tc>
          <w:tcPr>
            <w:tcW w:w="4988" w:type="dxa"/>
            <w:shd w:val="clear" w:color="auto" w:fill="auto"/>
            <w:noWrap/>
            <w:vAlign w:val="center"/>
            <w:hideMark/>
          </w:tcPr>
          <w:p w14:paraId="7E326EFD"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Working from home and at the usual place of work</w:t>
            </w:r>
          </w:p>
        </w:tc>
        <w:tc>
          <w:tcPr>
            <w:tcW w:w="819" w:type="dxa"/>
            <w:shd w:val="clear" w:color="auto" w:fill="auto"/>
            <w:noWrap/>
            <w:vAlign w:val="center"/>
            <w:hideMark/>
          </w:tcPr>
          <w:p w14:paraId="6FD8E68E" w14:textId="42DE7F92"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10</w:t>
            </w:r>
          </w:p>
        </w:tc>
        <w:tc>
          <w:tcPr>
            <w:tcW w:w="928" w:type="dxa"/>
            <w:vAlign w:val="center"/>
          </w:tcPr>
          <w:p w14:paraId="382A38CC" w14:textId="5AFE0A73"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(2.6)</w:t>
            </w:r>
          </w:p>
        </w:tc>
        <w:tc>
          <w:tcPr>
            <w:tcW w:w="1448" w:type="dxa"/>
            <w:gridSpan w:val="2"/>
            <w:shd w:val="clear" w:color="auto" w:fill="auto"/>
            <w:noWrap/>
            <w:vAlign w:val="center"/>
            <w:hideMark/>
          </w:tcPr>
          <w:p w14:paraId="6F11BF28" w14:textId="12789CF6"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1.5 - 4.5</w:t>
            </w:r>
          </w:p>
        </w:tc>
      </w:tr>
      <w:tr w:rsidR="00AD4BB9" w:rsidRPr="00CD449D" w14:paraId="047572D8" w14:textId="77777777" w:rsidTr="00D34FB5">
        <w:trPr>
          <w:trHeight w:val="300"/>
          <w:jc w:val="center"/>
        </w:trPr>
        <w:tc>
          <w:tcPr>
            <w:tcW w:w="4988" w:type="dxa"/>
            <w:shd w:val="clear" w:color="auto" w:fill="auto"/>
            <w:noWrap/>
            <w:vAlign w:val="center"/>
            <w:hideMark/>
          </w:tcPr>
          <w:p w14:paraId="12537F72"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Did not work because unemployed (partially or not)</w:t>
            </w:r>
          </w:p>
        </w:tc>
        <w:tc>
          <w:tcPr>
            <w:tcW w:w="819" w:type="dxa"/>
            <w:shd w:val="clear" w:color="auto" w:fill="auto"/>
            <w:noWrap/>
            <w:vAlign w:val="center"/>
            <w:hideMark/>
          </w:tcPr>
          <w:p w14:paraId="284CE513" w14:textId="196EF388" w:rsidR="00AD4BB9" w:rsidRPr="000D6842" w:rsidRDefault="001861F7"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65</w:t>
            </w:r>
          </w:p>
        </w:tc>
        <w:tc>
          <w:tcPr>
            <w:tcW w:w="928" w:type="dxa"/>
            <w:vAlign w:val="center"/>
          </w:tcPr>
          <w:p w14:paraId="7837745E" w14:textId="5A0E537C"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(16.7)</w:t>
            </w:r>
          </w:p>
        </w:tc>
        <w:tc>
          <w:tcPr>
            <w:tcW w:w="1448" w:type="dxa"/>
            <w:gridSpan w:val="2"/>
            <w:shd w:val="clear" w:color="auto" w:fill="auto"/>
            <w:noWrap/>
            <w:vAlign w:val="center"/>
            <w:hideMark/>
          </w:tcPr>
          <w:p w14:paraId="28FCC745" w14:textId="46D1C320"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13.4 - 20.6</w:t>
            </w:r>
          </w:p>
        </w:tc>
      </w:tr>
      <w:tr w:rsidR="00AD4BB9" w:rsidRPr="00CD449D" w14:paraId="18130389" w14:textId="77777777" w:rsidTr="00D34FB5">
        <w:trPr>
          <w:trHeight w:val="343"/>
          <w:jc w:val="center"/>
        </w:trPr>
        <w:tc>
          <w:tcPr>
            <w:tcW w:w="4988" w:type="dxa"/>
            <w:shd w:val="clear" w:color="auto" w:fill="auto"/>
            <w:vAlign w:val="center"/>
            <w:hideMark/>
          </w:tcPr>
          <w:p w14:paraId="28C3749A"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Did not work for other reasons (maternity leave, etc.)</w:t>
            </w:r>
          </w:p>
        </w:tc>
        <w:tc>
          <w:tcPr>
            <w:tcW w:w="819" w:type="dxa"/>
            <w:shd w:val="clear" w:color="auto" w:fill="auto"/>
            <w:noWrap/>
            <w:vAlign w:val="center"/>
            <w:hideMark/>
          </w:tcPr>
          <w:p w14:paraId="6D5D1142" w14:textId="63565C08"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158</w:t>
            </w:r>
          </w:p>
        </w:tc>
        <w:tc>
          <w:tcPr>
            <w:tcW w:w="928" w:type="dxa"/>
            <w:vAlign w:val="center"/>
          </w:tcPr>
          <w:p w14:paraId="5A5D7544" w14:textId="6CE2A0BC"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(40.9)</w:t>
            </w:r>
          </w:p>
        </w:tc>
        <w:tc>
          <w:tcPr>
            <w:tcW w:w="1448" w:type="dxa"/>
            <w:gridSpan w:val="2"/>
            <w:shd w:val="clear" w:color="auto" w:fill="auto"/>
            <w:noWrap/>
            <w:vAlign w:val="center"/>
            <w:hideMark/>
          </w:tcPr>
          <w:p w14:paraId="266BFE99" w14:textId="027840E0"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36.0 – 46.0</w:t>
            </w:r>
          </w:p>
        </w:tc>
      </w:tr>
      <w:tr w:rsidR="00AD4BB9" w:rsidRPr="00CD449D" w14:paraId="0AD9AB2A" w14:textId="77777777" w:rsidTr="00D34FB5">
        <w:trPr>
          <w:trHeight w:val="300"/>
          <w:jc w:val="center"/>
        </w:trPr>
        <w:tc>
          <w:tcPr>
            <w:tcW w:w="4988" w:type="dxa"/>
            <w:shd w:val="clear" w:color="auto" w:fill="auto"/>
            <w:noWrap/>
            <w:vAlign w:val="center"/>
            <w:hideMark/>
          </w:tcPr>
          <w:p w14:paraId="2C7B4AFB"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Other situation</w:t>
            </w:r>
          </w:p>
        </w:tc>
        <w:tc>
          <w:tcPr>
            <w:tcW w:w="819" w:type="dxa"/>
            <w:shd w:val="clear" w:color="auto" w:fill="auto"/>
            <w:noWrap/>
            <w:vAlign w:val="center"/>
            <w:hideMark/>
          </w:tcPr>
          <w:p w14:paraId="10F8391B" w14:textId="4A9B9D40"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14</w:t>
            </w:r>
          </w:p>
        </w:tc>
        <w:tc>
          <w:tcPr>
            <w:tcW w:w="928" w:type="dxa"/>
            <w:vAlign w:val="center"/>
          </w:tcPr>
          <w:p w14:paraId="1BC6DBC9" w14:textId="453D33C8"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(3.7)</w:t>
            </w:r>
          </w:p>
        </w:tc>
        <w:tc>
          <w:tcPr>
            <w:tcW w:w="1448" w:type="dxa"/>
            <w:gridSpan w:val="2"/>
            <w:shd w:val="clear" w:color="auto" w:fill="auto"/>
            <w:noWrap/>
            <w:vAlign w:val="center"/>
            <w:hideMark/>
          </w:tcPr>
          <w:p w14:paraId="1DB383F2" w14:textId="4E688BC5"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1.9 - 7.2</w:t>
            </w:r>
          </w:p>
        </w:tc>
      </w:tr>
      <w:tr w:rsidR="00AD4BB9" w:rsidRPr="00CD449D" w14:paraId="53FED808" w14:textId="77777777" w:rsidTr="00D34FB5">
        <w:trPr>
          <w:trHeight w:val="300"/>
          <w:jc w:val="center"/>
        </w:trPr>
        <w:tc>
          <w:tcPr>
            <w:tcW w:w="4988" w:type="dxa"/>
            <w:shd w:val="clear" w:color="auto" w:fill="auto"/>
            <w:vAlign w:val="center"/>
            <w:hideMark/>
          </w:tcPr>
          <w:p w14:paraId="5B883256"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Workload during the lockdown</w:t>
            </w:r>
          </w:p>
        </w:tc>
        <w:tc>
          <w:tcPr>
            <w:tcW w:w="819" w:type="dxa"/>
            <w:shd w:val="clear" w:color="auto" w:fill="auto"/>
            <w:noWrap/>
            <w:vAlign w:val="center"/>
            <w:hideMark/>
          </w:tcPr>
          <w:p w14:paraId="13000368" w14:textId="29D3BED3" w:rsidR="00AD4BB9" w:rsidRPr="000D6842"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5B237A5B" w14:textId="77777777" w:rsidR="00AD4BB9" w:rsidRPr="000D6842" w:rsidRDefault="00AD4BB9" w:rsidP="00D34FB5">
            <w:pPr>
              <w:ind w:right="213"/>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028F716B" w14:textId="08267238" w:rsidR="00AD4BB9" w:rsidRPr="000D6842" w:rsidRDefault="00AD4BB9" w:rsidP="00D34FB5">
            <w:pPr>
              <w:ind w:right="244"/>
              <w:jc w:val="right"/>
              <w:rPr>
                <w:rFonts w:ascii="Times New Roman" w:hAnsi="Times New Roman" w:cs="Times New Roman"/>
                <w:snapToGrid/>
                <w:color w:val="000000"/>
                <w:sz w:val="20"/>
                <w:szCs w:val="20"/>
                <w:lang w:val="en-GB"/>
              </w:rPr>
            </w:pPr>
          </w:p>
        </w:tc>
      </w:tr>
      <w:tr w:rsidR="00AD4BB9" w:rsidRPr="00CD449D" w14:paraId="378F601E" w14:textId="77777777" w:rsidTr="00D34FB5">
        <w:trPr>
          <w:trHeight w:val="300"/>
          <w:jc w:val="center"/>
        </w:trPr>
        <w:tc>
          <w:tcPr>
            <w:tcW w:w="4988" w:type="dxa"/>
            <w:shd w:val="clear" w:color="auto" w:fill="auto"/>
            <w:noWrap/>
            <w:vAlign w:val="center"/>
            <w:hideMark/>
          </w:tcPr>
          <w:p w14:paraId="72B293A8"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Did not work</w:t>
            </w:r>
          </w:p>
        </w:tc>
        <w:tc>
          <w:tcPr>
            <w:tcW w:w="819" w:type="dxa"/>
            <w:shd w:val="clear" w:color="auto" w:fill="auto"/>
            <w:noWrap/>
            <w:vAlign w:val="center"/>
            <w:hideMark/>
          </w:tcPr>
          <w:p w14:paraId="47D78253" w14:textId="695FF5CB"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351</w:t>
            </w:r>
          </w:p>
        </w:tc>
        <w:tc>
          <w:tcPr>
            <w:tcW w:w="928" w:type="dxa"/>
            <w:vAlign w:val="center"/>
          </w:tcPr>
          <w:p w14:paraId="2A2E47B1" w14:textId="2FD182FB"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(70.1)</w:t>
            </w:r>
          </w:p>
        </w:tc>
        <w:tc>
          <w:tcPr>
            <w:tcW w:w="1448" w:type="dxa"/>
            <w:gridSpan w:val="2"/>
            <w:shd w:val="clear" w:color="auto" w:fill="auto"/>
            <w:noWrap/>
            <w:vAlign w:val="center"/>
            <w:hideMark/>
          </w:tcPr>
          <w:p w14:paraId="31AF9261" w14:textId="7B19DC88"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65.7 - 74.2</w:t>
            </w:r>
          </w:p>
        </w:tc>
      </w:tr>
      <w:tr w:rsidR="00AD4BB9" w:rsidRPr="00CD449D" w14:paraId="431DDD31" w14:textId="77777777" w:rsidTr="00D34FB5">
        <w:trPr>
          <w:trHeight w:val="300"/>
          <w:jc w:val="center"/>
        </w:trPr>
        <w:tc>
          <w:tcPr>
            <w:tcW w:w="4988" w:type="dxa"/>
            <w:shd w:val="clear" w:color="auto" w:fill="auto"/>
            <w:noWrap/>
            <w:vAlign w:val="center"/>
            <w:hideMark/>
          </w:tcPr>
          <w:p w14:paraId="12672050"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Lighter or same as usual</w:t>
            </w:r>
          </w:p>
        </w:tc>
        <w:tc>
          <w:tcPr>
            <w:tcW w:w="819" w:type="dxa"/>
            <w:shd w:val="clear" w:color="auto" w:fill="auto"/>
            <w:noWrap/>
            <w:vAlign w:val="center"/>
            <w:hideMark/>
          </w:tcPr>
          <w:p w14:paraId="194F667F" w14:textId="73974454"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85</w:t>
            </w:r>
          </w:p>
        </w:tc>
        <w:tc>
          <w:tcPr>
            <w:tcW w:w="928" w:type="dxa"/>
            <w:vAlign w:val="center"/>
          </w:tcPr>
          <w:p w14:paraId="0F24FB00" w14:textId="61FACC67"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(17.1)</w:t>
            </w:r>
          </w:p>
        </w:tc>
        <w:tc>
          <w:tcPr>
            <w:tcW w:w="1448" w:type="dxa"/>
            <w:gridSpan w:val="2"/>
            <w:shd w:val="clear" w:color="auto" w:fill="auto"/>
            <w:noWrap/>
            <w:vAlign w:val="center"/>
            <w:hideMark/>
          </w:tcPr>
          <w:p w14:paraId="161BC9EA" w14:textId="4C81158F"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14.0 - 20.7</w:t>
            </w:r>
          </w:p>
        </w:tc>
      </w:tr>
      <w:tr w:rsidR="00AD4BB9" w:rsidRPr="00CD449D" w14:paraId="4473F2FA" w14:textId="77777777" w:rsidTr="00D34FB5">
        <w:trPr>
          <w:trHeight w:val="300"/>
          <w:jc w:val="center"/>
        </w:trPr>
        <w:tc>
          <w:tcPr>
            <w:tcW w:w="4988" w:type="dxa"/>
            <w:shd w:val="clear" w:color="auto" w:fill="auto"/>
            <w:noWrap/>
            <w:vAlign w:val="center"/>
            <w:hideMark/>
          </w:tcPr>
          <w:p w14:paraId="6BBB69B4"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Heavier than usual</w:t>
            </w:r>
          </w:p>
        </w:tc>
        <w:tc>
          <w:tcPr>
            <w:tcW w:w="819" w:type="dxa"/>
            <w:shd w:val="clear" w:color="auto" w:fill="auto"/>
            <w:noWrap/>
            <w:vAlign w:val="center"/>
            <w:hideMark/>
          </w:tcPr>
          <w:p w14:paraId="0FD3147B" w14:textId="41C09306"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64</w:t>
            </w:r>
          </w:p>
        </w:tc>
        <w:tc>
          <w:tcPr>
            <w:tcW w:w="928" w:type="dxa"/>
            <w:vAlign w:val="center"/>
          </w:tcPr>
          <w:p w14:paraId="4738F8E8" w14:textId="6DE922EF"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(12.8)</w:t>
            </w:r>
          </w:p>
        </w:tc>
        <w:tc>
          <w:tcPr>
            <w:tcW w:w="1448" w:type="dxa"/>
            <w:gridSpan w:val="2"/>
            <w:shd w:val="clear" w:color="auto" w:fill="auto"/>
            <w:noWrap/>
            <w:vAlign w:val="center"/>
            <w:hideMark/>
          </w:tcPr>
          <w:p w14:paraId="2FC5705A" w14:textId="18BDDFA2"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10.1 - 16.0</w:t>
            </w:r>
          </w:p>
        </w:tc>
      </w:tr>
      <w:tr w:rsidR="00AD4BB9" w:rsidRPr="00CD449D" w14:paraId="5D53303C" w14:textId="77777777" w:rsidTr="00A03239">
        <w:trPr>
          <w:trHeight w:val="505"/>
          <w:jc w:val="center"/>
        </w:trPr>
        <w:tc>
          <w:tcPr>
            <w:tcW w:w="4988" w:type="dxa"/>
            <w:shd w:val="clear" w:color="auto" w:fill="auto"/>
            <w:vAlign w:val="center"/>
            <w:hideMark/>
          </w:tcPr>
          <w:p w14:paraId="2F3D4932"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D42EF9">
              <w:rPr>
                <w:rFonts w:ascii="Times New Roman" w:hAnsi="Times New Roman" w:cs="Times New Roman"/>
                <w:snapToGrid/>
                <w:color w:val="000000"/>
                <w:sz w:val="20"/>
                <w:szCs w:val="20"/>
                <w:lang w:val="en-GB"/>
              </w:rPr>
              <w:t>Access to a private or common outdoor space</w:t>
            </w:r>
            <w:r>
              <w:rPr>
                <w:rFonts w:ascii="Times New Roman" w:hAnsi="Times New Roman" w:cs="Times New Roman"/>
                <w:snapToGrid/>
                <w:color w:val="000000"/>
                <w:sz w:val="20"/>
                <w:szCs w:val="20"/>
                <w:lang w:val="en-GB"/>
              </w:rPr>
              <w:t xml:space="preserve"> during the</w:t>
            </w:r>
            <w:r w:rsidRPr="00D42EF9">
              <w:rPr>
                <w:rFonts w:ascii="Times New Roman" w:hAnsi="Times New Roman" w:cs="Times New Roman"/>
                <w:snapToGrid/>
                <w:color w:val="000000"/>
                <w:sz w:val="20"/>
                <w:szCs w:val="20"/>
                <w:lang w:val="en-GB"/>
              </w:rPr>
              <w:t xml:space="preserve"> </w:t>
            </w:r>
            <w:r w:rsidRPr="000D6842">
              <w:rPr>
                <w:rFonts w:ascii="Times New Roman" w:hAnsi="Times New Roman" w:cs="Times New Roman"/>
                <w:snapToGrid/>
                <w:color w:val="000000"/>
                <w:sz w:val="20"/>
                <w:szCs w:val="20"/>
                <w:lang w:val="en-GB"/>
              </w:rPr>
              <w:t>lockdown</w:t>
            </w:r>
          </w:p>
        </w:tc>
        <w:tc>
          <w:tcPr>
            <w:tcW w:w="819" w:type="dxa"/>
            <w:shd w:val="clear" w:color="auto" w:fill="auto"/>
            <w:noWrap/>
            <w:vAlign w:val="center"/>
            <w:hideMark/>
          </w:tcPr>
          <w:p w14:paraId="5D2DDDFA" w14:textId="31400F7B"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434</w:t>
            </w:r>
          </w:p>
        </w:tc>
        <w:tc>
          <w:tcPr>
            <w:tcW w:w="928" w:type="dxa"/>
            <w:vAlign w:val="center"/>
          </w:tcPr>
          <w:p w14:paraId="100C1048" w14:textId="042E67D5"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(86.8</w:t>
            </w:r>
            <w:r>
              <w:rPr>
                <w:rFonts w:ascii="Times New Roman" w:hAnsi="Times New Roman" w:cs="Times New Roman"/>
                <w:snapToGrid/>
                <w:color w:val="000000"/>
                <w:sz w:val="20"/>
                <w:szCs w:val="20"/>
                <w:lang w:val="en-GB"/>
              </w:rPr>
              <w:t>)</w:t>
            </w:r>
          </w:p>
        </w:tc>
        <w:tc>
          <w:tcPr>
            <w:tcW w:w="1448" w:type="dxa"/>
            <w:gridSpan w:val="2"/>
            <w:shd w:val="clear" w:color="auto" w:fill="auto"/>
            <w:noWrap/>
            <w:vAlign w:val="center"/>
            <w:hideMark/>
          </w:tcPr>
          <w:p w14:paraId="43A99F5B" w14:textId="6FB1B8D1"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82.8 - 90.1</w:t>
            </w:r>
          </w:p>
        </w:tc>
      </w:tr>
      <w:tr w:rsidR="00AD4BB9" w:rsidRPr="00CD449D" w14:paraId="66712F59" w14:textId="77777777" w:rsidTr="00A03239">
        <w:trPr>
          <w:trHeight w:val="555"/>
          <w:jc w:val="center"/>
        </w:trPr>
        <w:tc>
          <w:tcPr>
            <w:tcW w:w="4988" w:type="dxa"/>
            <w:shd w:val="clear" w:color="auto" w:fill="auto"/>
            <w:vAlign w:val="center"/>
            <w:hideMark/>
          </w:tcPr>
          <w:p w14:paraId="5B6E6741" w14:textId="5A18343F" w:rsidR="00AD4BB9" w:rsidRPr="000D6842" w:rsidRDefault="00AD4BB9" w:rsidP="00A03239">
            <w:pPr>
              <w:ind w:right="-44"/>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Lived with the same people during </w:t>
            </w:r>
            <w:r>
              <w:rPr>
                <w:rFonts w:ascii="Times New Roman" w:hAnsi="Times New Roman" w:cs="Times New Roman"/>
                <w:snapToGrid/>
                <w:color w:val="000000"/>
                <w:sz w:val="20"/>
                <w:szCs w:val="20"/>
                <w:lang w:val="en-GB"/>
              </w:rPr>
              <w:t>the</w:t>
            </w:r>
            <w:r w:rsidR="00A03239">
              <w:rPr>
                <w:rFonts w:ascii="Times New Roman" w:hAnsi="Times New Roman" w:cs="Times New Roman"/>
                <w:snapToGrid/>
                <w:color w:val="000000"/>
                <w:sz w:val="20"/>
                <w:szCs w:val="20"/>
                <w:lang w:val="en-GB"/>
              </w:rPr>
              <w:t xml:space="preserve"> lockdown </w:t>
            </w:r>
            <w:r w:rsidR="00D34FB5">
              <w:rPr>
                <w:rFonts w:ascii="Times New Roman" w:hAnsi="Times New Roman" w:cs="Times New Roman"/>
                <w:snapToGrid/>
                <w:color w:val="000000"/>
                <w:sz w:val="20"/>
                <w:szCs w:val="20"/>
                <w:lang w:val="en-GB"/>
              </w:rPr>
              <w:t>(n</w:t>
            </w:r>
            <w:r w:rsidRPr="000D6842">
              <w:rPr>
                <w:rFonts w:ascii="Times New Roman" w:hAnsi="Times New Roman" w:cs="Times New Roman"/>
                <w:snapToGrid/>
                <w:color w:val="000000"/>
                <w:sz w:val="20"/>
                <w:szCs w:val="20"/>
                <w:lang w:val="en-GB"/>
              </w:rPr>
              <w:t>=488)</w:t>
            </w:r>
            <w:r w:rsidRPr="000D6842">
              <w:rPr>
                <w:rFonts w:ascii="Times New Roman" w:hAnsi="Times New Roman" w:cs="Times New Roman"/>
                <w:snapToGrid/>
                <w:color w:val="000000"/>
                <w:sz w:val="20"/>
                <w:szCs w:val="20"/>
                <w:vertAlign w:val="superscript"/>
                <w:lang w:val="en-GB"/>
              </w:rPr>
              <w:t>****</w:t>
            </w:r>
          </w:p>
        </w:tc>
        <w:tc>
          <w:tcPr>
            <w:tcW w:w="819" w:type="dxa"/>
            <w:shd w:val="clear" w:color="auto" w:fill="auto"/>
            <w:noWrap/>
            <w:vAlign w:val="center"/>
            <w:hideMark/>
          </w:tcPr>
          <w:p w14:paraId="357C1350" w14:textId="0E3C382B"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472</w:t>
            </w:r>
          </w:p>
        </w:tc>
        <w:tc>
          <w:tcPr>
            <w:tcW w:w="928" w:type="dxa"/>
            <w:vAlign w:val="center"/>
          </w:tcPr>
          <w:p w14:paraId="613C093F" w14:textId="51D2DEAA"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(96.8)</w:t>
            </w:r>
          </w:p>
        </w:tc>
        <w:tc>
          <w:tcPr>
            <w:tcW w:w="1448" w:type="dxa"/>
            <w:gridSpan w:val="2"/>
            <w:shd w:val="clear" w:color="auto" w:fill="auto"/>
            <w:noWrap/>
            <w:vAlign w:val="center"/>
            <w:hideMark/>
          </w:tcPr>
          <w:p w14:paraId="73FDB0B6" w14:textId="39D9526E"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93.7- 98.4</w:t>
            </w:r>
          </w:p>
        </w:tc>
      </w:tr>
      <w:tr w:rsidR="00AD4BB9" w:rsidRPr="00CD449D" w14:paraId="110708CF" w14:textId="77777777" w:rsidTr="00D34FB5">
        <w:trPr>
          <w:trHeight w:val="421"/>
          <w:jc w:val="center"/>
        </w:trPr>
        <w:tc>
          <w:tcPr>
            <w:tcW w:w="4988" w:type="dxa"/>
            <w:shd w:val="clear" w:color="auto" w:fill="auto"/>
            <w:vAlign w:val="center"/>
            <w:hideMark/>
          </w:tcPr>
          <w:p w14:paraId="1F3265A4"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Lived in the same dwelling during </w:t>
            </w:r>
            <w:r>
              <w:rPr>
                <w:rFonts w:ascii="Times New Roman" w:hAnsi="Times New Roman" w:cs="Times New Roman"/>
                <w:snapToGrid/>
                <w:color w:val="000000"/>
                <w:sz w:val="20"/>
                <w:szCs w:val="20"/>
                <w:lang w:val="en-GB"/>
              </w:rPr>
              <w:t>the</w:t>
            </w:r>
            <w:r w:rsidRPr="000D6842">
              <w:rPr>
                <w:rFonts w:ascii="Times New Roman" w:hAnsi="Times New Roman" w:cs="Times New Roman"/>
                <w:snapToGrid/>
                <w:color w:val="000000"/>
                <w:sz w:val="20"/>
                <w:szCs w:val="20"/>
                <w:lang w:val="en-GB"/>
              </w:rPr>
              <w:t xml:space="preserve"> lockdown </w:t>
            </w:r>
          </w:p>
        </w:tc>
        <w:tc>
          <w:tcPr>
            <w:tcW w:w="819" w:type="dxa"/>
            <w:shd w:val="clear" w:color="auto" w:fill="auto"/>
            <w:noWrap/>
            <w:vAlign w:val="center"/>
            <w:hideMark/>
          </w:tcPr>
          <w:p w14:paraId="6B72052A" w14:textId="654D0025"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478</w:t>
            </w:r>
          </w:p>
        </w:tc>
        <w:tc>
          <w:tcPr>
            <w:tcW w:w="928" w:type="dxa"/>
            <w:vAlign w:val="center"/>
          </w:tcPr>
          <w:p w14:paraId="23AC5CBE" w14:textId="1E2D0B9B"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(95.7)</w:t>
            </w:r>
          </w:p>
        </w:tc>
        <w:tc>
          <w:tcPr>
            <w:tcW w:w="1448" w:type="dxa"/>
            <w:gridSpan w:val="2"/>
            <w:shd w:val="clear" w:color="auto" w:fill="auto"/>
            <w:noWrap/>
            <w:vAlign w:val="center"/>
            <w:hideMark/>
          </w:tcPr>
          <w:p w14:paraId="103D0C21" w14:textId="573B9412"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93.2 - 97.2</w:t>
            </w:r>
          </w:p>
        </w:tc>
      </w:tr>
      <w:tr w:rsidR="00AD4BB9" w:rsidRPr="00452D10" w14:paraId="7495D403" w14:textId="77777777" w:rsidTr="00D34FB5">
        <w:trPr>
          <w:trHeight w:val="324"/>
          <w:jc w:val="center"/>
        </w:trPr>
        <w:tc>
          <w:tcPr>
            <w:tcW w:w="4988" w:type="dxa"/>
            <w:shd w:val="clear" w:color="auto" w:fill="auto"/>
            <w:vAlign w:val="center"/>
            <w:hideMark/>
          </w:tcPr>
          <w:p w14:paraId="55E9B73A"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D42EF9">
              <w:rPr>
                <w:rFonts w:ascii="Times New Roman" w:hAnsi="Times New Roman" w:cs="Times New Roman"/>
                <w:snapToGrid/>
                <w:color w:val="000000"/>
                <w:sz w:val="20"/>
                <w:szCs w:val="20"/>
                <w:lang w:val="en-GB"/>
              </w:rPr>
              <w:t xml:space="preserve">Self-perceived social support during </w:t>
            </w:r>
            <w:r>
              <w:rPr>
                <w:rFonts w:ascii="Times New Roman" w:hAnsi="Times New Roman" w:cs="Times New Roman"/>
                <w:snapToGrid/>
                <w:color w:val="000000"/>
                <w:sz w:val="20"/>
                <w:szCs w:val="20"/>
                <w:lang w:val="en-GB"/>
              </w:rPr>
              <w:t xml:space="preserve">the </w:t>
            </w:r>
            <w:r w:rsidRPr="00D42EF9">
              <w:rPr>
                <w:rFonts w:ascii="Times New Roman" w:hAnsi="Times New Roman" w:cs="Times New Roman"/>
                <w:snapToGrid/>
                <w:color w:val="000000"/>
                <w:sz w:val="20"/>
                <w:szCs w:val="20"/>
                <w:lang w:val="en-GB"/>
              </w:rPr>
              <w:t>lockdown</w:t>
            </w:r>
          </w:p>
        </w:tc>
        <w:tc>
          <w:tcPr>
            <w:tcW w:w="819" w:type="dxa"/>
            <w:shd w:val="clear" w:color="auto" w:fill="auto"/>
            <w:noWrap/>
            <w:vAlign w:val="center"/>
            <w:hideMark/>
          </w:tcPr>
          <w:p w14:paraId="02271799" w14:textId="3B4C6025" w:rsidR="00AD4BB9" w:rsidRPr="000D6842"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003885FF" w14:textId="77777777" w:rsidR="00AD4BB9" w:rsidRPr="000D6842" w:rsidRDefault="00AD4BB9" w:rsidP="00D34FB5">
            <w:pPr>
              <w:ind w:right="213"/>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30C0EECC" w14:textId="45F88E8F" w:rsidR="00AD4BB9" w:rsidRPr="000D6842" w:rsidRDefault="00AD4BB9" w:rsidP="00D34FB5">
            <w:pPr>
              <w:ind w:right="244"/>
              <w:jc w:val="right"/>
              <w:rPr>
                <w:rFonts w:ascii="Times New Roman" w:hAnsi="Times New Roman" w:cs="Times New Roman"/>
                <w:snapToGrid/>
                <w:color w:val="000000"/>
                <w:sz w:val="20"/>
                <w:szCs w:val="20"/>
                <w:lang w:val="en-GB"/>
              </w:rPr>
            </w:pPr>
          </w:p>
        </w:tc>
      </w:tr>
      <w:tr w:rsidR="00AD4BB9" w:rsidRPr="00CD449D" w14:paraId="2E68A898" w14:textId="77777777" w:rsidTr="00D34FB5">
        <w:trPr>
          <w:trHeight w:val="300"/>
          <w:jc w:val="center"/>
        </w:trPr>
        <w:tc>
          <w:tcPr>
            <w:tcW w:w="4988" w:type="dxa"/>
            <w:shd w:val="clear" w:color="auto" w:fill="auto"/>
            <w:noWrap/>
            <w:vAlign w:val="center"/>
            <w:hideMark/>
          </w:tcPr>
          <w:p w14:paraId="32F36802"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Very good</w:t>
            </w:r>
          </w:p>
        </w:tc>
        <w:tc>
          <w:tcPr>
            <w:tcW w:w="819" w:type="dxa"/>
            <w:shd w:val="clear" w:color="auto" w:fill="auto"/>
            <w:noWrap/>
            <w:vAlign w:val="center"/>
            <w:hideMark/>
          </w:tcPr>
          <w:p w14:paraId="3EE9E460" w14:textId="6BB45ABA"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180</w:t>
            </w:r>
          </w:p>
        </w:tc>
        <w:tc>
          <w:tcPr>
            <w:tcW w:w="928" w:type="dxa"/>
            <w:vAlign w:val="center"/>
          </w:tcPr>
          <w:p w14:paraId="2EA3C4C7" w14:textId="5028FD40"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(36</w:t>
            </w:r>
            <w:r>
              <w:rPr>
                <w:rFonts w:ascii="Times New Roman" w:hAnsi="Times New Roman" w:cs="Times New Roman"/>
                <w:snapToGrid/>
                <w:color w:val="000000"/>
                <w:sz w:val="20"/>
                <w:szCs w:val="20"/>
                <w:lang w:val="en-GB"/>
              </w:rPr>
              <w:t>.0</w:t>
            </w:r>
            <w:r w:rsidRPr="000D6842">
              <w:rPr>
                <w:rFonts w:ascii="Times New Roman" w:hAnsi="Times New Roman" w:cs="Times New Roman"/>
                <w:snapToGrid/>
                <w:color w:val="000000"/>
                <w:sz w:val="20"/>
                <w:szCs w:val="20"/>
                <w:lang w:val="en-GB"/>
              </w:rPr>
              <w:t>)</w:t>
            </w:r>
          </w:p>
        </w:tc>
        <w:tc>
          <w:tcPr>
            <w:tcW w:w="1448" w:type="dxa"/>
            <w:gridSpan w:val="2"/>
            <w:shd w:val="clear" w:color="auto" w:fill="auto"/>
            <w:noWrap/>
            <w:vAlign w:val="center"/>
            <w:hideMark/>
          </w:tcPr>
          <w:p w14:paraId="2DEB13F0" w14:textId="137946F4"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31.3 - 40.9</w:t>
            </w:r>
          </w:p>
        </w:tc>
      </w:tr>
      <w:tr w:rsidR="00AD4BB9" w:rsidRPr="00CD449D" w14:paraId="7CD01D08" w14:textId="77777777" w:rsidTr="00D34FB5">
        <w:trPr>
          <w:trHeight w:val="300"/>
          <w:jc w:val="center"/>
        </w:trPr>
        <w:tc>
          <w:tcPr>
            <w:tcW w:w="4988" w:type="dxa"/>
            <w:shd w:val="clear" w:color="auto" w:fill="auto"/>
            <w:noWrap/>
            <w:vAlign w:val="center"/>
            <w:hideMark/>
          </w:tcPr>
          <w:p w14:paraId="001890DC"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Good </w:t>
            </w:r>
          </w:p>
        </w:tc>
        <w:tc>
          <w:tcPr>
            <w:tcW w:w="819" w:type="dxa"/>
            <w:shd w:val="clear" w:color="auto" w:fill="auto"/>
            <w:noWrap/>
            <w:vAlign w:val="center"/>
            <w:hideMark/>
          </w:tcPr>
          <w:p w14:paraId="4979FFE5" w14:textId="41851C6E"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231</w:t>
            </w:r>
          </w:p>
        </w:tc>
        <w:tc>
          <w:tcPr>
            <w:tcW w:w="928" w:type="dxa"/>
            <w:vAlign w:val="center"/>
          </w:tcPr>
          <w:p w14:paraId="0DE1BA6D" w14:textId="769F9D4C"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(46.1)</w:t>
            </w:r>
          </w:p>
        </w:tc>
        <w:tc>
          <w:tcPr>
            <w:tcW w:w="1448" w:type="dxa"/>
            <w:gridSpan w:val="2"/>
            <w:shd w:val="clear" w:color="auto" w:fill="auto"/>
            <w:noWrap/>
            <w:vAlign w:val="center"/>
            <w:hideMark/>
          </w:tcPr>
          <w:p w14:paraId="685AC1F7" w14:textId="5BC0C8BC"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41.2 - 51.1</w:t>
            </w:r>
          </w:p>
        </w:tc>
      </w:tr>
      <w:tr w:rsidR="00AD4BB9" w:rsidRPr="00CD449D" w14:paraId="44C06F6A" w14:textId="77777777" w:rsidTr="00D34FB5">
        <w:trPr>
          <w:trHeight w:val="300"/>
          <w:jc w:val="center"/>
        </w:trPr>
        <w:tc>
          <w:tcPr>
            <w:tcW w:w="4988" w:type="dxa"/>
            <w:shd w:val="clear" w:color="auto" w:fill="auto"/>
            <w:noWrap/>
            <w:vAlign w:val="center"/>
            <w:hideMark/>
          </w:tcPr>
          <w:p w14:paraId="56F6C938"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Little or none</w:t>
            </w:r>
          </w:p>
        </w:tc>
        <w:tc>
          <w:tcPr>
            <w:tcW w:w="819" w:type="dxa"/>
            <w:shd w:val="clear" w:color="auto" w:fill="auto"/>
            <w:noWrap/>
            <w:vAlign w:val="center"/>
            <w:hideMark/>
          </w:tcPr>
          <w:p w14:paraId="5492595C" w14:textId="0AD2750C"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89</w:t>
            </w:r>
          </w:p>
        </w:tc>
        <w:tc>
          <w:tcPr>
            <w:tcW w:w="928" w:type="dxa"/>
            <w:vAlign w:val="center"/>
          </w:tcPr>
          <w:p w14:paraId="19CEF36D" w14:textId="21307827"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(17.9)</w:t>
            </w:r>
          </w:p>
        </w:tc>
        <w:tc>
          <w:tcPr>
            <w:tcW w:w="1448" w:type="dxa"/>
            <w:gridSpan w:val="2"/>
            <w:shd w:val="clear" w:color="auto" w:fill="auto"/>
            <w:noWrap/>
            <w:vAlign w:val="center"/>
            <w:hideMark/>
          </w:tcPr>
          <w:p w14:paraId="0D7B0D78" w14:textId="27B9B12E"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14.5 - 21.8</w:t>
            </w:r>
          </w:p>
        </w:tc>
      </w:tr>
      <w:tr w:rsidR="00AD4BB9" w:rsidRPr="00452D10" w14:paraId="701AF58D" w14:textId="77777777" w:rsidTr="00D34FB5">
        <w:trPr>
          <w:trHeight w:val="369"/>
          <w:jc w:val="center"/>
        </w:trPr>
        <w:tc>
          <w:tcPr>
            <w:tcW w:w="4988" w:type="dxa"/>
            <w:shd w:val="clear" w:color="auto" w:fill="auto"/>
            <w:vAlign w:val="center"/>
            <w:hideMark/>
          </w:tcPr>
          <w:p w14:paraId="257EFF8A" w14:textId="77777777" w:rsidR="00AD4BB9" w:rsidRPr="000D6842" w:rsidRDefault="00AD4BB9" w:rsidP="000D3817">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Serious disputes or violence during first lockdown </w:t>
            </w:r>
          </w:p>
        </w:tc>
        <w:tc>
          <w:tcPr>
            <w:tcW w:w="819" w:type="dxa"/>
            <w:shd w:val="clear" w:color="auto" w:fill="auto"/>
            <w:noWrap/>
            <w:vAlign w:val="center"/>
            <w:hideMark/>
          </w:tcPr>
          <w:p w14:paraId="141E164B" w14:textId="7C114DD2" w:rsidR="00AD4BB9" w:rsidRPr="000D6842" w:rsidRDefault="00AD4BB9" w:rsidP="00D34FB5">
            <w:pPr>
              <w:jc w:val="right"/>
              <w:rPr>
                <w:rFonts w:ascii="Times New Roman" w:hAnsi="Times New Roman" w:cs="Times New Roman"/>
                <w:snapToGrid/>
                <w:color w:val="000000"/>
                <w:sz w:val="20"/>
                <w:szCs w:val="20"/>
                <w:lang w:val="en-GB"/>
              </w:rPr>
            </w:pPr>
          </w:p>
        </w:tc>
        <w:tc>
          <w:tcPr>
            <w:tcW w:w="928" w:type="dxa"/>
            <w:vAlign w:val="center"/>
          </w:tcPr>
          <w:p w14:paraId="1F8D86CA" w14:textId="77777777" w:rsidR="00AD4BB9" w:rsidRPr="000D6842" w:rsidRDefault="00AD4BB9" w:rsidP="00D34FB5">
            <w:pPr>
              <w:ind w:right="213"/>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614A07D2" w14:textId="6B81D0F9" w:rsidR="00AD4BB9" w:rsidRPr="000D6842" w:rsidRDefault="00AD4BB9" w:rsidP="00D34FB5">
            <w:pPr>
              <w:ind w:right="244"/>
              <w:jc w:val="right"/>
              <w:rPr>
                <w:rFonts w:ascii="Times New Roman" w:hAnsi="Times New Roman" w:cs="Times New Roman"/>
                <w:snapToGrid/>
                <w:color w:val="000000"/>
                <w:sz w:val="20"/>
                <w:szCs w:val="20"/>
                <w:lang w:val="en-GB"/>
              </w:rPr>
            </w:pPr>
          </w:p>
        </w:tc>
      </w:tr>
      <w:tr w:rsidR="00AD4BB9" w:rsidRPr="00CD449D" w14:paraId="32AD5FEF" w14:textId="77777777" w:rsidTr="00D34FB5">
        <w:trPr>
          <w:trHeight w:val="300"/>
          <w:jc w:val="center"/>
        </w:trPr>
        <w:tc>
          <w:tcPr>
            <w:tcW w:w="4988" w:type="dxa"/>
            <w:shd w:val="clear" w:color="auto" w:fill="auto"/>
            <w:noWrap/>
            <w:vAlign w:val="center"/>
            <w:hideMark/>
          </w:tcPr>
          <w:p w14:paraId="554B2280"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lastRenderedPageBreak/>
              <w:t>Yes</w:t>
            </w:r>
          </w:p>
        </w:tc>
        <w:tc>
          <w:tcPr>
            <w:tcW w:w="819" w:type="dxa"/>
            <w:shd w:val="clear" w:color="auto" w:fill="auto"/>
            <w:noWrap/>
            <w:vAlign w:val="center"/>
            <w:hideMark/>
          </w:tcPr>
          <w:p w14:paraId="3E776124" w14:textId="08AEDDDB"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11</w:t>
            </w:r>
          </w:p>
        </w:tc>
        <w:tc>
          <w:tcPr>
            <w:tcW w:w="928" w:type="dxa"/>
            <w:vAlign w:val="center"/>
          </w:tcPr>
          <w:p w14:paraId="19D392FF" w14:textId="6E1CD055"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(2.3)</w:t>
            </w:r>
          </w:p>
        </w:tc>
        <w:tc>
          <w:tcPr>
            <w:tcW w:w="1448" w:type="dxa"/>
            <w:gridSpan w:val="2"/>
            <w:shd w:val="clear" w:color="auto" w:fill="auto"/>
            <w:noWrap/>
            <w:vAlign w:val="center"/>
            <w:hideMark/>
          </w:tcPr>
          <w:p w14:paraId="04D6775A" w14:textId="1378BC11"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1.1 - 4.6</w:t>
            </w:r>
          </w:p>
        </w:tc>
      </w:tr>
      <w:tr w:rsidR="00AD4BB9" w:rsidRPr="00CD449D" w14:paraId="7F495044" w14:textId="77777777" w:rsidTr="00D34FB5">
        <w:trPr>
          <w:trHeight w:val="300"/>
          <w:jc w:val="center"/>
        </w:trPr>
        <w:tc>
          <w:tcPr>
            <w:tcW w:w="4988" w:type="dxa"/>
            <w:shd w:val="clear" w:color="auto" w:fill="auto"/>
            <w:noWrap/>
            <w:vAlign w:val="center"/>
            <w:hideMark/>
          </w:tcPr>
          <w:p w14:paraId="40461C0E"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Sometimes / Rarely</w:t>
            </w:r>
          </w:p>
        </w:tc>
        <w:tc>
          <w:tcPr>
            <w:tcW w:w="819" w:type="dxa"/>
            <w:shd w:val="clear" w:color="auto" w:fill="auto"/>
            <w:noWrap/>
            <w:vAlign w:val="center"/>
            <w:hideMark/>
          </w:tcPr>
          <w:p w14:paraId="5CAF22D2" w14:textId="63483B3E"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129</w:t>
            </w:r>
          </w:p>
        </w:tc>
        <w:tc>
          <w:tcPr>
            <w:tcW w:w="928" w:type="dxa"/>
            <w:vAlign w:val="center"/>
          </w:tcPr>
          <w:p w14:paraId="76950747" w14:textId="710D262F"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(25.8)</w:t>
            </w:r>
          </w:p>
        </w:tc>
        <w:tc>
          <w:tcPr>
            <w:tcW w:w="1448" w:type="dxa"/>
            <w:gridSpan w:val="2"/>
            <w:shd w:val="clear" w:color="auto" w:fill="auto"/>
            <w:noWrap/>
            <w:vAlign w:val="center"/>
            <w:hideMark/>
          </w:tcPr>
          <w:p w14:paraId="45D7B50B" w14:textId="64BB0AAA"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21.7 - 30.4</w:t>
            </w:r>
          </w:p>
        </w:tc>
      </w:tr>
      <w:tr w:rsidR="00AD4BB9" w:rsidRPr="00CD449D" w14:paraId="6F65A56B" w14:textId="77777777" w:rsidTr="00D34FB5">
        <w:trPr>
          <w:trHeight w:val="300"/>
          <w:jc w:val="center"/>
        </w:trPr>
        <w:tc>
          <w:tcPr>
            <w:tcW w:w="4988" w:type="dxa"/>
            <w:shd w:val="clear" w:color="auto" w:fill="auto"/>
            <w:noWrap/>
            <w:vAlign w:val="center"/>
            <w:hideMark/>
          </w:tcPr>
          <w:p w14:paraId="3A9948C6" w14:textId="77777777"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Never</w:t>
            </w:r>
          </w:p>
        </w:tc>
        <w:tc>
          <w:tcPr>
            <w:tcW w:w="819" w:type="dxa"/>
            <w:shd w:val="clear" w:color="auto" w:fill="auto"/>
            <w:noWrap/>
            <w:vAlign w:val="center"/>
            <w:hideMark/>
          </w:tcPr>
          <w:p w14:paraId="2589A860" w14:textId="43BE7B6E"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360</w:t>
            </w:r>
          </w:p>
        </w:tc>
        <w:tc>
          <w:tcPr>
            <w:tcW w:w="928" w:type="dxa"/>
            <w:vAlign w:val="center"/>
          </w:tcPr>
          <w:p w14:paraId="4D2BF559" w14:textId="5FF5EE65"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(71.9)</w:t>
            </w:r>
          </w:p>
        </w:tc>
        <w:tc>
          <w:tcPr>
            <w:tcW w:w="1448" w:type="dxa"/>
            <w:gridSpan w:val="2"/>
            <w:shd w:val="clear" w:color="auto" w:fill="auto"/>
            <w:noWrap/>
            <w:vAlign w:val="center"/>
            <w:hideMark/>
          </w:tcPr>
          <w:p w14:paraId="2D0D398D" w14:textId="4E4521BC"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67.2 - 76.2</w:t>
            </w:r>
          </w:p>
        </w:tc>
      </w:tr>
      <w:tr w:rsidR="00AD4BB9" w:rsidRPr="00452D10" w14:paraId="0697CD4B" w14:textId="77777777" w:rsidTr="00D34FB5">
        <w:trPr>
          <w:trHeight w:val="300"/>
          <w:jc w:val="center"/>
        </w:trPr>
        <w:tc>
          <w:tcPr>
            <w:tcW w:w="4988" w:type="dxa"/>
            <w:shd w:val="clear" w:color="auto" w:fill="auto"/>
            <w:noWrap/>
            <w:vAlign w:val="center"/>
          </w:tcPr>
          <w:p w14:paraId="1C4F3FE3" w14:textId="0643B82C" w:rsidR="00AD4BB9" w:rsidRPr="000D6842" w:rsidRDefault="00AD4BB9" w:rsidP="00A03239">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z w:val="20"/>
                <w:szCs w:val="20"/>
                <w:lang w:val="en-GB"/>
              </w:rPr>
              <w:t>Level of knowledge about SARS-CoV-2 transmission</w:t>
            </w:r>
          </w:p>
        </w:tc>
        <w:tc>
          <w:tcPr>
            <w:tcW w:w="819" w:type="dxa"/>
            <w:shd w:val="clear" w:color="auto" w:fill="auto"/>
            <w:noWrap/>
            <w:vAlign w:val="center"/>
          </w:tcPr>
          <w:p w14:paraId="2752A309" w14:textId="77777777" w:rsidR="00AD4BB9" w:rsidRPr="000D6842" w:rsidRDefault="00AD4BB9" w:rsidP="00A03239">
            <w:pPr>
              <w:jc w:val="left"/>
              <w:rPr>
                <w:rFonts w:ascii="Times New Roman" w:hAnsi="Times New Roman" w:cs="Times New Roman"/>
                <w:snapToGrid/>
                <w:color w:val="000000"/>
                <w:sz w:val="20"/>
                <w:szCs w:val="20"/>
                <w:lang w:val="en-GB"/>
              </w:rPr>
            </w:pPr>
          </w:p>
        </w:tc>
        <w:tc>
          <w:tcPr>
            <w:tcW w:w="928" w:type="dxa"/>
            <w:vAlign w:val="center"/>
          </w:tcPr>
          <w:p w14:paraId="2F34BE79" w14:textId="77777777" w:rsidR="00AD4BB9" w:rsidRPr="000D6842" w:rsidRDefault="00AD4BB9" w:rsidP="00A03239">
            <w:pPr>
              <w:ind w:right="213"/>
              <w:jc w:val="left"/>
              <w:rPr>
                <w:rFonts w:ascii="Times New Roman" w:hAnsi="Times New Roman" w:cs="Times New Roman"/>
                <w:snapToGrid/>
                <w:color w:val="000000"/>
                <w:sz w:val="20"/>
                <w:szCs w:val="20"/>
                <w:lang w:val="en-GB"/>
              </w:rPr>
            </w:pPr>
          </w:p>
        </w:tc>
        <w:tc>
          <w:tcPr>
            <w:tcW w:w="1448" w:type="dxa"/>
            <w:gridSpan w:val="2"/>
            <w:shd w:val="clear" w:color="auto" w:fill="auto"/>
            <w:noWrap/>
            <w:vAlign w:val="center"/>
          </w:tcPr>
          <w:p w14:paraId="28455342" w14:textId="2A703F2F" w:rsidR="00AD4BB9" w:rsidRPr="000D6842" w:rsidRDefault="00AD4BB9" w:rsidP="00A03239">
            <w:pPr>
              <w:ind w:right="244"/>
              <w:jc w:val="left"/>
              <w:rPr>
                <w:rFonts w:ascii="Times New Roman" w:hAnsi="Times New Roman" w:cs="Times New Roman"/>
                <w:snapToGrid/>
                <w:color w:val="000000"/>
                <w:sz w:val="20"/>
                <w:szCs w:val="20"/>
                <w:lang w:val="en-GB"/>
              </w:rPr>
            </w:pPr>
          </w:p>
        </w:tc>
      </w:tr>
      <w:tr w:rsidR="00AD4BB9" w:rsidRPr="00A304BF" w14:paraId="1BE830D2" w14:textId="77777777" w:rsidTr="00D34FB5">
        <w:trPr>
          <w:trHeight w:val="300"/>
          <w:jc w:val="center"/>
        </w:trPr>
        <w:tc>
          <w:tcPr>
            <w:tcW w:w="4988" w:type="dxa"/>
            <w:shd w:val="clear" w:color="auto" w:fill="auto"/>
            <w:noWrap/>
            <w:vAlign w:val="center"/>
          </w:tcPr>
          <w:p w14:paraId="2FB66007" w14:textId="5A7B1530"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Low</w:t>
            </w:r>
          </w:p>
        </w:tc>
        <w:tc>
          <w:tcPr>
            <w:tcW w:w="819" w:type="dxa"/>
            <w:shd w:val="clear" w:color="auto" w:fill="auto"/>
            <w:noWrap/>
            <w:vAlign w:val="center"/>
          </w:tcPr>
          <w:p w14:paraId="028EC197" w14:textId="0CAFFACA"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14</w:t>
            </w:r>
          </w:p>
        </w:tc>
        <w:tc>
          <w:tcPr>
            <w:tcW w:w="928" w:type="dxa"/>
            <w:vAlign w:val="center"/>
          </w:tcPr>
          <w:p w14:paraId="50CB2760" w14:textId="5A22DDD4"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(2.8)</w:t>
            </w:r>
          </w:p>
        </w:tc>
        <w:tc>
          <w:tcPr>
            <w:tcW w:w="1448" w:type="dxa"/>
            <w:gridSpan w:val="2"/>
            <w:shd w:val="clear" w:color="auto" w:fill="auto"/>
            <w:noWrap/>
            <w:vAlign w:val="center"/>
          </w:tcPr>
          <w:p w14:paraId="39A5778D" w14:textId="157BFDFA"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1.5 - 5.2</w:t>
            </w:r>
          </w:p>
        </w:tc>
      </w:tr>
      <w:tr w:rsidR="00AD4BB9" w:rsidRPr="00A304BF" w14:paraId="7EA7CE07" w14:textId="77777777" w:rsidTr="00D34FB5">
        <w:trPr>
          <w:trHeight w:val="300"/>
          <w:jc w:val="center"/>
        </w:trPr>
        <w:tc>
          <w:tcPr>
            <w:tcW w:w="4988" w:type="dxa"/>
            <w:shd w:val="clear" w:color="auto" w:fill="auto"/>
            <w:noWrap/>
            <w:vAlign w:val="center"/>
          </w:tcPr>
          <w:p w14:paraId="30D5BCA6" w14:textId="2368ED61"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Medium</w:t>
            </w:r>
          </w:p>
        </w:tc>
        <w:tc>
          <w:tcPr>
            <w:tcW w:w="819" w:type="dxa"/>
            <w:shd w:val="clear" w:color="auto" w:fill="auto"/>
            <w:noWrap/>
            <w:vAlign w:val="center"/>
          </w:tcPr>
          <w:p w14:paraId="12B30147" w14:textId="2C967873"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35</w:t>
            </w:r>
          </w:p>
        </w:tc>
        <w:tc>
          <w:tcPr>
            <w:tcW w:w="928" w:type="dxa"/>
            <w:vAlign w:val="center"/>
          </w:tcPr>
          <w:p w14:paraId="05F0AA3F" w14:textId="3F297B82"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(7.0)</w:t>
            </w:r>
          </w:p>
        </w:tc>
        <w:tc>
          <w:tcPr>
            <w:tcW w:w="1448" w:type="dxa"/>
            <w:gridSpan w:val="2"/>
            <w:shd w:val="clear" w:color="auto" w:fill="auto"/>
            <w:noWrap/>
            <w:vAlign w:val="center"/>
          </w:tcPr>
          <w:p w14:paraId="7844B384" w14:textId="1CB279A0"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4.8 - 10.1</w:t>
            </w:r>
          </w:p>
        </w:tc>
      </w:tr>
      <w:tr w:rsidR="00AD4BB9" w:rsidRPr="00A304BF" w14:paraId="1FDFFA04" w14:textId="77777777" w:rsidTr="00A03239">
        <w:trPr>
          <w:trHeight w:val="300"/>
          <w:jc w:val="center"/>
        </w:trPr>
        <w:tc>
          <w:tcPr>
            <w:tcW w:w="4988" w:type="dxa"/>
            <w:shd w:val="clear" w:color="auto" w:fill="auto"/>
            <w:noWrap/>
            <w:vAlign w:val="center"/>
          </w:tcPr>
          <w:p w14:paraId="01F1FFCB" w14:textId="529C4EDF" w:rsidR="00AD4BB9" w:rsidRPr="000D6842" w:rsidRDefault="00AD4BB9" w:rsidP="000D3817">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High</w:t>
            </w:r>
          </w:p>
        </w:tc>
        <w:tc>
          <w:tcPr>
            <w:tcW w:w="819" w:type="dxa"/>
            <w:shd w:val="clear" w:color="auto" w:fill="auto"/>
            <w:noWrap/>
            <w:vAlign w:val="center"/>
          </w:tcPr>
          <w:p w14:paraId="3BEEB183" w14:textId="3CDDE85F" w:rsidR="00AD4BB9" w:rsidRPr="000D6842" w:rsidRDefault="00AD4BB9" w:rsidP="00D34FB5">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451</w:t>
            </w:r>
          </w:p>
        </w:tc>
        <w:tc>
          <w:tcPr>
            <w:tcW w:w="928" w:type="dxa"/>
            <w:vAlign w:val="center"/>
          </w:tcPr>
          <w:p w14:paraId="6AC41AA2" w14:textId="60B6F23C" w:rsidR="00AD4BB9" w:rsidRPr="000D6842" w:rsidRDefault="00AD4BB9" w:rsidP="00D34FB5">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(90.2)</w:t>
            </w:r>
          </w:p>
        </w:tc>
        <w:tc>
          <w:tcPr>
            <w:tcW w:w="1448" w:type="dxa"/>
            <w:gridSpan w:val="2"/>
            <w:shd w:val="clear" w:color="auto" w:fill="auto"/>
            <w:noWrap/>
            <w:vAlign w:val="center"/>
          </w:tcPr>
          <w:p w14:paraId="4F1CD338" w14:textId="7CBFF26C" w:rsidR="00AD4BB9" w:rsidRPr="000D6842" w:rsidRDefault="00AD4BB9" w:rsidP="00D34FB5">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86.7 - 92.9</w:t>
            </w:r>
          </w:p>
        </w:tc>
      </w:tr>
      <w:tr w:rsidR="00A03239" w:rsidRPr="00A304BF" w14:paraId="6A3682B3" w14:textId="77777777" w:rsidTr="00A03239">
        <w:trPr>
          <w:trHeight w:val="605"/>
          <w:jc w:val="center"/>
        </w:trPr>
        <w:tc>
          <w:tcPr>
            <w:tcW w:w="4988" w:type="dxa"/>
            <w:shd w:val="clear" w:color="auto" w:fill="auto"/>
            <w:noWrap/>
            <w:vAlign w:val="center"/>
          </w:tcPr>
          <w:p w14:paraId="1FAEA642" w14:textId="2B4DDAF0" w:rsidR="00A03239" w:rsidRPr="000D6842" w:rsidRDefault="00A03239" w:rsidP="00A03239">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General concern score for the SARS-CoV-2 pandemic </w:t>
            </w:r>
            <w:r>
              <w:rPr>
                <w:rFonts w:ascii="Times New Roman" w:hAnsi="Times New Roman" w:cs="Times New Roman"/>
                <w:snapToGrid/>
                <w:color w:val="000000"/>
                <w:sz w:val="20"/>
                <w:szCs w:val="20"/>
                <w:lang w:val="en-GB"/>
              </w:rPr>
              <w:br/>
            </w:r>
            <w:r w:rsidRPr="000D6842">
              <w:rPr>
                <w:rFonts w:ascii="Times New Roman" w:hAnsi="Times New Roman" w:cs="Times New Roman"/>
                <w:snapToGrid/>
                <w:color w:val="000000"/>
                <w:sz w:val="20"/>
                <w:szCs w:val="20"/>
                <w:lang w:val="en-GB"/>
              </w:rPr>
              <w:t>(max.10; n=485 ) &gt; 7/10</w:t>
            </w:r>
            <w:r w:rsidRPr="000D6842" w:rsidDel="00E12F92">
              <w:rPr>
                <w:rFonts w:ascii="Times New Roman" w:hAnsi="Times New Roman" w:cs="Times New Roman"/>
                <w:snapToGrid/>
                <w:color w:val="000000"/>
                <w:sz w:val="20"/>
                <w:szCs w:val="20"/>
                <w:lang w:val="en-GB"/>
              </w:rPr>
              <w:t xml:space="preserve"> </w:t>
            </w:r>
            <w:r>
              <w:rPr>
                <w:rFonts w:ascii="Times New Roman" w:hAnsi="Times New Roman" w:cs="Times New Roman"/>
                <w:snapToGrid/>
                <w:color w:val="000000"/>
                <w:sz w:val="20"/>
                <w:szCs w:val="20"/>
                <w:vertAlign w:val="superscript"/>
                <w:lang w:val="en-GB"/>
              </w:rPr>
              <w:t xml:space="preserve"> </w:t>
            </w:r>
            <w:r w:rsidRPr="00D34FB5">
              <w:rPr>
                <w:rFonts w:ascii="Times New Roman" w:hAnsi="Times New Roman" w:cs="Times New Roman"/>
                <w:snapToGrid/>
                <w:color w:val="000000"/>
                <w:sz w:val="20"/>
                <w:szCs w:val="20"/>
                <w:vertAlign w:val="superscript"/>
                <w:lang w:val="en-GB"/>
              </w:rPr>
              <w:t>***</w:t>
            </w:r>
            <w:r>
              <w:rPr>
                <w:rFonts w:ascii="Times New Roman" w:hAnsi="Times New Roman" w:cs="Times New Roman"/>
                <w:snapToGrid/>
                <w:color w:val="000000"/>
                <w:sz w:val="20"/>
                <w:szCs w:val="20"/>
                <w:vertAlign w:val="superscript"/>
                <w:lang w:val="en-GB"/>
              </w:rPr>
              <w:t xml:space="preserve">* </w:t>
            </w:r>
            <w:r w:rsidRPr="00D34FB5">
              <w:rPr>
                <w:rFonts w:ascii="Times New Roman" w:hAnsi="Times New Roman" w:cs="Times New Roman"/>
                <w:snapToGrid/>
                <w:color w:val="000000"/>
                <w:sz w:val="20"/>
                <w:szCs w:val="20"/>
                <w:vertAlign w:val="superscript"/>
                <w:lang w:val="en-GB"/>
              </w:rPr>
              <w:t xml:space="preserve"> #</w:t>
            </w:r>
            <w:r w:rsidRPr="000D6842">
              <w:rPr>
                <w:rFonts w:ascii="Times New Roman" w:hAnsi="Times New Roman" w:cs="Times New Roman"/>
                <w:snapToGrid/>
                <w:color w:val="000000"/>
                <w:sz w:val="20"/>
                <w:szCs w:val="20"/>
                <w:lang w:val="en-GB"/>
              </w:rPr>
              <w:t xml:space="preserve"> </w:t>
            </w:r>
          </w:p>
        </w:tc>
        <w:tc>
          <w:tcPr>
            <w:tcW w:w="819" w:type="dxa"/>
            <w:shd w:val="clear" w:color="auto" w:fill="auto"/>
            <w:noWrap/>
            <w:vAlign w:val="center"/>
          </w:tcPr>
          <w:p w14:paraId="0A2CE9CD" w14:textId="64D4F563" w:rsidR="00A03239"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US"/>
              </w:rPr>
              <w:t>234</w:t>
            </w:r>
          </w:p>
        </w:tc>
        <w:tc>
          <w:tcPr>
            <w:tcW w:w="928" w:type="dxa"/>
            <w:vAlign w:val="center"/>
          </w:tcPr>
          <w:p w14:paraId="78121D4F" w14:textId="58D6CCC0" w:rsidR="00A03239" w:rsidRPr="000D6842" w:rsidRDefault="00A03239" w:rsidP="00A03239">
            <w:pPr>
              <w:ind w:right="213"/>
              <w:jc w:val="right"/>
              <w:rPr>
                <w:rFonts w:ascii="Times New Roman" w:hAnsi="Times New Roman" w:cs="Times New Roman"/>
                <w:snapToGrid/>
                <w:color w:val="000000"/>
                <w:sz w:val="20"/>
                <w:szCs w:val="20"/>
                <w:lang w:val="en-GB"/>
              </w:rPr>
            </w:pPr>
            <w:r w:rsidRPr="00BD1E3E">
              <w:rPr>
                <w:rFonts w:ascii="Times New Roman" w:hAnsi="Times New Roman" w:cs="Times New Roman"/>
                <w:snapToGrid/>
                <w:color w:val="000000"/>
                <w:sz w:val="20"/>
                <w:szCs w:val="20"/>
                <w:lang w:val="en-US"/>
              </w:rPr>
              <w:t>(</w:t>
            </w:r>
            <w:r>
              <w:rPr>
                <w:rFonts w:ascii="Times New Roman" w:hAnsi="Times New Roman" w:cs="Times New Roman"/>
                <w:snapToGrid/>
                <w:color w:val="000000"/>
                <w:sz w:val="20"/>
                <w:szCs w:val="20"/>
                <w:lang w:val="en-US"/>
              </w:rPr>
              <w:t>48.3</w:t>
            </w:r>
            <w:r w:rsidRPr="000D6842">
              <w:rPr>
                <w:rFonts w:ascii="Times New Roman" w:hAnsi="Times New Roman" w:cs="Times New Roman"/>
                <w:snapToGrid/>
                <w:color w:val="000000"/>
                <w:sz w:val="20"/>
                <w:szCs w:val="20"/>
                <w:lang w:val="en-US"/>
              </w:rPr>
              <w:t>)</w:t>
            </w:r>
          </w:p>
        </w:tc>
        <w:tc>
          <w:tcPr>
            <w:tcW w:w="1448" w:type="dxa"/>
            <w:gridSpan w:val="2"/>
            <w:shd w:val="clear" w:color="auto" w:fill="auto"/>
            <w:noWrap/>
            <w:vAlign w:val="center"/>
          </w:tcPr>
          <w:p w14:paraId="69FB569C" w14:textId="4379D045" w:rsidR="00A03239" w:rsidRPr="000D6842" w:rsidRDefault="00A03239" w:rsidP="00A03239">
            <w:pPr>
              <w:ind w:right="244"/>
              <w:jc w:val="right"/>
              <w:rPr>
                <w:rFonts w:ascii="Times New Roman" w:hAnsi="Times New Roman" w:cs="Times New Roman"/>
                <w:snapToGrid/>
                <w:color w:val="000000"/>
                <w:sz w:val="20"/>
                <w:szCs w:val="20"/>
                <w:lang w:val="en-GB"/>
              </w:rPr>
            </w:pPr>
            <w:r w:rsidRPr="00BD1E3E">
              <w:rPr>
                <w:rFonts w:ascii="Times New Roman" w:hAnsi="Times New Roman" w:cs="Times New Roman"/>
                <w:snapToGrid/>
                <w:color w:val="000000"/>
                <w:sz w:val="20"/>
                <w:szCs w:val="20"/>
                <w:lang w:val="en-US"/>
              </w:rPr>
              <w:t>4</w:t>
            </w:r>
            <w:r>
              <w:rPr>
                <w:rFonts w:ascii="Times New Roman" w:hAnsi="Times New Roman" w:cs="Times New Roman"/>
                <w:snapToGrid/>
                <w:color w:val="000000"/>
                <w:sz w:val="20"/>
                <w:szCs w:val="20"/>
                <w:lang w:val="en-US"/>
              </w:rPr>
              <w:t>3.3</w:t>
            </w:r>
            <w:r w:rsidRPr="00BD1E3E">
              <w:rPr>
                <w:rFonts w:ascii="Times New Roman" w:hAnsi="Times New Roman" w:cs="Times New Roman"/>
                <w:snapToGrid/>
                <w:color w:val="000000"/>
                <w:sz w:val="20"/>
                <w:szCs w:val="20"/>
                <w:lang w:val="en-US"/>
              </w:rPr>
              <w:t xml:space="preserve"> – </w:t>
            </w:r>
            <w:r>
              <w:rPr>
                <w:rFonts w:ascii="Times New Roman" w:hAnsi="Times New Roman" w:cs="Times New Roman"/>
                <w:snapToGrid/>
                <w:color w:val="000000"/>
                <w:sz w:val="20"/>
                <w:szCs w:val="20"/>
                <w:lang w:val="en-US"/>
              </w:rPr>
              <w:t>53.3</w:t>
            </w:r>
          </w:p>
        </w:tc>
      </w:tr>
      <w:tr w:rsidR="00A03239" w:rsidRPr="00A304BF" w14:paraId="5B3FBA29" w14:textId="77777777" w:rsidTr="00A03239">
        <w:trPr>
          <w:trHeight w:val="460"/>
          <w:jc w:val="center"/>
        </w:trPr>
        <w:tc>
          <w:tcPr>
            <w:tcW w:w="4988" w:type="dxa"/>
            <w:shd w:val="clear" w:color="auto" w:fill="auto"/>
            <w:noWrap/>
            <w:vAlign w:val="center"/>
          </w:tcPr>
          <w:p w14:paraId="5628190D" w14:textId="3337BDD6" w:rsidR="00A03239" w:rsidRPr="000D6842" w:rsidRDefault="00A03239" w:rsidP="00A03239">
            <w:pPr>
              <w:ind w:right="315"/>
              <w:jc w:val="left"/>
              <w:rPr>
                <w:rFonts w:ascii="Times New Roman" w:hAnsi="Times New Roman" w:cs="Times New Roman"/>
                <w:snapToGrid/>
                <w:color w:val="000000"/>
                <w:sz w:val="20"/>
                <w:szCs w:val="20"/>
                <w:lang w:val="en-GB"/>
              </w:rPr>
            </w:pPr>
            <w:r w:rsidRPr="00D42EF9">
              <w:rPr>
                <w:rFonts w:ascii="Times New Roman" w:hAnsi="Times New Roman" w:cs="Times New Roman"/>
                <w:snapToGrid/>
                <w:color w:val="000000"/>
                <w:sz w:val="20"/>
                <w:szCs w:val="20"/>
                <w:lang w:val="en-GB"/>
              </w:rPr>
              <w:t xml:space="preserve">Family member or friends diagnosed with </w:t>
            </w:r>
            <w:r>
              <w:rPr>
                <w:rFonts w:ascii="Times New Roman" w:hAnsi="Times New Roman" w:cs="Times New Roman"/>
                <w:snapToGrid/>
                <w:color w:val="000000"/>
                <w:sz w:val="20"/>
                <w:szCs w:val="20"/>
                <w:lang w:val="en-GB"/>
              </w:rPr>
              <w:t>COVID</w:t>
            </w:r>
            <w:r w:rsidRPr="00D42EF9">
              <w:rPr>
                <w:rFonts w:ascii="Times New Roman" w:hAnsi="Times New Roman" w:cs="Times New Roman"/>
                <w:snapToGrid/>
                <w:color w:val="000000"/>
                <w:sz w:val="20"/>
                <w:szCs w:val="20"/>
                <w:lang w:val="en-GB"/>
              </w:rPr>
              <w:t>-19 or had symptoms suggestive of the disease</w:t>
            </w:r>
          </w:p>
        </w:tc>
        <w:tc>
          <w:tcPr>
            <w:tcW w:w="819" w:type="dxa"/>
            <w:shd w:val="clear" w:color="auto" w:fill="auto"/>
            <w:noWrap/>
            <w:vAlign w:val="center"/>
          </w:tcPr>
          <w:p w14:paraId="5B55F5CA" w14:textId="7C7A7B41" w:rsidR="00A03239"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171</w:t>
            </w:r>
          </w:p>
        </w:tc>
        <w:tc>
          <w:tcPr>
            <w:tcW w:w="928" w:type="dxa"/>
            <w:vAlign w:val="center"/>
          </w:tcPr>
          <w:p w14:paraId="0BC34012" w14:textId="01D75584" w:rsidR="00A03239" w:rsidRPr="000D6842" w:rsidRDefault="00A03239" w:rsidP="00A03239">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(34.2)</w:t>
            </w:r>
          </w:p>
        </w:tc>
        <w:tc>
          <w:tcPr>
            <w:tcW w:w="1448" w:type="dxa"/>
            <w:gridSpan w:val="2"/>
            <w:shd w:val="clear" w:color="auto" w:fill="auto"/>
            <w:noWrap/>
            <w:vAlign w:val="center"/>
          </w:tcPr>
          <w:p w14:paraId="5C7DA56A" w14:textId="3CF867D2"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29.7 – 39.0</w:t>
            </w:r>
          </w:p>
        </w:tc>
      </w:tr>
      <w:tr w:rsidR="00A03239" w:rsidRPr="00A304BF" w14:paraId="7ACE38B7" w14:textId="77777777" w:rsidTr="00A03239">
        <w:trPr>
          <w:trHeight w:val="460"/>
          <w:jc w:val="center"/>
        </w:trPr>
        <w:tc>
          <w:tcPr>
            <w:tcW w:w="4988" w:type="dxa"/>
            <w:shd w:val="clear" w:color="auto" w:fill="auto"/>
            <w:noWrap/>
            <w:vAlign w:val="center"/>
          </w:tcPr>
          <w:p w14:paraId="386948BD" w14:textId="20B3A5FB" w:rsidR="00A03239" w:rsidRPr="000D6842" w:rsidRDefault="00A03239" w:rsidP="00A03239">
            <w:pPr>
              <w:ind w:right="315"/>
              <w:jc w:val="left"/>
              <w:rPr>
                <w:rFonts w:ascii="Times New Roman" w:hAnsi="Times New Roman" w:cs="Times New Roman"/>
                <w:snapToGrid/>
                <w:color w:val="000000"/>
                <w:sz w:val="20"/>
                <w:szCs w:val="20"/>
                <w:lang w:val="en-GB"/>
              </w:rPr>
            </w:pPr>
            <w:r w:rsidRPr="00D42EF9">
              <w:rPr>
                <w:rFonts w:ascii="Times New Roman" w:hAnsi="Times New Roman" w:cs="Times New Roman"/>
                <w:snapToGrid/>
                <w:color w:val="000000"/>
                <w:sz w:val="20"/>
                <w:szCs w:val="20"/>
                <w:lang w:val="en-GB"/>
              </w:rPr>
              <w:t xml:space="preserve">Having had </w:t>
            </w:r>
            <w:r>
              <w:rPr>
                <w:rFonts w:ascii="Times New Roman" w:hAnsi="Times New Roman" w:cs="Times New Roman"/>
                <w:snapToGrid/>
                <w:color w:val="000000"/>
                <w:sz w:val="20"/>
                <w:szCs w:val="20"/>
                <w:lang w:val="en-GB"/>
              </w:rPr>
              <w:t>COVID</w:t>
            </w:r>
            <w:r w:rsidRPr="00D42EF9">
              <w:rPr>
                <w:rFonts w:ascii="Times New Roman" w:hAnsi="Times New Roman" w:cs="Times New Roman"/>
                <w:snapToGrid/>
                <w:color w:val="000000"/>
                <w:sz w:val="20"/>
                <w:szCs w:val="20"/>
                <w:lang w:val="en-GB"/>
              </w:rPr>
              <w:t>-19 type symptoms</w:t>
            </w:r>
          </w:p>
        </w:tc>
        <w:tc>
          <w:tcPr>
            <w:tcW w:w="819" w:type="dxa"/>
            <w:shd w:val="clear" w:color="auto" w:fill="auto"/>
            <w:noWrap/>
            <w:vAlign w:val="center"/>
          </w:tcPr>
          <w:p w14:paraId="3A183F4C" w14:textId="26F34BA0" w:rsidR="00A03239"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92</w:t>
            </w:r>
          </w:p>
        </w:tc>
        <w:tc>
          <w:tcPr>
            <w:tcW w:w="928" w:type="dxa"/>
            <w:vAlign w:val="center"/>
          </w:tcPr>
          <w:p w14:paraId="4F4108C5" w14:textId="5EA910DD" w:rsidR="00A03239" w:rsidRPr="000D6842" w:rsidRDefault="00A03239" w:rsidP="00A03239">
            <w:pPr>
              <w:ind w:right="213"/>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(18.4)</w:t>
            </w:r>
          </w:p>
        </w:tc>
        <w:tc>
          <w:tcPr>
            <w:tcW w:w="1448" w:type="dxa"/>
            <w:gridSpan w:val="2"/>
            <w:shd w:val="clear" w:color="auto" w:fill="auto"/>
            <w:noWrap/>
            <w:vAlign w:val="center"/>
          </w:tcPr>
          <w:p w14:paraId="0CFA5652" w14:textId="16F8E307"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14.9 – 22.6</w:t>
            </w:r>
          </w:p>
        </w:tc>
      </w:tr>
      <w:tr w:rsidR="00A03239" w:rsidRPr="001F6DB3" w14:paraId="59F4DBEB" w14:textId="77777777" w:rsidTr="00A03239">
        <w:trPr>
          <w:trHeight w:val="300"/>
          <w:jc w:val="center"/>
        </w:trPr>
        <w:tc>
          <w:tcPr>
            <w:tcW w:w="8183" w:type="dxa"/>
            <w:gridSpan w:val="5"/>
            <w:tcBorders>
              <w:bottom w:val="single" w:sz="4" w:space="0" w:color="auto"/>
            </w:tcBorders>
            <w:shd w:val="clear" w:color="auto" w:fill="auto"/>
            <w:vAlign w:val="center"/>
          </w:tcPr>
          <w:p w14:paraId="7F9388D2" w14:textId="356896D5" w:rsidR="00A03239" w:rsidRPr="000D6842" w:rsidRDefault="008129CA" w:rsidP="008129CA">
            <w:pPr>
              <w:jc w:val="left"/>
              <w:rPr>
                <w:rFonts w:ascii="Times New Roman" w:hAnsi="Times New Roman" w:cs="Times New Roman"/>
                <w:b/>
                <w:bCs/>
                <w:snapToGrid/>
                <w:color w:val="000000"/>
                <w:sz w:val="20"/>
                <w:szCs w:val="20"/>
                <w:lang w:val="en-GB"/>
              </w:rPr>
            </w:pPr>
            <w:r>
              <w:rPr>
                <w:rFonts w:ascii="Times New Roman" w:hAnsi="Times New Roman" w:cs="Times New Roman"/>
                <w:b/>
                <w:bCs/>
                <w:snapToGrid/>
                <w:color w:val="000000"/>
                <w:sz w:val="20"/>
                <w:szCs w:val="20"/>
                <w:lang w:val="en-GB"/>
              </w:rPr>
              <w:t>Clinical characteristics</w:t>
            </w:r>
          </w:p>
        </w:tc>
      </w:tr>
      <w:tr w:rsidR="00A03239" w:rsidRPr="00CD449D" w14:paraId="2897968A" w14:textId="77777777" w:rsidTr="00A03239">
        <w:trPr>
          <w:trHeight w:val="300"/>
          <w:jc w:val="center"/>
        </w:trPr>
        <w:tc>
          <w:tcPr>
            <w:tcW w:w="4988" w:type="dxa"/>
            <w:tcBorders>
              <w:top w:val="single" w:sz="4" w:space="0" w:color="auto"/>
            </w:tcBorders>
            <w:shd w:val="clear" w:color="auto" w:fill="auto"/>
            <w:noWrap/>
            <w:vAlign w:val="center"/>
            <w:hideMark/>
          </w:tcPr>
          <w:p w14:paraId="21A5BB7C" w14:textId="77777777" w:rsidR="00A03239" w:rsidRPr="000D6842" w:rsidRDefault="00A03239" w:rsidP="00A03239">
            <w:pPr>
              <w:ind w:right="315"/>
              <w:jc w:val="left"/>
              <w:rPr>
                <w:rFonts w:ascii="Times New Roman" w:hAnsi="Times New Roman" w:cs="Times New Roman"/>
                <w:snapToGrid/>
                <w:color w:val="000000"/>
                <w:sz w:val="20"/>
                <w:szCs w:val="20"/>
                <w:lang w:val="en-GB"/>
              </w:rPr>
            </w:pPr>
            <w:proofErr w:type="spellStart"/>
            <w:r w:rsidRPr="000D6842">
              <w:rPr>
                <w:rFonts w:ascii="Times New Roman" w:hAnsi="Times New Roman" w:cs="Times New Roman"/>
                <w:snapToGrid/>
                <w:color w:val="000000"/>
                <w:sz w:val="20"/>
                <w:szCs w:val="20"/>
                <w:lang w:val="en-GB"/>
              </w:rPr>
              <w:t>Primiparous</w:t>
            </w:r>
            <w:proofErr w:type="spellEnd"/>
          </w:p>
        </w:tc>
        <w:tc>
          <w:tcPr>
            <w:tcW w:w="819" w:type="dxa"/>
            <w:tcBorders>
              <w:top w:val="single" w:sz="4" w:space="0" w:color="auto"/>
            </w:tcBorders>
            <w:shd w:val="clear" w:color="auto" w:fill="auto"/>
            <w:noWrap/>
            <w:vAlign w:val="center"/>
            <w:hideMark/>
          </w:tcPr>
          <w:p w14:paraId="6E165A36" w14:textId="740F8D36"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203</w:t>
            </w:r>
          </w:p>
        </w:tc>
        <w:tc>
          <w:tcPr>
            <w:tcW w:w="928" w:type="dxa"/>
            <w:tcBorders>
              <w:top w:val="single" w:sz="4" w:space="0" w:color="auto"/>
            </w:tcBorders>
            <w:vAlign w:val="center"/>
          </w:tcPr>
          <w:p w14:paraId="72496184" w14:textId="7A3CD13F"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(40.6)</w:t>
            </w:r>
          </w:p>
        </w:tc>
        <w:tc>
          <w:tcPr>
            <w:tcW w:w="1448" w:type="dxa"/>
            <w:gridSpan w:val="2"/>
            <w:tcBorders>
              <w:top w:val="single" w:sz="4" w:space="0" w:color="auto"/>
            </w:tcBorders>
            <w:shd w:val="clear" w:color="auto" w:fill="auto"/>
            <w:noWrap/>
            <w:vAlign w:val="center"/>
            <w:hideMark/>
          </w:tcPr>
          <w:p w14:paraId="6A8FC579" w14:textId="7A3F87CB" w:rsidR="00A03239" w:rsidRPr="000D6842" w:rsidRDefault="00A03239" w:rsidP="00A03239">
            <w:pPr>
              <w:ind w:right="244"/>
              <w:jc w:val="right"/>
              <w:rPr>
                <w:rFonts w:ascii="Times New Roman" w:hAnsi="Times New Roman" w:cs="Times New Roman"/>
                <w:snapToGrid/>
                <w:sz w:val="20"/>
                <w:szCs w:val="20"/>
                <w:lang w:val="en-GB"/>
              </w:rPr>
            </w:pPr>
            <w:r w:rsidRPr="000D6842">
              <w:rPr>
                <w:rFonts w:ascii="Times New Roman" w:hAnsi="Times New Roman" w:cs="Times New Roman"/>
                <w:snapToGrid/>
                <w:color w:val="000000"/>
                <w:sz w:val="20"/>
                <w:szCs w:val="20"/>
                <w:lang w:val="en-GB"/>
              </w:rPr>
              <w:t>35.8 - 45.6</w:t>
            </w:r>
          </w:p>
        </w:tc>
      </w:tr>
      <w:tr w:rsidR="00A03239" w:rsidRPr="00452D10" w14:paraId="3AE1B337" w14:textId="77777777" w:rsidTr="00D34FB5">
        <w:trPr>
          <w:trHeight w:val="367"/>
          <w:jc w:val="center"/>
        </w:trPr>
        <w:tc>
          <w:tcPr>
            <w:tcW w:w="4988" w:type="dxa"/>
            <w:shd w:val="clear" w:color="auto" w:fill="auto"/>
            <w:vAlign w:val="center"/>
            <w:hideMark/>
          </w:tcPr>
          <w:p w14:paraId="5A76EEF8" w14:textId="77777777" w:rsidR="00A03239" w:rsidRPr="000D6842" w:rsidRDefault="00A03239" w:rsidP="00A03239">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Gestational age (weeks) at the end of first lockdown</w:t>
            </w:r>
          </w:p>
        </w:tc>
        <w:tc>
          <w:tcPr>
            <w:tcW w:w="819" w:type="dxa"/>
            <w:shd w:val="clear" w:color="auto" w:fill="auto"/>
            <w:noWrap/>
            <w:vAlign w:val="center"/>
            <w:hideMark/>
          </w:tcPr>
          <w:p w14:paraId="1FBA7AD6" w14:textId="3EE35E16" w:rsidR="00A03239" w:rsidRPr="000D6842" w:rsidRDefault="00A03239" w:rsidP="00A03239">
            <w:pPr>
              <w:jc w:val="right"/>
              <w:rPr>
                <w:rFonts w:ascii="Times New Roman" w:hAnsi="Times New Roman" w:cs="Times New Roman"/>
                <w:snapToGrid/>
                <w:color w:val="000000"/>
                <w:sz w:val="20"/>
                <w:szCs w:val="20"/>
                <w:lang w:val="en-GB"/>
              </w:rPr>
            </w:pPr>
          </w:p>
        </w:tc>
        <w:tc>
          <w:tcPr>
            <w:tcW w:w="928" w:type="dxa"/>
            <w:vAlign w:val="center"/>
          </w:tcPr>
          <w:p w14:paraId="19F9EBE3" w14:textId="77777777" w:rsidR="00A03239" w:rsidRPr="000D6842" w:rsidRDefault="00A03239" w:rsidP="00A03239">
            <w:pPr>
              <w:ind w:right="254"/>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500715F2" w14:textId="6E3AD62B" w:rsidR="00A03239" w:rsidRPr="000D6842" w:rsidRDefault="00A03239" w:rsidP="00A03239">
            <w:pPr>
              <w:ind w:right="244"/>
              <w:jc w:val="right"/>
              <w:rPr>
                <w:rFonts w:ascii="Times New Roman" w:hAnsi="Times New Roman" w:cs="Times New Roman"/>
                <w:snapToGrid/>
                <w:color w:val="000000"/>
                <w:sz w:val="20"/>
                <w:szCs w:val="20"/>
                <w:lang w:val="en-GB"/>
              </w:rPr>
            </w:pPr>
          </w:p>
        </w:tc>
      </w:tr>
      <w:tr w:rsidR="00A03239" w:rsidRPr="00CD449D" w14:paraId="5A420262" w14:textId="77777777" w:rsidTr="00D34FB5">
        <w:trPr>
          <w:trHeight w:val="300"/>
          <w:jc w:val="center"/>
        </w:trPr>
        <w:tc>
          <w:tcPr>
            <w:tcW w:w="4988" w:type="dxa"/>
            <w:shd w:val="clear" w:color="auto" w:fill="auto"/>
            <w:noWrap/>
            <w:vAlign w:val="center"/>
            <w:hideMark/>
          </w:tcPr>
          <w:p w14:paraId="7FA517B3" w14:textId="77777777" w:rsidR="00A03239" w:rsidRPr="000D6842" w:rsidRDefault="00A03239" w:rsidP="00A03239">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&lt;10 </w:t>
            </w:r>
          </w:p>
        </w:tc>
        <w:tc>
          <w:tcPr>
            <w:tcW w:w="819" w:type="dxa"/>
            <w:shd w:val="clear" w:color="auto" w:fill="auto"/>
            <w:noWrap/>
            <w:vAlign w:val="center"/>
            <w:hideMark/>
          </w:tcPr>
          <w:p w14:paraId="7B8B1C3E" w14:textId="6265F069"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34</w:t>
            </w:r>
          </w:p>
        </w:tc>
        <w:tc>
          <w:tcPr>
            <w:tcW w:w="928" w:type="dxa"/>
            <w:vAlign w:val="center"/>
          </w:tcPr>
          <w:p w14:paraId="26EC4EA6" w14:textId="2B175F43"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(6.8)</w:t>
            </w:r>
          </w:p>
        </w:tc>
        <w:tc>
          <w:tcPr>
            <w:tcW w:w="1448" w:type="dxa"/>
            <w:gridSpan w:val="2"/>
            <w:shd w:val="clear" w:color="auto" w:fill="auto"/>
            <w:noWrap/>
            <w:vAlign w:val="center"/>
            <w:hideMark/>
          </w:tcPr>
          <w:p w14:paraId="22C77E38" w14:textId="23DB161E"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4.7 – 9.8</w:t>
            </w:r>
          </w:p>
        </w:tc>
      </w:tr>
      <w:tr w:rsidR="00A03239" w:rsidRPr="00CD449D" w14:paraId="46347137" w14:textId="77777777" w:rsidTr="00D34FB5">
        <w:trPr>
          <w:trHeight w:val="300"/>
          <w:jc w:val="center"/>
        </w:trPr>
        <w:tc>
          <w:tcPr>
            <w:tcW w:w="4988" w:type="dxa"/>
            <w:shd w:val="clear" w:color="auto" w:fill="auto"/>
            <w:noWrap/>
            <w:vAlign w:val="center"/>
            <w:hideMark/>
          </w:tcPr>
          <w:p w14:paraId="316253DA" w14:textId="77777777" w:rsidR="00A03239" w:rsidRPr="000D6842" w:rsidRDefault="00A03239" w:rsidP="00A03239">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10 - 20 </w:t>
            </w:r>
          </w:p>
        </w:tc>
        <w:tc>
          <w:tcPr>
            <w:tcW w:w="819" w:type="dxa"/>
            <w:shd w:val="clear" w:color="auto" w:fill="auto"/>
            <w:noWrap/>
            <w:vAlign w:val="center"/>
            <w:hideMark/>
          </w:tcPr>
          <w:p w14:paraId="24379B67" w14:textId="489E32B1"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177</w:t>
            </w:r>
          </w:p>
        </w:tc>
        <w:tc>
          <w:tcPr>
            <w:tcW w:w="928" w:type="dxa"/>
            <w:vAlign w:val="center"/>
          </w:tcPr>
          <w:p w14:paraId="43BC8414" w14:textId="5A42476E"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(35.4)</w:t>
            </w:r>
          </w:p>
        </w:tc>
        <w:tc>
          <w:tcPr>
            <w:tcW w:w="1448" w:type="dxa"/>
            <w:gridSpan w:val="2"/>
            <w:shd w:val="clear" w:color="auto" w:fill="auto"/>
            <w:noWrap/>
            <w:vAlign w:val="center"/>
            <w:hideMark/>
          </w:tcPr>
          <w:p w14:paraId="045183A8" w14:textId="5291F04C"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30.8 - 40.3</w:t>
            </w:r>
          </w:p>
        </w:tc>
      </w:tr>
      <w:tr w:rsidR="00A03239" w:rsidRPr="00CD449D" w14:paraId="41B882D6" w14:textId="77777777" w:rsidTr="00D34FB5">
        <w:trPr>
          <w:trHeight w:val="300"/>
          <w:jc w:val="center"/>
        </w:trPr>
        <w:tc>
          <w:tcPr>
            <w:tcW w:w="4988" w:type="dxa"/>
            <w:shd w:val="clear" w:color="auto" w:fill="auto"/>
            <w:noWrap/>
            <w:vAlign w:val="center"/>
            <w:hideMark/>
          </w:tcPr>
          <w:p w14:paraId="64E812C3" w14:textId="77777777" w:rsidR="00A03239" w:rsidRPr="000D6842" w:rsidRDefault="00A03239" w:rsidP="00A03239">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20 - 30 </w:t>
            </w:r>
          </w:p>
        </w:tc>
        <w:tc>
          <w:tcPr>
            <w:tcW w:w="819" w:type="dxa"/>
            <w:shd w:val="clear" w:color="auto" w:fill="auto"/>
            <w:noWrap/>
            <w:vAlign w:val="center"/>
            <w:hideMark/>
          </w:tcPr>
          <w:p w14:paraId="36249D21" w14:textId="6C6C2802"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180</w:t>
            </w:r>
          </w:p>
        </w:tc>
        <w:tc>
          <w:tcPr>
            <w:tcW w:w="928" w:type="dxa"/>
            <w:vAlign w:val="center"/>
          </w:tcPr>
          <w:p w14:paraId="20724E26" w14:textId="780BB30F"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(36.1)</w:t>
            </w:r>
          </w:p>
        </w:tc>
        <w:tc>
          <w:tcPr>
            <w:tcW w:w="1448" w:type="dxa"/>
            <w:gridSpan w:val="2"/>
            <w:shd w:val="clear" w:color="auto" w:fill="auto"/>
            <w:noWrap/>
            <w:vAlign w:val="center"/>
            <w:hideMark/>
          </w:tcPr>
          <w:p w14:paraId="35ACD01C" w14:textId="3223BF65"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31.4 - 41.0</w:t>
            </w:r>
          </w:p>
        </w:tc>
      </w:tr>
      <w:tr w:rsidR="00A03239" w:rsidRPr="00CD449D" w14:paraId="2596362B" w14:textId="77777777" w:rsidTr="00D34FB5">
        <w:trPr>
          <w:trHeight w:val="300"/>
          <w:jc w:val="center"/>
        </w:trPr>
        <w:tc>
          <w:tcPr>
            <w:tcW w:w="4988" w:type="dxa"/>
            <w:shd w:val="clear" w:color="auto" w:fill="auto"/>
            <w:noWrap/>
            <w:vAlign w:val="center"/>
            <w:hideMark/>
          </w:tcPr>
          <w:p w14:paraId="5E801C37" w14:textId="77777777" w:rsidR="00A03239" w:rsidRPr="000D6842" w:rsidRDefault="00A03239" w:rsidP="00A03239">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30 - 40 </w:t>
            </w:r>
          </w:p>
        </w:tc>
        <w:tc>
          <w:tcPr>
            <w:tcW w:w="819" w:type="dxa"/>
            <w:shd w:val="clear" w:color="auto" w:fill="auto"/>
            <w:noWrap/>
            <w:vAlign w:val="center"/>
            <w:hideMark/>
          </w:tcPr>
          <w:p w14:paraId="73C746F7" w14:textId="38D21674"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77</w:t>
            </w:r>
          </w:p>
        </w:tc>
        <w:tc>
          <w:tcPr>
            <w:tcW w:w="928" w:type="dxa"/>
            <w:vAlign w:val="center"/>
          </w:tcPr>
          <w:p w14:paraId="3ED10006" w14:textId="33F05F4E"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(15.4)</w:t>
            </w:r>
          </w:p>
        </w:tc>
        <w:tc>
          <w:tcPr>
            <w:tcW w:w="1448" w:type="dxa"/>
            <w:gridSpan w:val="2"/>
            <w:shd w:val="clear" w:color="auto" w:fill="auto"/>
            <w:noWrap/>
            <w:vAlign w:val="center"/>
            <w:hideMark/>
          </w:tcPr>
          <w:p w14:paraId="3EFA5B88" w14:textId="5C2CD415"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12.1 - 19.4</w:t>
            </w:r>
          </w:p>
        </w:tc>
      </w:tr>
      <w:tr w:rsidR="00A03239" w:rsidRPr="00CD449D" w14:paraId="26E4CE3E" w14:textId="77777777" w:rsidTr="00D34FB5">
        <w:trPr>
          <w:trHeight w:val="300"/>
          <w:jc w:val="center"/>
        </w:trPr>
        <w:tc>
          <w:tcPr>
            <w:tcW w:w="4988" w:type="dxa"/>
            <w:shd w:val="clear" w:color="auto" w:fill="auto"/>
            <w:noWrap/>
            <w:vAlign w:val="center"/>
            <w:hideMark/>
          </w:tcPr>
          <w:p w14:paraId="0EA8C739" w14:textId="77777777" w:rsidR="00A03239" w:rsidRPr="000D6842" w:rsidRDefault="00A03239" w:rsidP="00A03239">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&gt; 40 </w:t>
            </w:r>
          </w:p>
        </w:tc>
        <w:tc>
          <w:tcPr>
            <w:tcW w:w="819" w:type="dxa"/>
            <w:shd w:val="clear" w:color="auto" w:fill="auto"/>
            <w:noWrap/>
            <w:vAlign w:val="center"/>
            <w:hideMark/>
          </w:tcPr>
          <w:p w14:paraId="7BEF80A3" w14:textId="1118DB44"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32</w:t>
            </w:r>
          </w:p>
        </w:tc>
        <w:tc>
          <w:tcPr>
            <w:tcW w:w="928" w:type="dxa"/>
            <w:vAlign w:val="center"/>
          </w:tcPr>
          <w:p w14:paraId="1560D720" w14:textId="1BFF9C45"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(6.3)</w:t>
            </w:r>
          </w:p>
        </w:tc>
        <w:tc>
          <w:tcPr>
            <w:tcW w:w="1448" w:type="dxa"/>
            <w:gridSpan w:val="2"/>
            <w:shd w:val="clear" w:color="auto" w:fill="auto"/>
            <w:noWrap/>
            <w:vAlign w:val="center"/>
            <w:hideMark/>
          </w:tcPr>
          <w:p w14:paraId="2E26F07E" w14:textId="72FAAA36"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4.3 - 9.2</w:t>
            </w:r>
          </w:p>
        </w:tc>
      </w:tr>
      <w:tr w:rsidR="00A03239" w:rsidRPr="00CD449D" w14:paraId="4FDB0C3A" w14:textId="77777777" w:rsidTr="00D34FB5">
        <w:trPr>
          <w:trHeight w:val="300"/>
          <w:jc w:val="center"/>
        </w:trPr>
        <w:tc>
          <w:tcPr>
            <w:tcW w:w="4988" w:type="dxa"/>
            <w:shd w:val="clear" w:color="auto" w:fill="auto"/>
            <w:noWrap/>
            <w:vAlign w:val="center"/>
            <w:hideMark/>
          </w:tcPr>
          <w:p w14:paraId="32C8EA67" w14:textId="77777777" w:rsidR="00A03239" w:rsidRPr="000D6842" w:rsidRDefault="00A03239" w:rsidP="00A03239">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Childbirth </w:t>
            </w:r>
          </w:p>
        </w:tc>
        <w:tc>
          <w:tcPr>
            <w:tcW w:w="819" w:type="dxa"/>
            <w:shd w:val="clear" w:color="auto" w:fill="auto"/>
            <w:noWrap/>
            <w:vAlign w:val="center"/>
            <w:hideMark/>
          </w:tcPr>
          <w:p w14:paraId="60D54F00" w14:textId="339D41F1" w:rsidR="00A03239" w:rsidRPr="000D6842" w:rsidRDefault="00A03239" w:rsidP="00A03239">
            <w:pPr>
              <w:jc w:val="right"/>
              <w:rPr>
                <w:rFonts w:ascii="Times New Roman" w:hAnsi="Times New Roman" w:cs="Times New Roman"/>
                <w:snapToGrid/>
                <w:color w:val="000000"/>
                <w:sz w:val="20"/>
                <w:szCs w:val="20"/>
                <w:lang w:val="en-GB"/>
              </w:rPr>
            </w:pPr>
          </w:p>
        </w:tc>
        <w:tc>
          <w:tcPr>
            <w:tcW w:w="928" w:type="dxa"/>
            <w:vAlign w:val="center"/>
          </w:tcPr>
          <w:p w14:paraId="3B799890" w14:textId="77777777" w:rsidR="00A03239" w:rsidRPr="000D6842" w:rsidRDefault="00A03239" w:rsidP="00A03239">
            <w:pPr>
              <w:ind w:right="254"/>
              <w:jc w:val="right"/>
              <w:rPr>
                <w:rFonts w:ascii="Times New Roman" w:hAnsi="Times New Roman" w:cs="Times New Roman"/>
                <w:snapToGrid/>
                <w:color w:val="000000"/>
                <w:sz w:val="20"/>
                <w:szCs w:val="20"/>
                <w:lang w:val="en-GB"/>
              </w:rPr>
            </w:pPr>
          </w:p>
        </w:tc>
        <w:tc>
          <w:tcPr>
            <w:tcW w:w="1448" w:type="dxa"/>
            <w:gridSpan w:val="2"/>
            <w:shd w:val="clear" w:color="auto" w:fill="auto"/>
            <w:noWrap/>
            <w:vAlign w:val="center"/>
            <w:hideMark/>
          </w:tcPr>
          <w:p w14:paraId="7244AE2E" w14:textId="6237173F" w:rsidR="00A03239" w:rsidRPr="000D6842" w:rsidRDefault="00A03239" w:rsidP="00A03239">
            <w:pPr>
              <w:ind w:right="244"/>
              <w:jc w:val="right"/>
              <w:rPr>
                <w:rFonts w:ascii="Times New Roman" w:hAnsi="Times New Roman" w:cs="Times New Roman"/>
                <w:snapToGrid/>
                <w:color w:val="000000"/>
                <w:sz w:val="20"/>
                <w:szCs w:val="20"/>
                <w:lang w:val="en-GB"/>
              </w:rPr>
            </w:pPr>
          </w:p>
        </w:tc>
      </w:tr>
      <w:tr w:rsidR="00A03239" w:rsidRPr="00CD449D" w14:paraId="2C70D99E" w14:textId="77777777" w:rsidTr="00D34FB5">
        <w:trPr>
          <w:trHeight w:val="300"/>
          <w:jc w:val="center"/>
        </w:trPr>
        <w:tc>
          <w:tcPr>
            <w:tcW w:w="4988" w:type="dxa"/>
            <w:shd w:val="clear" w:color="auto" w:fill="auto"/>
            <w:noWrap/>
            <w:vAlign w:val="center"/>
            <w:hideMark/>
          </w:tcPr>
          <w:p w14:paraId="2170EE1B" w14:textId="77777777" w:rsidR="00A03239" w:rsidRPr="000D6842" w:rsidRDefault="00A03239" w:rsidP="00A03239">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During lockdown</w:t>
            </w:r>
          </w:p>
        </w:tc>
        <w:tc>
          <w:tcPr>
            <w:tcW w:w="819" w:type="dxa"/>
            <w:shd w:val="clear" w:color="auto" w:fill="auto"/>
            <w:noWrap/>
            <w:vAlign w:val="center"/>
            <w:hideMark/>
          </w:tcPr>
          <w:p w14:paraId="046B3DE8" w14:textId="05EDA0AD"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34</w:t>
            </w:r>
          </w:p>
        </w:tc>
        <w:tc>
          <w:tcPr>
            <w:tcW w:w="928" w:type="dxa"/>
            <w:vAlign w:val="center"/>
          </w:tcPr>
          <w:p w14:paraId="73F7A80F" w14:textId="5D3984DC"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(6.8)</w:t>
            </w:r>
          </w:p>
        </w:tc>
        <w:tc>
          <w:tcPr>
            <w:tcW w:w="1448" w:type="dxa"/>
            <w:gridSpan w:val="2"/>
            <w:shd w:val="clear" w:color="auto" w:fill="auto"/>
            <w:noWrap/>
            <w:vAlign w:val="center"/>
            <w:hideMark/>
          </w:tcPr>
          <w:p w14:paraId="21329452" w14:textId="42DEAF4B"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4.7 - 9.8</w:t>
            </w:r>
          </w:p>
        </w:tc>
      </w:tr>
      <w:tr w:rsidR="00A03239" w:rsidRPr="00CD449D" w14:paraId="5AD5EC99" w14:textId="77777777" w:rsidTr="00D34FB5">
        <w:trPr>
          <w:trHeight w:val="300"/>
          <w:jc w:val="center"/>
        </w:trPr>
        <w:tc>
          <w:tcPr>
            <w:tcW w:w="4988" w:type="dxa"/>
            <w:shd w:val="clear" w:color="auto" w:fill="auto"/>
            <w:noWrap/>
            <w:vAlign w:val="center"/>
            <w:hideMark/>
          </w:tcPr>
          <w:p w14:paraId="00595559" w14:textId="77777777" w:rsidR="00A03239" w:rsidRPr="000D6842" w:rsidRDefault="00A03239" w:rsidP="00A03239">
            <w:pPr>
              <w:ind w:right="315"/>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After lockdown</w:t>
            </w:r>
          </w:p>
        </w:tc>
        <w:tc>
          <w:tcPr>
            <w:tcW w:w="819" w:type="dxa"/>
            <w:shd w:val="clear" w:color="auto" w:fill="auto"/>
            <w:noWrap/>
            <w:vAlign w:val="center"/>
            <w:hideMark/>
          </w:tcPr>
          <w:p w14:paraId="7E2BEDBA" w14:textId="2B630403"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466</w:t>
            </w:r>
          </w:p>
        </w:tc>
        <w:tc>
          <w:tcPr>
            <w:tcW w:w="928" w:type="dxa"/>
            <w:vAlign w:val="center"/>
          </w:tcPr>
          <w:p w14:paraId="6ED82B2C" w14:textId="6C4995CC"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(93.2)</w:t>
            </w:r>
          </w:p>
        </w:tc>
        <w:tc>
          <w:tcPr>
            <w:tcW w:w="1448" w:type="dxa"/>
            <w:gridSpan w:val="2"/>
            <w:shd w:val="clear" w:color="auto" w:fill="auto"/>
            <w:noWrap/>
            <w:vAlign w:val="center"/>
            <w:hideMark/>
          </w:tcPr>
          <w:p w14:paraId="764BF3D3" w14:textId="7EF74327"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90.2 - 95.2</w:t>
            </w:r>
          </w:p>
        </w:tc>
      </w:tr>
      <w:tr w:rsidR="00A03239" w:rsidRPr="00CD449D" w14:paraId="61281AE7" w14:textId="77777777" w:rsidTr="00A03239">
        <w:trPr>
          <w:trHeight w:val="460"/>
          <w:jc w:val="center"/>
        </w:trPr>
        <w:tc>
          <w:tcPr>
            <w:tcW w:w="4988" w:type="dxa"/>
            <w:shd w:val="clear" w:color="auto" w:fill="auto"/>
            <w:noWrap/>
            <w:vAlign w:val="center"/>
            <w:hideMark/>
          </w:tcPr>
          <w:p w14:paraId="5BE288AA" w14:textId="77777777" w:rsidR="00A03239" w:rsidRPr="000D6842" w:rsidRDefault="00A03239" w:rsidP="00A03239">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Pre-existing Chronic disease(s)</w:t>
            </w:r>
          </w:p>
        </w:tc>
        <w:tc>
          <w:tcPr>
            <w:tcW w:w="819" w:type="dxa"/>
            <w:shd w:val="clear" w:color="auto" w:fill="auto"/>
            <w:noWrap/>
            <w:vAlign w:val="center"/>
            <w:hideMark/>
          </w:tcPr>
          <w:p w14:paraId="1CA1CEDB" w14:textId="0BC2A96F"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152</w:t>
            </w:r>
          </w:p>
        </w:tc>
        <w:tc>
          <w:tcPr>
            <w:tcW w:w="928" w:type="dxa"/>
            <w:vAlign w:val="center"/>
          </w:tcPr>
          <w:p w14:paraId="0C079789" w14:textId="3DD76F83"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(30.3)</w:t>
            </w:r>
          </w:p>
        </w:tc>
        <w:tc>
          <w:tcPr>
            <w:tcW w:w="1448" w:type="dxa"/>
            <w:gridSpan w:val="2"/>
            <w:shd w:val="clear" w:color="auto" w:fill="auto"/>
            <w:noWrap/>
            <w:vAlign w:val="center"/>
            <w:hideMark/>
          </w:tcPr>
          <w:p w14:paraId="06896D05" w14:textId="75FD287F"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25.8 - 35.1</w:t>
            </w:r>
          </w:p>
        </w:tc>
      </w:tr>
      <w:tr w:rsidR="00A03239" w:rsidRPr="00CD449D" w14:paraId="525C91E2" w14:textId="77777777" w:rsidTr="00A03239">
        <w:trPr>
          <w:trHeight w:val="460"/>
          <w:jc w:val="center"/>
        </w:trPr>
        <w:tc>
          <w:tcPr>
            <w:tcW w:w="4988" w:type="dxa"/>
            <w:shd w:val="clear" w:color="auto" w:fill="auto"/>
            <w:noWrap/>
            <w:vAlign w:val="center"/>
          </w:tcPr>
          <w:p w14:paraId="5A9CF1B3" w14:textId="1A8099A6" w:rsidR="00A03239" w:rsidRPr="000D6842" w:rsidRDefault="00A03239" w:rsidP="00A03239">
            <w:pPr>
              <w:ind w:right="315"/>
              <w:jc w:val="lef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Overweight/Obesity</w:t>
            </w:r>
          </w:p>
        </w:tc>
        <w:tc>
          <w:tcPr>
            <w:tcW w:w="819" w:type="dxa"/>
            <w:shd w:val="clear" w:color="auto" w:fill="auto"/>
            <w:noWrap/>
            <w:vAlign w:val="center"/>
          </w:tcPr>
          <w:p w14:paraId="51F13B70" w14:textId="590A3C46" w:rsidR="00A03239" w:rsidRPr="000D6842"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212</w:t>
            </w:r>
          </w:p>
        </w:tc>
        <w:tc>
          <w:tcPr>
            <w:tcW w:w="928" w:type="dxa"/>
            <w:vAlign w:val="center"/>
          </w:tcPr>
          <w:p w14:paraId="1BA8B18F" w14:textId="227A24D2"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(42.4)</w:t>
            </w:r>
          </w:p>
        </w:tc>
        <w:tc>
          <w:tcPr>
            <w:tcW w:w="1448" w:type="dxa"/>
            <w:gridSpan w:val="2"/>
            <w:shd w:val="clear" w:color="auto" w:fill="auto"/>
            <w:noWrap/>
            <w:vAlign w:val="center"/>
          </w:tcPr>
          <w:p w14:paraId="2E82289B" w14:textId="1A4D1EF1"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37.5 - 47.4</w:t>
            </w:r>
          </w:p>
        </w:tc>
      </w:tr>
      <w:tr w:rsidR="00A03239" w:rsidRPr="00CD449D" w14:paraId="3C6FD22B" w14:textId="77777777" w:rsidTr="00A03239">
        <w:trPr>
          <w:trHeight w:val="460"/>
          <w:jc w:val="center"/>
        </w:trPr>
        <w:tc>
          <w:tcPr>
            <w:tcW w:w="4988" w:type="dxa"/>
            <w:shd w:val="clear" w:color="auto" w:fill="auto"/>
            <w:noWrap/>
            <w:vAlign w:val="center"/>
            <w:hideMark/>
          </w:tcPr>
          <w:p w14:paraId="44556132" w14:textId="77777777" w:rsidR="00A03239" w:rsidRPr="000D6842" w:rsidRDefault="00A03239" w:rsidP="00A03239">
            <w:pPr>
              <w:ind w:right="315"/>
              <w:jc w:val="left"/>
              <w:rPr>
                <w:rFonts w:ascii="Times New Roman" w:hAnsi="Times New Roman" w:cs="Times New Roman"/>
                <w:snapToGrid/>
                <w:color w:val="000000"/>
                <w:sz w:val="20"/>
                <w:szCs w:val="20"/>
                <w:lang w:val="en-GB"/>
              </w:rPr>
            </w:pPr>
            <w:r w:rsidRPr="00D42EF9">
              <w:rPr>
                <w:rFonts w:ascii="Times New Roman" w:hAnsi="Times New Roman" w:cs="Times New Roman"/>
                <w:snapToGrid/>
                <w:color w:val="000000"/>
                <w:sz w:val="20"/>
                <w:szCs w:val="20"/>
                <w:lang w:val="en-GB"/>
              </w:rPr>
              <w:t>Pregnancy-related pathology(</w:t>
            </w:r>
            <w:proofErr w:type="spellStart"/>
            <w:r w:rsidRPr="00D42EF9">
              <w:rPr>
                <w:rFonts w:ascii="Times New Roman" w:hAnsi="Times New Roman" w:cs="Times New Roman"/>
                <w:snapToGrid/>
                <w:color w:val="000000"/>
                <w:sz w:val="20"/>
                <w:szCs w:val="20"/>
                <w:lang w:val="en-GB"/>
              </w:rPr>
              <w:t>ies</w:t>
            </w:r>
            <w:proofErr w:type="spellEnd"/>
            <w:r w:rsidRPr="00D42EF9">
              <w:rPr>
                <w:rFonts w:ascii="Times New Roman" w:hAnsi="Times New Roman" w:cs="Times New Roman"/>
                <w:snapToGrid/>
                <w:color w:val="000000"/>
                <w:sz w:val="20"/>
                <w:szCs w:val="20"/>
                <w:lang w:val="en-GB"/>
              </w:rPr>
              <w:t>)</w:t>
            </w:r>
          </w:p>
        </w:tc>
        <w:tc>
          <w:tcPr>
            <w:tcW w:w="819" w:type="dxa"/>
            <w:shd w:val="clear" w:color="auto" w:fill="auto"/>
            <w:noWrap/>
            <w:vAlign w:val="center"/>
            <w:hideMark/>
          </w:tcPr>
          <w:p w14:paraId="1A7E89B1" w14:textId="78B726F0" w:rsidR="00A03239" w:rsidRPr="000D6842" w:rsidRDefault="00A03239" w:rsidP="00A03239">
            <w:pPr>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119</w:t>
            </w:r>
          </w:p>
        </w:tc>
        <w:tc>
          <w:tcPr>
            <w:tcW w:w="928" w:type="dxa"/>
            <w:vAlign w:val="center"/>
          </w:tcPr>
          <w:p w14:paraId="5B913A5A" w14:textId="4932C131" w:rsidR="00A03239" w:rsidRPr="000D6842" w:rsidRDefault="00A03239" w:rsidP="00A03239">
            <w:pPr>
              <w:ind w:right="25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(23.7)</w:t>
            </w:r>
          </w:p>
        </w:tc>
        <w:tc>
          <w:tcPr>
            <w:tcW w:w="1448" w:type="dxa"/>
            <w:gridSpan w:val="2"/>
            <w:shd w:val="clear" w:color="auto" w:fill="auto"/>
            <w:noWrap/>
            <w:vAlign w:val="center"/>
            <w:hideMark/>
          </w:tcPr>
          <w:p w14:paraId="03750C91" w14:textId="31B082A8" w:rsidR="00A03239" w:rsidRPr="000D6842" w:rsidRDefault="00A03239" w:rsidP="00A03239">
            <w:pPr>
              <w:ind w:right="244"/>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19.9 - 28.0</w:t>
            </w:r>
          </w:p>
        </w:tc>
      </w:tr>
      <w:tr w:rsidR="00A03239" w:rsidRPr="00CD449D" w14:paraId="416B4563" w14:textId="77777777" w:rsidTr="00A03239">
        <w:trPr>
          <w:trHeight w:val="460"/>
          <w:jc w:val="center"/>
        </w:trPr>
        <w:tc>
          <w:tcPr>
            <w:tcW w:w="8183" w:type="dxa"/>
            <w:gridSpan w:val="5"/>
            <w:tcBorders>
              <w:bottom w:val="single" w:sz="4" w:space="0" w:color="auto"/>
            </w:tcBorders>
            <w:shd w:val="clear" w:color="auto" w:fill="auto"/>
            <w:noWrap/>
            <w:vAlign w:val="center"/>
          </w:tcPr>
          <w:p w14:paraId="75866F5D" w14:textId="17B62F63" w:rsidR="00A03239" w:rsidRPr="000D6842" w:rsidRDefault="00A03239" w:rsidP="00A03239">
            <w:pPr>
              <w:ind w:right="244"/>
              <w:jc w:val="left"/>
              <w:rPr>
                <w:rFonts w:ascii="Times New Roman" w:hAnsi="Times New Roman" w:cs="Times New Roman"/>
                <w:snapToGrid/>
                <w:color w:val="000000"/>
                <w:sz w:val="20"/>
                <w:szCs w:val="20"/>
                <w:lang w:val="en-GB"/>
              </w:rPr>
            </w:pPr>
            <w:r>
              <w:rPr>
                <w:rFonts w:ascii="Times New Roman" w:hAnsi="Times New Roman" w:cs="Times New Roman"/>
                <w:b/>
                <w:bCs/>
                <w:snapToGrid/>
                <w:color w:val="000000"/>
                <w:sz w:val="20"/>
                <w:szCs w:val="20"/>
                <w:lang w:val="en-GB"/>
              </w:rPr>
              <w:t>P</w:t>
            </w:r>
            <w:r w:rsidRPr="000D6842">
              <w:rPr>
                <w:rFonts w:ascii="Times New Roman" w:hAnsi="Times New Roman" w:cs="Times New Roman"/>
                <w:b/>
                <w:bCs/>
                <w:snapToGrid/>
                <w:color w:val="000000"/>
                <w:sz w:val="20"/>
                <w:szCs w:val="20"/>
                <w:lang w:val="en-GB"/>
              </w:rPr>
              <w:t xml:space="preserve">regnancy </w:t>
            </w:r>
            <w:r>
              <w:rPr>
                <w:rFonts w:ascii="Times New Roman" w:hAnsi="Times New Roman" w:cs="Times New Roman"/>
                <w:b/>
                <w:bCs/>
                <w:snapToGrid/>
                <w:color w:val="000000"/>
                <w:sz w:val="20"/>
                <w:szCs w:val="20"/>
                <w:lang w:val="en-GB"/>
              </w:rPr>
              <w:t>monitoring</w:t>
            </w:r>
          </w:p>
        </w:tc>
      </w:tr>
      <w:tr w:rsidR="00A03239" w:rsidRPr="00CD449D" w14:paraId="1E610643" w14:textId="77777777" w:rsidTr="008129CA">
        <w:trPr>
          <w:trHeight w:val="460"/>
          <w:jc w:val="center"/>
        </w:trPr>
        <w:tc>
          <w:tcPr>
            <w:tcW w:w="4988" w:type="dxa"/>
            <w:tcBorders>
              <w:top w:val="single" w:sz="4" w:space="0" w:color="auto"/>
            </w:tcBorders>
            <w:shd w:val="clear" w:color="auto" w:fill="auto"/>
            <w:noWrap/>
            <w:vAlign w:val="center"/>
            <w:hideMark/>
          </w:tcPr>
          <w:p w14:paraId="4B51B185" w14:textId="0FE487AF" w:rsidR="00A03239" w:rsidRPr="000D6842" w:rsidRDefault="00A03239" w:rsidP="008129CA">
            <w:pPr>
              <w:ind w:right="283"/>
              <w:jc w:val="left"/>
              <w:rPr>
                <w:rFonts w:ascii="Times New Roman" w:hAnsi="Times New Roman" w:cs="Times New Roman"/>
                <w:color w:val="000000"/>
                <w:sz w:val="20"/>
                <w:szCs w:val="20"/>
                <w:lang w:val="en-GB"/>
              </w:rPr>
            </w:pPr>
            <w:r w:rsidRPr="000D6842">
              <w:rPr>
                <w:rFonts w:ascii="Times New Roman" w:hAnsi="Times New Roman" w:cs="Times New Roman"/>
                <w:color w:val="000000"/>
                <w:sz w:val="20"/>
                <w:szCs w:val="20"/>
                <w:lang w:val="en-GB"/>
              </w:rPr>
              <w:t xml:space="preserve">Teleconsultations </w:t>
            </w:r>
            <w:r w:rsidR="00113F26" w:rsidRPr="008364B7">
              <w:rPr>
                <w:rFonts w:ascii="Times New Roman" w:hAnsi="Times New Roman" w:cs="Times New Roman"/>
                <w:snapToGrid/>
                <w:color w:val="000000"/>
                <w:sz w:val="20"/>
                <w:szCs w:val="20"/>
                <w:lang w:val="en-GB"/>
              </w:rPr>
              <w:t>(video or telephone)</w:t>
            </w:r>
            <w:r w:rsidR="00113F26">
              <w:rPr>
                <w:rFonts w:ascii="Times New Roman" w:hAnsi="Times New Roman" w:cs="Times New Roman"/>
                <w:snapToGrid/>
                <w:color w:val="000000"/>
                <w:sz w:val="20"/>
                <w:szCs w:val="20"/>
                <w:lang w:val="en-GB"/>
              </w:rPr>
              <w:t xml:space="preserve"> </w:t>
            </w:r>
            <w:r w:rsidRPr="000D6842">
              <w:rPr>
                <w:rFonts w:ascii="Times New Roman" w:hAnsi="Times New Roman" w:cs="Times New Roman"/>
                <w:color w:val="000000"/>
                <w:sz w:val="20"/>
                <w:szCs w:val="20"/>
                <w:lang w:val="en-GB"/>
              </w:rPr>
              <w:t>for pregnancy monitoring</w:t>
            </w:r>
          </w:p>
        </w:tc>
        <w:tc>
          <w:tcPr>
            <w:tcW w:w="819" w:type="dxa"/>
            <w:tcBorders>
              <w:top w:val="single" w:sz="4" w:space="0" w:color="auto"/>
            </w:tcBorders>
            <w:shd w:val="clear" w:color="auto" w:fill="auto"/>
            <w:noWrap/>
            <w:vAlign w:val="center"/>
            <w:hideMark/>
          </w:tcPr>
          <w:p w14:paraId="18140AE5" w14:textId="1ABEB948" w:rsidR="00A03239" w:rsidRPr="000D6842" w:rsidRDefault="00A03239" w:rsidP="00A03239">
            <w:pPr>
              <w:jc w:val="right"/>
              <w:rPr>
                <w:rFonts w:ascii="Times New Roman" w:hAnsi="Times New Roman" w:cs="Times New Roman"/>
                <w:color w:val="000000"/>
                <w:sz w:val="20"/>
                <w:szCs w:val="20"/>
                <w:lang w:val="en-GB"/>
              </w:rPr>
            </w:pPr>
            <w:r>
              <w:rPr>
                <w:rFonts w:ascii="Times New Roman" w:hAnsi="Times New Roman" w:cs="Times New Roman"/>
                <w:color w:val="000000"/>
                <w:sz w:val="20"/>
                <w:szCs w:val="20"/>
                <w:lang w:val="en-GB"/>
              </w:rPr>
              <w:t>197</w:t>
            </w:r>
          </w:p>
        </w:tc>
        <w:tc>
          <w:tcPr>
            <w:tcW w:w="928" w:type="dxa"/>
            <w:tcBorders>
              <w:top w:val="single" w:sz="4" w:space="0" w:color="auto"/>
            </w:tcBorders>
            <w:vAlign w:val="center"/>
          </w:tcPr>
          <w:p w14:paraId="6AE22612" w14:textId="179D282C" w:rsidR="00A03239" w:rsidRPr="000D6842" w:rsidRDefault="00A03239" w:rsidP="00A03239">
            <w:pPr>
              <w:jc w:val="right"/>
              <w:rPr>
                <w:rFonts w:ascii="Times New Roman" w:hAnsi="Times New Roman" w:cs="Times New Roman"/>
                <w:color w:val="000000"/>
                <w:sz w:val="20"/>
                <w:szCs w:val="20"/>
                <w:lang w:val="en-GB"/>
              </w:rPr>
            </w:pPr>
            <w:r w:rsidRPr="000D6842">
              <w:rPr>
                <w:rFonts w:ascii="Times New Roman" w:hAnsi="Times New Roman" w:cs="Times New Roman"/>
                <w:color w:val="000000"/>
                <w:sz w:val="20"/>
                <w:szCs w:val="20"/>
                <w:lang w:val="en-GB"/>
              </w:rPr>
              <w:t>(39.4)</w:t>
            </w:r>
          </w:p>
        </w:tc>
        <w:tc>
          <w:tcPr>
            <w:tcW w:w="1448" w:type="dxa"/>
            <w:gridSpan w:val="2"/>
            <w:tcBorders>
              <w:top w:val="single" w:sz="4" w:space="0" w:color="auto"/>
            </w:tcBorders>
            <w:shd w:val="clear" w:color="auto" w:fill="auto"/>
            <w:noWrap/>
            <w:vAlign w:val="center"/>
            <w:hideMark/>
          </w:tcPr>
          <w:p w14:paraId="53F2A2EB" w14:textId="614D3B20" w:rsidR="00A03239" w:rsidRPr="000D6842" w:rsidRDefault="00A03239" w:rsidP="00A03239">
            <w:pPr>
              <w:ind w:right="244"/>
              <w:jc w:val="right"/>
              <w:rPr>
                <w:rFonts w:ascii="Times New Roman" w:hAnsi="Times New Roman" w:cs="Times New Roman"/>
                <w:color w:val="000000"/>
                <w:sz w:val="20"/>
                <w:szCs w:val="20"/>
                <w:lang w:val="en-GB"/>
              </w:rPr>
            </w:pPr>
            <w:r w:rsidRPr="000D6842">
              <w:rPr>
                <w:rFonts w:ascii="Times New Roman" w:hAnsi="Times New Roman" w:cs="Times New Roman"/>
                <w:color w:val="000000"/>
                <w:sz w:val="20"/>
                <w:szCs w:val="20"/>
                <w:lang w:val="en-GB"/>
              </w:rPr>
              <w:t>34.6 - 44.4</w:t>
            </w:r>
          </w:p>
        </w:tc>
      </w:tr>
      <w:tr w:rsidR="00A03239" w:rsidRPr="007C352E" w14:paraId="42C13425" w14:textId="77777777" w:rsidTr="008129CA">
        <w:trPr>
          <w:trHeight w:val="460"/>
          <w:jc w:val="center"/>
        </w:trPr>
        <w:tc>
          <w:tcPr>
            <w:tcW w:w="4988" w:type="dxa"/>
            <w:shd w:val="clear" w:color="auto" w:fill="auto"/>
            <w:noWrap/>
            <w:vAlign w:val="center"/>
          </w:tcPr>
          <w:p w14:paraId="3149FD90" w14:textId="02598A21" w:rsidR="00A03239" w:rsidRPr="000D6842" w:rsidRDefault="00A03239" w:rsidP="008129CA">
            <w:pPr>
              <w:ind w:right="283"/>
              <w:jc w:val="left"/>
              <w:rPr>
                <w:rFonts w:ascii="Times New Roman" w:hAnsi="Times New Roman" w:cs="Times New Roman"/>
                <w:color w:val="000000"/>
                <w:sz w:val="20"/>
                <w:szCs w:val="20"/>
                <w:lang w:val="en-GB"/>
              </w:rPr>
            </w:pPr>
            <w:r w:rsidRPr="008364B7">
              <w:rPr>
                <w:rFonts w:ascii="Times New Roman" w:hAnsi="Times New Roman" w:cs="Times New Roman"/>
                <w:snapToGrid/>
                <w:color w:val="000000"/>
                <w:sz w:val="20"/>
                <w:szCs w:val="20"/>
                <w:lang w:val="en-GB"/>
              </w:rPr>
              <w:t>Change of health professional</w:t>
            </w:r>
          </w:p>
        </w:tc>
        <w:tc>
          <w:tcPr>
            <w:tcW w:w="819" w:type="dxa"/>
            <w:shd w:val="clear" w:color="auto" w:fill="auto"/>
            <w:noWrap/>
            <w:vAlign w:val="center"/>
          </w:tcPr>
          <w:p w14:paraId="7E914E88" w14:textId="50A66437" w:rsidR="00A03239" w:rsidRPr="000D6842" w:rsidRDefault="007C352E" w:rsidP="00A03239">
            <w:pPr>
              <w:jc w:val="right"/>
              <w:rPr>
                <w:rFonts w:ascii="Times New Roman" w:hAnsi="Times New Roman" w:cs="Times New Roman"/>
                <w:color w:val="000000"/>
                <w:sz w:val="20"/>
                <w:szCs w:val="20"/>
                <w:lang w:val="en-GB"/>
              </w:rPr>
            </w:pPr>
            <w:r>
              <w:rPr>
                <w:rFonts w:ascii="Times New Roman" w:hAnsi="Times New Roman" w:cs="Times New Roman"/>
                <w:snapToGrid/>
                <w:color w:val="000000"/>
                <w:sz w:val="20"/>
                <w:szCs w:val="20"/>
                <w:lang w:val="en-GB"/>
              </w:rPr>
              <w:t>74</w:t>
            </w:r>
          </w:p>
        </w:tc>
        <w:tc>
          <w:tcPr>
            <w:tcW w:w="928" w:type="dxa"/>
            <w:vAlign w:val="center"/>
          </w:tcPr>
          <w:p w14:paraId="7CDEADAF" w14:textId="1483567C" w:rsidR="00A03239" w:rsidRPr="008364B7" w:rsidRDefault="007C352E"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(14.9</w:t>
            </w:r>
            <w:r w:rsidR="00A03239" w:rsidRPr="008364B7">
              <w:rPr>
                <w:rFonts w:ascii="Times New Roman" w:hAnsi="Times New Roman" w:cs="Times New Roman"/>
                <w:snapToGrid/>
                <w:color w:val="000000"/>
                <w:sz w:val="20"/>
                <w:szCs w:val="20"/>
                <w:lang w:val="en-GB"/>
              </w:rPr>
              <w:t>)</w:t>
            </w:r>
          </w:p>
        </w:tc>
        <w:tc>
          <w:tcPr>
            <w:tcW w:w="1448" w:type="dxa"/>
            <w:gridSpan w:val="2"/>
            <w:shd w:val="clear" w:color="auto" w:fill="auto"/>
            <w:noWrap/>
            <w:vAlign w:val="center"/>
          </w:tcPr>
          <w:p w14:paraId="277EB3B7" w14:textId="4DE8FE66" w:rsidR="00A03239" w:rsidRPr="000D6842" w:rsidRDefault="007C352E" w:rsidP="00A03239">
            <w:pPr>
              <w:ind w:right="244"/>
              <w:jc w:val="right"/>
              <w:rPr>
                <w:rFonts w:ascii="Times New Roman" w:hAnsi="Times New Roman" w:cs="Times New Roman"/>
                <w:color w:val="000000"/>
                <w:sz w:val="20"/>
                <w:szCs w:val="20"/>
                <w:lang w:val="en-GB"/>
              </w:rPr>
            </w:pPr>
            <w:r>
              <w:rPr>
                <w:rFonts w:ascii="Times New Roman" w:hAnsi="Times New Roman" w:cs="Times New Roman"/>
                <w:snapToGrid/>
                <w:color w:val="000000"/>
                <w:sz w:val="20"/>
                <w:szCs w:val="20"/>
                <w:lang w:val="en-GB"/>
              </w:rPr>
              <w:t>11.7 - 18.8</w:t>
            </w:r>
          </w:p>
        </w:tc>
      </w:tr>
      <w:tr w:rsidR="00A03239" w:rsidRPr="00A304BF" w14:paraId="35FC7E89" w14:textId="77777777" w:rsidTr="008129CA">
        <w:trPr>
          <w:trHeight w:val="460"/>
          <w:jc w:val="center"/>
        </w:trPr>
        <w:tc>
          <w:tcPr>
            <w:tcW w:w="4988" w:type="dxa"/>
            <w:shd w:val="clear" w:color="auto" w:fill="auto"/>
            <w:noWrap/>
            <w:vAlign w:val="center"/>
          </w:tcPr>
          <w:p w14:paraId="539BC31F" w14:textId="3C2951A7" w:rsidR="00A03239" w:rsidRPr="008364B7" w:rsidRDefault="00A03239" w:rsidP="008129CA">
            <w:pPr>
              <w:ind w:right="283"/>
              <w:jc w:val="lef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Childbirth preparation sessions (video or telephone)</w:t>
            </w:r>
          </w:p>
        </w:tc>
        <w:tc>
          <w:tcPr>
            <w:tcW w:w="819" w:type="dxa"/>
            <w:shd w:val="clear" w:color="auto" w:fill="auto"/>
            <w:noWrap/>
            <w:vAlign w:val="center"/>
          </w:tcPr>
          <w:p w14:paraId="19995282" w14:textId="0CAB20A1" w:rsidR="00A03239" w:rsidRPr="008364B7"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76</w:t>
            </w:r>
          </w:p>
        </w:tc>
        <w:tc>
          <w:tcPr>
            <w:tcW w:w="928" w:type="dxa"/>
            <w:vAlign w:val="center"/>
          </w:tcPr>
          <w:p w14:paraId="1B63A6B3" w14:textId="38E8965B" w:rsidR="00A03239" w:rsidRPr="008364B7" w:rsidRDefault="00A03239" w:rsidP="00A03239">
            <w:pPr>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(15.2)</w:t>
            </w:r>
          </w:p>
        </w:tc>
        <w:tc>
          <w:tcPr>
            <w:tcW w:w="1448" w:type="dxa"/>
            <w:gridSpan w:val="2"/>
            <w:shd w:val="clear" w:color="auto" w:fill="auto"/>
            <w:noWrap/>
            <w:vAlign w:val="center"/>
          </w:tcPr>
          <w:p w14:paraId="29FEFB54" w14:textId="33692EB1" w:rsidR="00A03239" w:rsidRPr="008364B7" w:rsidRDefault="00A03239" w:rsidP="00A03239">
            <w:pPr>
              <w:ind w:right="244"/>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12</w:t>
            </w:r>
            <w:r>
              <w:rPr>
                <w:rFonts w:ascii="Times New Roman" w:hAnsi="Times New Roman" w:cs="Times New Roman"/>
                <w:snapToGrid/>
                <w:color w:val="000000"/>
                <w:sz w:val="20"/>
                <w:szCs w:val="20"/>
                <w:lang w:val="en-GB"/>
              </w:rPr>
              <w:t>.0</w:t>
            </w:r>
            <w:r w:rsidRPr="008364B7">
              <w:rPr>
                <w:rFonts w:ascii="Times New Roman" w:hAnsi="Times New Roman" w:cs="Times New Roman"/>
                <w:snapToGrid/>
                <w:color w:val="000000"/>
                <w:sz w:val="20"/>
                <w:szCs w:val="20"/>
                <w:lang w:val="en-GB"/>
              </w:rPr>
              <w:t xml:space="preserve"> - 19.1</w:t>
            </w:r>
          </w:p>
        </w:tc>
      </w:tr>
      <w:tr w:rsidR="00A03239" w:rsidRPr="00A304BF" w14:paraId="5DB75BCD" w14:textId="77777777" w:rsidTr="008129CA">
        <w:trPr>
          <w:trHeight w:val="460"/>
          <w:jc w:val="center"/>
        </w:trPr>
        <w:tc>
          <w:tcPr>
            <w:tcW w:w="4988" w:type="dxa"/>
            <w:shd w:val="clear" w:color="auto" w:fill="auto"/>
            <w:noWrap/>
            <w:vAlign w:val="center"/>
          </w:tcPr>
          <w:p w14:paraId="0139184E" w14:textId="1EEBC34E" w:rsidR="00A03239" w:rsidRPr="008364B7" w:rsidRDefault="00A03239" w:rsidP="008129CA">
            <w:pPr>
              <w:ind w:right="283"/>
              <w:jc w:val="lef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Absence of partner/person providing support from a consultation/examination</w:t>
            </w:r>
          </w:p>
        </w:tc>
        <w:tc>
          <w:tcPr>
            <w:tcW w:w="819" w:type="dxa"/>
            <w:shd w:val="clear" w:color="auto" w:fill="auto"/>
            <w:noWrap/>
            <w:vAlign w:val="center"/>
          </w:tcPr>
          <w:p w14:paraId="066612D3" w14:textId="1A47C0BB" w:rsidR="00A03239" w:rsidRPr="008364B7"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459</w:t>
            </w:r>
          </w:p>
        </w:tc>
        <w:tc>
          <w:tcPr>
            <w:tcW w:w="928" w:type="dxa"/>
            <w:vAlign w:val="center"/>
          </w:tcPr>
          <w:p w14:paraId="42FD2C9B" w14:textId="681EDBA4" w:rsidR="00A03239" w:rsidRPr="008364B7" w:rsidRDefault="00A03239" w:rsidP="00A03239">
            <w:pPr>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(91.8)</w:t>
            </w:r>
          </w:p>
        </w:tc>
        <w:tc>
          <w:tcPr>
            <w:tcW w:w="1448" w:type="dxa"/>
            <w:gridSpan w:val="2"/>
            <w:shd w:val="clear" w:color="auto" w:fill="auto"/>
            <w:noWrap/>
            <w:vAlign w:val="center"/>
          </w:tcPr>
          <w:p w14:paraId="14ECDBC2" w14:textId="58FED34E" w:rsidR="00A03239" w:rsidRPr="008364B7" w:rsidRDefault="00A03239" w:rsidP="00A03239">
            <w:pPr>
              <w:ind w:right="244"/>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88.8 - 94.1</w:t>
            </w:r>
          </w:p>
        </w:tc>
      </w:tr>
      <w:tr w:rsidR="00A03239" w:rsidRPr="00A304BF" w14:paraId="51E72ED5" w14:textId="77777777" w:rsidTr="008129CA">
        <w:trPr>
          <w:trHeight w:val="460"/>
          <w:jc w:val="center"/>
        </w:trPr>
        <w:tc>
          <w:tcPr>
            <w:tcW w:w="4988" w:type="dxa"/>
            <w:shd w:val="clear" w:color="auto" w:fill="auto"/>
            <w:noWrap/>
            <w:vAlign w:val="center"/>
          </w:tcPr>
          <w:p w14:paraId="085770B2" w14:textId="06AC810C" w:rsidR="00A03239" w:rsidRPr="008364B7" w:rsidRDefault="00A03239" w:rsidP="008129CA">
            <w:pPr>
              <w:ind w:right="283"/>
              <w:jc w:val="lef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Modification</w:t>
            </w:r>
            <w:r w:rsidRPr="008364B7">
              <w:rPr>
                <w:rFonts w:ascii="Times New Roman" w:hAnsi="Times New Roman" w:cs="Times New Roman"/>
                <w:snapToGrid/>
                <w:color w:val="000000"/>
                <w:sz w:val="20"/>
                <w:szCs w:val="20"/>
                <w:vertAlign w:val="superscript"/>
                <w:lang w:val="en-GB"/>
              </w:rPr>
              <w:t>$</w:t>
            </w:r>
            <w:r w:rsidRPr="008364B7">
              <w:rPr>
                <w:rFonts w:ascii="Times New Roman" w:hAnsi="Times New Roman" w:cs="Times New Roman"/>
                <w:snapToGrid/>
                <w:color w:val="000000"/>
                <w:sz w:val="20"/>
                <w:szCs w:val="20"/>
                <w:lang w:val="en-GB"/>
              </w:rPr>
              <w:t xml:space="preserve"> of pregnancy monitoring at the initiative of a health professional</w:t>
            </w:r>
          </w:p>
        </w:tc>
        <w:tc>
          <w:tcPr>
            <w:tcW w:w="819" w:type="dxa"/>
            <w:shd w:val="clear" w:color="auto" w:fill="auto"/>
            <w:noWrap/>
            <w:vAlign w:val="center"/>
          </w:tcPr>
          <w:p w14:paraId="1D8B1F6D" w14:textId="5F7382D1" w:rsidR="00A03239" w:rsidRPr="008364B7" w:rsidRDefault="00A03239"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182</w:t>
            </w:r>
          </w:p>
        </w:tc>
        <w:tc>
          <w:tcPr>
            <w:tcW w:w="928" w:type="dxa"/>
            <w:vAlign w:val="center"/>
          </w:tcPr>
          <w:p w14:paraId="26BA26E1" w14:textId="2E03087A" w:rsidR="00A03239" w:rsidRPr="008364B7" w:rsidRDefault="00A03239" w:rsidP="00A03239">
            <w:pPr>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(36.3)</w:t>
            </w:r>
          </w:p>
        </w:tc>
        <w:tc>
          <w:tcPr>
            <w:tcW w:w="1448" w:type="dxa"/>
            <w:gridSpan w:val="2"/>
            <w:shd w:val="clear" w:color="auto" w:fill="auto"/>
            <w:noWrap/>
            <w:vAlign w:val="center"/>
          </w:tcPr>
          <w:p w14:paraId="7D416C5D" w14:textId="05A504EA" w:rsidR="00A03239" w:rsidRPr="008364B7" w:rsidRDefault="00A03239" w:rsidP="00A03239">
            <w:pPr>
              <w:ind w:right="244"/>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31.6  -41.3</w:t>
            </w:r>
          </w:p>
        </w:tc>
      </w:tr>
      <w:tr w:rsidR="00A03239" w:rsidRPr="00A304BF" w14:paraId="29EE1BEF" w14:textId="77777777" w:rsidTr="008129CA">
        <w:trPr>
          <w:trHeight w:val="460"/>
          <w:jc w:val="center"/>
        </w:trPr>
        <w:tc>
          <w:tcPr>
            <w:tcW w:w="4988" w:type="dxa"/>
            <w:tcBorders>
              <w:bottom w:val="single" w:sz="4" w:space="0" w:color="auto"/>
            </w:tcBorders>
            <w:shd w:val="clear" w:color="auto" w:fill="auto"/>
            <w:noWrap/>
            <w:vAlign w:val="center"/>
          </w:tcPr>
          <w:p w14:paraId="29013D4D" w14:textId="7DB047D5" w:rsidR="00A03239" w:rsidRPr="008364B7" w:rsidRDefault="00A03239" w:rsidP="008129CA">
            <w:pPr>
              <w:ind w:right="283"/>
              <w:jc w:val="lef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Modification</w:t>
            </w:r>
            <w:r w:rsidRPr="008364B7">
              <w:rPr>
                <w:rFonts w:ascii="Times New Roman" w:hAnsi="Times New Roman" w:cs="Times New Roman"/>
                <w:snapToGrid/>
                <w:color w:val="000000"/>
                <w:sz w:val="20"/>
                <w:szCs w:val="20"/>
                <w:vertAlign w:val="superscript"/>
                <w:lang w:val="en-GB"/>
              </w:rPr>
              <w:t>$$</w:t>
            </w:r>
            <w:r w:rsidRPr="008364B7">
              <w:rPr>
                <w:rFonts w:ascii="Times New Roman" w:hAnsi="Times New Roman" w:cs="Times New Roman"/>
                <w:snapToGrid/>
                <w:color w:val="000000"/>
                <w:sz w:val="20"/>
                <w:szCs w:val="20"/>
                <w:lang w:val="en-GB"/>
              </w:rPr>
              <w:t xml:space="preserve"> of pregnancy monitoring at the initiative of the wom</w:t>
            </w:r>
            <w:r>
              <w:rPr>
                <w:rFonts w:ascii="Times New Roman" w:hAnsi="Times New Roman" w:cs="Times New Roman"/>
                <w:snapToGrid/>
                <w:color w:val="000000"/>
                <w:sz w:val="20"/>
                <w:szCs w:val="20"/>
                <w:lang w:val="en-GB"/>
              </w:rPr>
              <w:t>e</w:t>
            </w:r>
            <w:r w:rsidRPr="008364B7">
              <w:rPr>
                <w:rFonts w:ascii="Times New Roman" w:hAnsi="Times New Roman" w:cs="Times New Roman"/>
                <w:snapToGrid/>
                <w:color w:val="000000"/>
                <w:sz w:val="20"/>
                <w:szCs w:val="20"/>
                <w:lang w:val="en-GB"/>
              </w:rPr>
              <w:t>n</w:t>
            </w:r>
          </w:p>
        </w:tc>
        <w:tc>
          <w:tcPr>
            <w:tcW w:w="819" w:type="dxa"/>
            <w:tcBorders>
              <w:bottom w:val="single" w:sz="4" w:space="0" w:color="auto"/>
            </w:tcBorders>
            <w:shd w:val="clear" w:color="auto" w:fill="auto"/>
            <w:noWrap/>
            <w:vAlign w:val="center"/>
          </w:tcPr>
          <w:p w14:paraId="2F998206" w14:textId="041518EF" w:rsidR="00A03239" w:rsidRPr="008364B7" w:rsidRDefault="00805AC6" w:rsidP="00A03239">
            <w:pPr>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117</w:t>
            </w:r>
          </w:p>
        </w:tc>
        <w:tc>
          <w:tcPr>
            <w:tcW w:w="928" w:type="dxa"/>
            <w:tcBorders>
              <w:bottom w:val="single" w:sz="4" w:space="0" w:color="auto"/>
            </w:tcBorders>
            <w:vAlign w:val="center"/>
          </w:tcPr>
          <w:p w14:paraId="0F9F3DEE" w14:textId="5CCC5188" w:rsidR="00A03239" w:rsidRPr="008364B7" w:rsidRDefault="00A03239" w:rsidP="00A03239">
            <w:pPr>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(23</w:t>
            </w:r>
            <w:r>
              <w:rPr>
                <w:rFonts w:ascii="Times New Roman" w:hAnsi="Times New Roman" w:cs="Times New Roman"/>
                <w:snapToGrid/>
                <w:color w:val="000000"/>
                <w:sz w:val="20"/>
                <w:szCs w:val="20"/>
                <w:lang w:val="en-GB"/>
              </w:rPr>
              <w:t>.4</w:t>
            </w:r>
            <w:r w:rsidRPr="008364B7">
              <w:rPr>
                <w:rFonts w:ascii="Times New Roman" w:hAnsi="Times New Roman" w:cs="Times New Roman"/>
                <w:snapToGrid/>
                <w:color w:val="000000"/>
                <w:sz w:val="20"/>
                <w:szCs w:val="20"/>
                <w:lang w:val="en-GB"/>
              </w:rPr>
              <w:t>)</w:t>
            </w:r>
          </w:p>
        </w:tc>
        <w:tc>
          <w:tcPr>
            <w:tcW w:w="1448" w:type="dxa"/>
            <w:gridSpan w:val="2"/>
            <w:tcBorders>
              <w:bottom w:val="single" w:sz="4" w:space="0" w:color="auto"/>
            </w:tcBorders>
            <w:shd w:val="clear" w:color="auto" w:fill="auto"/>
            <w:noWrap/>
            <w:vAlign w:val="center"/>
          </w:tcPr>
          <w:p w14:paraId="2F1DEBDC" w14:textId="4E723D1C" w:rsidR="00A03239" w:rsidRPr="008364B7" w:rsidRDefault="00A03239" w:rsidP="00A03239">
            <w:pPr>
              <w:ind w:right="244"/>
              <w:jc w:val="right"/>
              <w:rPr>
                <w:rFonts w:ascii="Times New Roman" w:hAnsi="Times New Roman" w:cs="Times New Roman"/>
                <w:snapToGrid/>
                <w:color w:val="000000"/>
                <w:sz w:val="20"/>
                <w:szCs w:val="20"/>
                <w:lang w:val="en-GB"/>
              </w:rPr>
            </w:pPr>
            <w:r w:rsidRPr="008364B7">
              <w:rPr>
                <w:rFonts w:ascii="Times New Roman" w:hAnsi="Times New Roman" w:cs="Times New Roman"/>
                <w:snapToGrid/>
                <w:color w:val="000000"/>
                <w:sz w:val="20"/>
                <w:szCs w:val="20"/>
                <w:lang w:val="en-GB"/>
              </w:rPr>
              <w:t>18.8 - 27.7</w:t>
            </w:r>
          </w:p>
        </w:tc>
      </w:tr>
    </w:tbl>
    <w:p w14:paraId="616FE946" w14:textId="34C7B51E" w:rsidR="00A304BF" w:rsidRPr="00D42EF9" w:rsidRDefault="00A03239" w:rsidP="00A03239">
      <w:pPr>
        <w:spacing w:before="120"/>
        <w:ind w:left="1276" w:hanging="425"/>
        <w:jc w:val="left"/>
        <w:rPr>
          <w:rFonts w:ascii="Times New Roman" w:hAnsi="Times New Roman" w:cs="Times New Roman"/>
          <w:sz w:val="18"/>
          <w:szCs w:val="18"/>
          <w:lang w:val="en-GB"/>
        </w:rPr>
      </w:pPr>
      <w:r>
        <w:rPr>
          <w:rFonts w:ascii="Times New Roman" w:hAnsi="Times New Roman" w:cs="Times New Roman"/>
          <w:snapToGrid/>
          <w:color w:val="000000"/>
          <w:sz w:val="18"/>
          <w:szCs w:val="18"/>
          <w:lang w:val="en-GB"/>
        </w:rPr>
        <w:t xml:space="preserve">* </w:t>
      </w:r>
      <w:r>
        <w:rPr>
          <w:rFonts w:ascii="Times New Roman" w:hAnsi="Times New Roman" w:cs="Times New Roman"/>
          <w:snapToGrid/>
          <w:color w:val="000000"/>
          <w:sz w:val="18"/>
          <w:szCs w:val="18"/>
          <w:lang w:val="en-GB"/>
        </w:rPr>
        <w:tab/>
      </w:r>
      <w:r w:rsidR="00A304BF" w:rsidRPr="00D42EF9">
        <w:rPr>
          <w:rFonts w:ascii="Times New Roman" w:hAnsi="Times New Roman" w:cs="Times New Roman"/>
          <w:snapToGrid/>
          <w:color w:val="000000"/>
          <w:sz w:val="18"/>
          <w:szCs w:val="18"/>
          <w:lang w:val="en-GB"/>
        </w:rPr>
        <w:t xml:space="preserve">Weighted and rounded values </w:t>
      </w:r>
      <w:r w:rsidR="00A304BF" w:rsidRPr="00D42EF9">
        <w:rPr>
          <w:rFonts w:ascii="Times New Roman" w:hAnsi="Times New Roman" w:cs="Times New Roman"/>
          <w:sz w:val="18"/>
          <w:szCs w:val="18"/>
          <w:lang w:val="en-GB"/>
        </w:rPr>
        <w:t xml:space="preserve">using Newton's algorithm </w:t>
      </w:r>
      <w:r w:rsidR="00A304BF" w:rsidRPr="00D42EF9">
        <w:rPr>
          <w:rFonts w:ascii="Times New Roman" w:hAnsi="Times New Roman" w:cs="Times New Roman"/>
          <w:sz w:val="18"/>
          <w:szCs w:val="18"/>
          <w:lang w:val="en-GB"/>
        </w:rPr>
        <w:fldChar w:fldCharType="begin"/>
      </w:r>
      <w:r w:rsidR="009F580C">
        <w:rPr>
          <w:rFonts w:ascii="Times New Roman" w:hAnsi="Times New Roman" w:cs="Times New Roman"/>
          <w:sz w:val="18"/>
          <w:szCs w:val="18"/>
          <w:lang w:val="en-GB"/>
        </w:rPr>
        <w:instrText xml:space="preserve"> ADDIN ZOTERO_ITEM CSL_CITATION {"citationID":"iCmmkBXA","properties":{"formattedCitation":"(26)","plainCitation":"(26)","noteIndex":0},"citationItems":[{"id":420,"uris":["http://zotero.org/users/7529252/items/MLWC6KY7"],"uri":["http://zotero.org/users/7529252/items/MLWC6KY7"],"itemData":{"id":420,"type":"article-journal","container-title":"Journal of the American Statistical Association","DOI":"10.1080/01621459.1992.10475217","ISSN":"0162-1459","issue":"418","page":"376-382","title":"Calibration Estimators in Survey Sampling","volume":"87","author":[{"family":"Deville","given":"Jean-Claude"},{"family":"Särndal","given":"Carl-Erik"}],"issued":{"date-parts":[["1992",6,1]]}}}],"schema":"https://github.com/citation-style-language/schema/raw/master/csl-citation.json"} </w:instrText>
      </w:r>
      <w:r w:rsidR="00A304BF" w:rsidRPr="00D42EF9">
        <w:rPr>
          <w:rFonts w:ascii="Times New Roman" w:hAnsi="Times New Roman" w:cs="Times New Roman"/>
          <w:sz w:val="18"/>
          <w:szCs w:val="18"/>
          <w:lang w:val="en-GB"/>
        </w:rPr>
        <w:fldChar w:fldCharType="separate"/>
      </w:r>
      <w:r w:rsidR="009F580C" w:rsidRPr="009F580C">
        <w:rPr>
          <w:lang w:val="en-GB"/>
        </w:rPr>
        <w:t>(</w:t>
      </w:r>
      <w:r w:rsidR="009F580C" w:rsidRPr="009F580C">
        <w:rPr>
          <w:rFonts w:ascii="Times New Roman" w:hAnsi="Times New Roman" w:cs="Times New Roman"/>
          <w:sz w:val="18"/>
          <w:szCs w:val="18"/>
          <w:lang w:val="en-GB"/>
        </w:rPr>
        <w:t>26</w:t>
      </w:r>
      <w:r w:rsidR="009F580C" w:rsidRPr="009F580C">
        <w:rPr>
          <w:lang w:val="en-GB"/>
        </w:rPr>
        <w:t>)</w:t>
      </w:r>
      <w:r w:rsidR="00A304BF" w:rsidRPr="00D42EF9">
        <w:rPr>
          <w:rFonts w:ascii="Times New Roman" w:hAnsi="Times New Roman" w:cs="Times New Roman"/>
          <w:sz w:val="18"/>
          <w:szCs w:val="18"/>
          <w:lang w:val="en-GB"/>
        </w:rPr>
        <w:fldChar w:fldCharType="end"/>
      </w:r>
    </w:p>
    <w:p w14:paraId="1D5508C9" w14:textId="529C816C" w:rsidR="00A304BF" w:rsidRPr="00A03239" w:rsidRDefault="00A304BF" w:rsidP="00A03239">
      <w:pPr>
        <w:ind w:left="1276" w:hanging="425"/>
        <w:jc w:val="left"/>
        <w:rPr>
          <w:rFonts w:ascii="Times New Roman" w:hAnsi="Times New Roman" w:cs="Times New Roman"/>
          <w:sz w:val="18"/>
          <w:szCs w:val="18"/>
          <w:lang w:val="en-GB"/>
        </w:rPr>
      </w:pPr>
      <w:r w:rsidRPr="00D42EF9">
        <w:rPr>
          <w:rFonts w:ascii="Times New Roman" w:hAnsi="Times New Roman" w:cs="Times New Roman"/>
          <w:sz w:val="18"/>
          <w:szCs w:val="18"/>
          <w:lang w:val="en-GB"/>
        </w:rPr>
        <w:t>*</w:t>
      </w:r>
      <w:r w:rsidR="00A03239">
        <w:rPr>
          <w:rFonts w:ascii="Times New Roman" w:hAnsi="Times New Roman" w:cs="Times New Roman"/>
          <w:sz w:val="18"/>
          <w:szCs w:val="18"/>
          <w:lang w:val="en-GB"/>
        </w:rPr>
        <w:t xml:space="preserve">* </w:t>
      </w:r>
      <w:r w:rsidR="00A03239">
        <w:rPr>
          <w:rFonts w:ascii="Times New Roman" w:hAnsi="Times New Roman" w:cs="Times New Roman"/>
          <w:sz w:val="18"/>
          <w:szCs w:val="18"/>
          <w:lang w:val="en-GB"/>
        </w:rPr>
        <w:tab/>
      </w:r>
      <w:r w:rsidRPr="00D42EF9">
        <w:rPr>
          <w:rFonts w:ascii="Times New Roman" w:hAnsi="Times New Roman" w:cs="Times New Roman"/>
          <w:sz w:val="18"/>
          <w:szCs w:val="18"/>
          <w:lang w:val="en-GB"/>
        </w:rPr>
        <w:t xml:space="preserve">Women on maternity leave and unemployed women </w:t>
      </w:r>
      <w:proofErr w:type="gramStart"/>
      <w:r w:rsidRPr="00D42EF9">
        <w:rPr>
          <w:rFonts w:ascii="Times New Roman" w:hAnsi="Times New Roman" w:cs="Times New Roman"/>
          <w:sz w:val="18"/>
          <w:szCs w:val="18"/>
          <w:lang w:val="en-GB"/>
        </w:rPr>
        <w:t>were classified</w:t>
      </w:r>
      <w:proofErr w:type="gramEnd"/>
      <w:r w:rsidRPr="00D42EF9">
        <w:rPr>
          <w:rFonts w:ascii="Times New Roman" w:hAnsi="Times New Roman" w:cs="Times New Roman"/>
          <w:sz w:val="18"/>
          <w:szCs w:val="18"/>
          <w:lang w:val="en-GB"/>
        </w:rPr>
        <w:t xml:space="preserve"> according to their current SPC category or </w:t>
      </w:r>
      <w:r w:rsidR="00A03239">
        <w:rPr>
          <w:rFonts w:ascii="Times New Roman" w:hAnsi="Times New Roman" w:cs="Times New Roman"/>
          <w:sz w:val="18"/>
          <w:szCs w:val="18"/>
          <w:lang w:val="en-GB"/>
        </w:rPr>
        <w:t xml:space="preserve">their most </w:t>
      </w:r>
      <w:r w:rsidRPr="00D42EF9">
        <w:rPr>
          <w:rFonts w:ascii="Times New Roman" w:hAnsi="Times New Roman" w:cs="Times New Roman"/>
          <w:sz w:val="18"/>
          <w:szCs w:val="18"/>
          <w:lang w:val="en-GB"/>
        </w:rPr>
        <w:t>recent category prior to ending work, respectively</w:t>
      </w:r>
    </w:p>
    <w:p w14:paraId="623EBF24" w14:textId="3EA43503" w:rsidR="00A304BF" w:rsidRPr="000D6842" w:rsidRDefault="00A03239" w:rsidP="00A03239">
      <w:pPr>
        <w:ind w:left="1276" w:hanging="425"/>
        <w:jc w:val="left"/>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Pr>
          <w:rFonts w:ascii="Times New Roman" w:hAnsi="Times New Roman" w:cs="Times New Roman"/>
          <w:sz w:val="18"/>
          <w:szCs w:val="18"/>
          <w:lang w:val="en-GB"/>
        </w:rPr>
        <w:tab/>
      </w:r>
      <w:r w:rsidR="00A304BF" w:rsidRPr="000D6842">
        <w:rPr>
          <w:rFonts w:ascii="Times New Roman" w:hAnsi="Times New Roman" w:cs="Times New Roman"/>
          <w:sz w:val="18"/>
          <w:szCs w:val="18"/>
          <w:lang w:val="en-GB"/>
        </w:rPr>
        <w:t xml:space="preserve">Pressure on the healthcare system </w:t>
      </w:r>
      <w:r w:rsidR="00A304BF">
        <w:rPr>
          <w:rFonts w:ascii="Times New Roman" w:hAnsi="Times New Roman" w:cs="Times New Roman"/>
          <w:sz w:val="18"/>
          <w:szCs w:val="18"/>
          <w:lang w:val="en-GB"/>
        </w:rPr>
        <w:t xml:space="preserve">as of </w:t>
      </w:r>
      <w:r w:rsidR="00A304BF" w:rsidRPr="000D6842">
        <w:rPr>
          <w:rFonts w:ascii="Times New Roman" w:hAnsi="Times New Roman" w:cs="Times New Roman"/>
          <w:sz w:val="18"/>
          <w:szCs w:val="18"/>
          <w:lang w:val="en-GB"/>
        </w:rPr>
        <w:t>01/05/2020</w:t>
      </w:r>
    </w:p>
    <w:p w14:paraId="1C37A3CB" w14:textId="77777777" w:rsidR="00A304BF" w:rsidRPr="00D42EF9" w:rsidRDefault="00A304BF" w:rsidP="00A03239">
      <w:pPr>
        <w:ind w:left="851"/>
        <w:jc w:val="left"/>
        <w:rPr>
          <w:rFonts w:ascii="Times New Roman" w:hAnsi="Times New Roman" w:cs="Times New Roman"/>
          <w:snapToGrid/>
          <w:color w:val="000000"/>
          <w:sz w:val="18"/>
          <w:szCs w:val="18"/>
          <w:lang w:val="en-GB"/>
        </w:rPr>
      </w:pPr>
      <w:r w:rsidRPr="00D42EF9">
        <w:rPr>
          <w:rFonts w:ascii="Times New Roman" w:hAnsi="Times New Roman" w:cs="Times New Roman"/>
          <w:snapToGrid/>
          <w:color w:val="000000"/>
          <w:sz w:val="18"/>
          <w:szCs w:val="18"/>
          <w:lang w:val="en-GB"/>
        </w:rPr>
        <w:t>**** Analysis performed in a sub-group of pregnant women depending on their previous answers</w:t>
      </w:r>
    </w:p>
    <w:p w14:paraId="1D9362D0" w14:textId="304B0BF3" w:rsidR="00A304BF" w:rsidRDefault="00D34FB5" w:rsidP="00A03239">
      <w:pPr>
        <w:ind w:left="1276" w:hanging="425"/>
        <w:jc w:val="left"/>
        <w:rPr>
          <w:rFonts w:ascii="Times New Roman" w:hAnsi="Times New Roman" w:cs="Times New Roman"/>
          <w:snapToGrid/>
          <w:color w:val="000000"/>
          <w:sz w:val="18"/>
          <w:szCs w:val="18"/>
          <w:lang w:val="en-GB"/>
        </w:rPr>
      </w:pPr>
      <w:r>
        <w:rPr>
          <w:rFonts w:ascii="Times New Roman" w:hAnsi="Times New Roman" w:cs="Times New Roman"/>
          <w:snapToGrid/>
          <w:color w:val="000000"/>
          <w:sz w:val="18"/>
          <w:szCs w:val="18"/>
          <w:lang w:val="en-GB"/>
        </w:rPr>
        <w:t>#</w:t>
      </w:r>
      <w:r w:rsidR="00A03239">
        <w:rPr>
          <w:rFonts w:ascii="Times New Roman" w:hAnsi="Times New Roman" w:cs="Times New Roman"/>
          <w:snapToGrid/>
          <w:color w:val="000000"/>
          <w:sz w:val="18"/>
          <w:szCs w:val="18"/>
          <w:lang w:val="en-GB"/>
        </w:rPr>
        <w:t xml:space="preserve"> </w:t>
      </w:r>
      <w:r w:rsidR="00A03239">
        <w:rPr>
          <w:rFonts w:ascii="Times New Roman" w:hAnsi="Times New Roman" w:cs="Times New Roman"/>
          <w:snapToGrid/>
          <w:color w:val="000000"/>
          <w:sz w:val="18"/>
          <w:szCs w:val="18"/>
          <w:lang w:val="en-GB"/>
        </w:rPr>
        <w:tab/>
      </w:r>
      <w:r w:rsidR="00A304BF" w:rsidRPr="004F6E67">
        <w:rPr>
          <w:rFonts w:ascii="Times New Roman" w:hAnsi="Times New Roman" w:cs="Times New Roman"/>
          <w:snapToGrid/>
          <w:color w:val="000000"/>
          <w:sz w:val="18"/>
          <w:szCs w:val="18"/>
          <w:lang w:val="en-GB"/>
        </w:rPr>
        <w:t>No documented data for 15 pregnant women in terms of level of</w:t>
      </w:r>
      <w:r w:rsidR="00A304BF" w:rsidRPr="00111E97">
        <w:rPr>
          <w:rFonts w:ascii="Times New Roman" w:hAnsi="Times New Roman" w:cs="Times New Roman"/>
          <w:snapToGrid/>
          <w:color w:val="000000"/>
          <w:sz w:val="18"/>
          <w:szCs w:val="18"/>
          <w:lang w:val="en-GB"/>
        </w:rPr>
        <w:t xml:space="preserve"> </w:t>
      </w:r>
      <w:r w:rsidR="00A304BF">
        <w:rPr>
          <w:rFonts w:ascii="Times New Roman" w:hAnsi="Times New Roman" w:cs="Times New Roman"/>
          <w:snapToGrid/>
          <w:color w:val="000000"/>
          <w:sz w:val="18"/>
          <w:szCs w:val="18"/>
          <w:lang w:val="en-GB"/>
        </w:rPr>
        <w:t>worry about the pandemic</w:t>
      </w:r>
      <w:r w:rsidR="00A304BF" w:rsidRPr="00111E97">
        <w:rPr>
          <w:rFonts w:ascii="Times New Roman" w:hAnsi="Times New Roman" w:cs="Times New Roman"/>
          <w:snapToGrid/>
          <w:color w:val="000000"/>
          <w:sz w:val="18"/>
          <w:szCs w:val="18"/>
          <w:lang w:val="en-GB"/>
        </w:rPr>
        <w:t xml:space="preserve"> </w:t>
      </w:r>
    </w:p>
    <w:p w14:paraId="3A4284A7" w14:textId="68E561AE" w:rsidR="00A304BF" w:rsidRDefault="00A304BF" w:rsidP="00A03239">
      <w:pPr>
        <w:ind w:left="1276" w:hanging="425"/>
        <w:jc w:val="left"/>
        <w:rPr>
          <w:rFonts w:ascii="Times New Roman" w:hAnsi="Times New Roman" w:cs="Times New Roman"/>
          <w:snapToGrid/>
          <w:color w:val="000000"/>
          <w:sz w:val="18"/>
          <w:szCs w:val="18"/>
          <w:lang w:val="en-GB"/>
        </w:rPr>
      </w:pPr>
      <w:r>
        <w:rPr>
          <w:rFonts w:ascii="Times New Roman" w:hAnsi="Times New Roman" w:cs="Times New Roman"/>
          <w:snapToGrid/>
          <w:color w:val="000000"/>
          <w:sz w:val="18"/>
          <w:szCs w:val="18"/>
          <w:vertAlign w:val="superscript"/>
          <w:lang w:val="en-GB"/>
        </w:rPr>
        <w:t>$</w:t>
      </w:r>
      <w:r w:rsidR="00A03239">
        <w:rPr>
          <w:rFonts w:ascii="Times New Roman" w:hAnsi="Times New Roman" w:cs="Times New Roman"/>
          <w:snapToGrid/>
          <w:color w:val="000000"/>
          <w:sz w:val="18"/>
          <w:szCs w:val="18"/>
          <w:lang w:val="en-GB"/>
        </w:rPr>
        <w:t xml:space="preserve"> </w:t>
      </w:r>
      <w:r w:rsidR="00A03239">
        <w:rPr>
          <w:rFonts w:ascii="Times New Roman" w:hAnsi="Times New Roman" w:cs="Times New Roman"/>
          <w:snapToGrid/>
          <w:color w:val="000000"/>
          <w:sz w:val="18"/>
          <w:szCs w:val="18"/>
          <w:lang w:val="en-GB"/>
        </w:rPr>
        <w:tab/>
      </w:r>
      <w:r w:rsidR="00A03239" w:rsidRPr="00267F17">
        <w:rPr>
          <w:rFonts w:ascii="Times New Roman" w:hAnsi="Times New Roman" w:cs="Times New Roman"/>
          <w:snapToGrid/>
          <w:color w:val="000000"/>
          <w:sz w:val="18"/>
          <w:szCs w:val="18"/>
          <w:lang w:val="en-GB"/>
        </w:rPr>
        <w:t>Postponing/cancelling</w:t>
      </w:r>
      <w:r>
        <w:rPr>
          <w:rFonts w:ascii="Times New Roman" w:hAnsi="Times New Roman" w:cs="Times New Roman"/>
          <w:snapToGrid/>
          <w:color w:val="000000"/>
          <w:sz w:val="18"/>
          <w:szCs w:val="18"/>
          <w:lang w:val="en-GB"/>
        </w:rPr>
        <w:t xml:space="preserve"> pregnancy monitoring</w:t>
      </w:r>
      <w:r w:rsidRPr="00267F17">
        <w:rPr>
          <w:rFonts w:ascii="Times New Roman" w:hAnsi="Times New Roman" w:cs="Times New Roman"/>
          <w:snapToGrid/>
          <w:color w:val="000000"/>
          <w:sz w:val="18"/>
          <w:szCs w:val="18"/>
          <w:lang w:val="en-GB"/>
        </w:rPr>
        <w:t xml:space="preserve"> </w:t>
      </w:r>
    </w:p>
    <w:p w14:paraId="459C60F4" w14:textId="1A10B513" w:rsidR="00A304BF" w:rsidRDefault="00A304BF" w:rsidP="00A03239">
      <w:pPr>
        <w:ind w:left="1276" w:hanging="425"/>
        <w:rPr>
          <w:lang w:val="en-GB"/>
        </w:rPr>
      </w:pPr>
      <w:r>
        <w:rPr>
          <w:rFonts w:ascii="Times New Roman" w:hAnsi="Times New Roman" w:cs="Times New Roman"/>
          <w:snapToGrid/>
          <w:color w:val="000000"/>
          <w:sz w:val="18"/>
          <w:szCs w:val="18"/>
          <w:vertAlign w:val="superscript"/>
          <w:lang w:val="en-GB"/>
        </w:rPr>
        <w:t>$$</w:t>
      </w:r>
      <w:r w:rsidR="00A03239">
        <w:rPr>
          <w:rFonts w:ascii="Times New Roman" w:hAnsi="Times New Roman" w:cs="Times New Roman"/>
          <w:snapToGrid/>
          <w:color w:val="000000"/>
          <w:sz w:val="18"/>
          <w:szCs w:val="18"/>
          <w:lang w:val="en-GB"/>
        </w:rPr>
        <w:t xml:space="preserve"> </w:t>
      </w:r>
      <w:r w:rsidR="00A03239">
        <w:rPr>
          <w:rFonts w:ascii="Times New Roman" w:hAnsi="Times New Roman" w:cs="Times New Roman"/>
          <w:snapToGrid/>
          <w:color w:val="000000"/>
          <w:sz w:val="18"/>
          <w:szCs w:val="18"/>
          <w:lang w:val="en-GB"/>
        </w:rPr>
        <w:tab/>
        <w:t>P</w:t>
      </w:r>
      <w:r w:rsidRPr="00267F17">
        <w:rPr>
          <w:rFonts w:ascii="Times New Roman" w:hAnsi="Times New Roman" w:cs="Times New Roman"/>
          <w:snapToGrid/>
          <w:color w:val="000000"/>
          <w:sz w:val="18"/>
          <w:szCs w:val="18"/>
          <w:lang w:val="en-GB"/>
        </w:rPr>
        <w:t>ostpon</w:t>
      </w:r>
      <w:r>
        <w:rPr>
          <w:rFonts w:ascii="Times New Roman" w:hAnsi="Times New Roman" w:cs="Times New Roman"/>
          <w:snapToGrid/>
          <w:color w:val="000000"/>
          <w:sz w:val="18"/>
          <w:szCs w:val="18"/>
          <w:lang w:val="en-GB"/>
        </w:rPr>
        <w:t>ing</w:t>
      </w:r>
      <w:r w:rsidRPr="00267F17">
        <w:rPr>
          <w:rFonts w:ascii="Times New Roman" w:hAnsi="Times New Roman" w:cs="Times New Roman"/>
          <w:snapToGrid/>
          <w:color w:val="000000"/>
          <w:sz w:val="18"/>
          <w:szCs w:val="18"/>
          <w:lang w:val="en-GB"/>
        </w:rPr>
        <w:t>/</w:t>
      </w:r>
      <w:r>
        <w:rPr>
          <w:rFonts w:ascii="Times New Roman" w:hAnsi="Times New Roman" w:cs="Times New Roman"/>
          <w:snapToGrid/>
          <w:color w:val="000000"/>
          <w:sz w:val="18"/>
          <w:szCs w:val="18"/>
          <w:lang w:val="en-GB"/>
        </w:rPr>
        <w:t>foregoing /</w:t>
      </w:r>
      <w:r w:rsidRPr="00267F17">
        <w:rPr>
          <w:rFonts w:ascii="Times New Roman" w:hAnsi="Times New Roman" w:cs="Times New Roman"/>
          <w:snapToGrid/>
          <w:color w:val="000000"/>
          <w:sz w:val="18"/>
          <w:szCs w:val="18"/>
          <w:lang w:val="en-GB"/>
        </w:rPr>
        <w:t>not start</w:t>
      </w:r>
      <w:r>
        <w:rPr>
          <w:rFonts w:ascii="Times New Roman" w:hAnsi="Times New Roman" w:cs="Times New Roman"/>
          <w:snapToGrid/>
          <w:color w:val="000000"/>
          <w:sz w:val="18"/>
          <w:szCs w:val="18"/>
          <w:lang w:val="en-GB"/>
        </w:rPr>
        <w:t>ing monitoring despite a gestational age of</w:t>
      </w:r>
      <w:r w:rsidRPr="00267F17">
        <w:rPr>
          <w:rFonts w:ascii="Times New Roman" w:hAnsi="Times New Roman" w:cs="Times New Roman"/>
          <w:snapToGrid/>
          <w:color w:val="000000"/>
          <w:sz w:val="18"/>
          <w:szCs w:val="18"/>
          <w:lang w:val="en-GB"/>
        </w:rPr>
        <w:t xml:space="preserve"> 15</w:t>
      </w:r>
      <w:r>
        <w:rPr>
          <w:rFonts w:ascii="Times New Roman" w:hAnsi="Times New Roman" w:cs="Times New Roman"/>
          <w:snapToGrid/>
          <w:color w:val="000000"/>
          <w:sz w:val="18"/>
          <w:szCs w:val="18"/>
          <w:lang w:val="en-GB"/>
        </w:rPr>
        <w:t xml:space="preserve"> </w:t>
      </w:r>
      <w:r w:rsidRPr="00267F17">
        <w:rPr>
          <w:rFonts w:ascii="Times New Roman" w:hAnsi="Times New Roman" w:cs="Times New Roman"/>
          <w:snapToGrid/>
          <w:color w:val="000000"/>
          <w:sz w:val="18"/>
          <w:szCs w:val="18"/>
          <w:lang w:val="en-GB"/>
        </w:rPr>
        <w:t>week</w:t>
      </w:r>
      <w:r>
        <w:rPr>
          <w:rFonts w:ascii="Times New Roman" w:hAnsi="Times New Roman" w:cs="Times New Roman"/>
          <w:snapToGrid/>
          <w:color w:val="000000"/>
          <w:sz w:val="18"/>
          <w:szCs w:val="18"/>
          <w:lang w:val="en-GB"/>
        </w:rPr>
        <w:t xml:space="preserve">s </w:t>
      </w:r>
      <w:r w:rsidRPr="00267F17">
        <w:rPr>
          <w:rFonts w:ascii="Times New Roman" w:hAnsi="Times New Roman" w:cs="Times New Roman"/>
          <w:snapToGrid/>
          <w:color w:val="000000"/>
          <w:sz w:val="18"/>
          <w:szCs w:val="18"/>
          <w:lang w:val="en-GB"/>
        </w:rPr>
        <w:t xml:space="preserve">(see definition of the variable of interest in </w:t>
      </w:r>
      <w:r>
        <w:rPr>
          <w:rFonts w:ascii="Times New Roman" w:hAnsi="Times New Roman" w:cs="Times New Roman"/>
          <w:snapToGrid/>
          <w:color w:val="000000"/>
          <w:sz w:val="18"/>
          <w:szCs w:val="18"/>
          <w:lang w:val="en-GB"/>
        </w:rPr>
        <w:t>M</w:t>
      </w:r>
      <w:r w:rsidRPr="00267F17">
        <w:rPr>
          <w:rFonts w:ascii="Times New Roman" w:hAnsi="Times New Roman" w:cs="Times New Roman"/>
          <w:snapToGrid/>
          <w:color w:val="000000"/>
          <w:sz w:val="18"/>
          <w:szCs w:val="18"/>
          <w:lang w:val="en-GB"/>
        </w:rPr>
        <w:t>ethods</w:t>
      </w:r>
      <w:r>
        <w:rPr>
          <w:rFonts w:ascii="Times New Roman" w:hAnsi="Times New Roman" w:cs="Times New Roman"/>
          <w:snapToGrid/>
          <w:color w:val="000000"/>
          <w:sz w:val="18"/>
          <w:szCs w:val="18"/>
          <w:lang w:val="en-GB"/>
        </w:rPr>
        <w:t xml:space="preserve"> section</w:t>
      </w:r>
      <w:r w:rsidRPr="00267F17">
        <w:rPr>
          <w:rFonts w:ascii="Times New Roman" w:hAnsi="Times New Roman" w:cs="Times New Roman"/>
          <w:snapToGrid/>
          <w:color w:val="000000"/>
          <w:sz w:val="18"/>
          <w:szCs w:val="18"/>
          <w:lang w:val="en-GB"/>
        </w:rPr>
        <w:t>).</w:t>
      </w:r>
    </w:p>
    <w:p w14:paraId="0D9AF747" w14:textId="3B300187" w:rsidR="003A5FDA" w:rsidRDefault="003A5FDA">
      <w:pPr>
        <w:spacing w:after="160" w:line="259" w:lineRule="auto"/>
        <w:jc w:val="left"/>
        <w:rPr>
          <w:lang w:val="en-GB"/>
        </w:rPr>
      </w:pPr>
      <w:r>
        <w:rPr>
          <w:lang w:val="en-GB"/>
        </w:rPr>
        <w:br w:type="page"/>
      </w:r>
    </w:p>
    <w:p w14:paraId="25CE6707" w14:textId="511DF906" w:rsidR="00817B71" w:rsidRPr="00267F17" w:rsidRDefault="00BB0A60" w:rsidP="005F22E5">
      <w:pPr>
        <w:pStyle w:val="Titre2"/>
        <w:spacing w:after="240" w:line="360" w:lineRule="auto"/>
        <w:jc w:val="left"/>
        <w:rPr>
          <w:rFonts w:ascii="Times New Roman" w:hAnsi="Times New Roman" w:cs="Times New Roman"/>
          <w:sz w:val="22"/>
          <w:szCs w:val="22"/>
          <w:lang w:val="en-GB"/>
        </w:rPr>
      </w:pPr>
      <w:r w:rsidRPr="00267F17">
        <w:rPr>
          <w:rFonts w:ascii="Times New Roman" w:hAnsi="Times New Roman" w:cs="Times New Roman"/>
          <w:sz w:val="22"/>
          <w:szCs w:val="22"/>
          <w:lang w:val="en-GB"/>
        </w:rPr>
        <w:lastRenderedPageBreak/>
        <w:t xml:space="preserve">Table </w:t>
      </w:r>
      <w:r w:rsidR="00817B71" w:rsidRPr="00267F17">
        <w:rPr>
          <w:rFonts w:ascii="Times New Roman" w:hAnsi="Times New Roman" w:cs="Times New Roman"/>
          <w:sz w:val="22"/>
          <w:szCs w:val="22"/>
          <w:lang w:val="en-GB"/>
        </w:rPr>
        <w:t xml:space="preserve">2: Factors influencing the prevalence of </w:t>
      </w:r>
      <w:r w:rsidR="008B3877">
        <w:rPr>
          <w:rFonts w:ascii="Times New Roman" w:hAnsi="Times New Roman" w:cs="Times New Roman"/>
          <w:sz w:val="22"/>
          <w:szCs w:val="22"/>
          <w:lang w:val="en-GB"/>
        </w:rPr>
        <w:t xml:space="preserve">voluntary </w:t>
      </w:r>
      <w:r w:rsidR="001A61B4" w:rsidRPr="00267F17">
        <w:rPr>
          <w:rFonts w:ascii="Times New Roman" w:hAnsi="Times New Roman" w:cs="Times New Roman"/>
          <w:sz w:val="22"/>
          <w:szCs w:val="22"/>
          <w:lang w:val="en-GB"/>
        </w:rPr>
        <w:t xml:space="preserve">changes in women's </w:t>
      </w:r>
      <w:r w:rsidR="00817B71" w:rsidRPr="00267F17">
        <w:rPr>
          <w:rFonts w:ascii="Times New Roman" w:hAnsi="Times New Roman" w:cs="Times New Roman"/>
          <w:sz w:val="22"/>
          <w:szCs w:val="22"/>
          <w:lang w:val="en-GB"/>
        </w:rPr>
        <w:t xml:space="preserve">pregnancy monitoring during the </w:t>
      </w:r>
      <w:r w:rsidR="00AE748C" w:rsidRPr="00267F17">
        <w:rPr>
          <w:rFonts w:ascii="Times New Roman" w:hAnsi="Times New Roman" w:cs="Times New Roman"/>
          <w:sz w:val="22"/>
          <w:szCs w:val="22"/>
          <w:lang w:val="en-GB"/>
        </w:rPr>
        <w:t>lockdown</w:t>
      </w:r>
      <w:r w:rsidR="00817B71" w:rsidRPr="00267F17">
        <w:rPr>
          <w:rFonts w:ascii="Times New Roman" w:hAnsi="Times New Roman" w:cs="Times New Roman"/>
          <w:sz w:val="22"/>
          <w:szCs w:val="22"/>
          <w:lang w:val="en-GB"/>
        </w:rPr>
        <w:t xml:space="preserve"> period, </w:t>
      </w:r>
      <w:proofErr w:type="spellStart"/>
      <w:r w:rsidR="00817B71" w:rsidRPr="00267F17">
        <w:rPr>
          <w:rFonts w:ascii="Times New Roman" w:hAnsi="Times New Roman" w:cs="Times New Roman"/>
          <w:sz w:val="22"/>
          <w:szCs w:val="22"/>
          <w:lang w:val="en-GB"/>
        </w:rPr>
        <w:t>Covimater</w:t>
      </w:r>
      <w:proofErr w:type="spellEnd"/>
      <w:r w:rsidR="00817B71" w:rsidRPr="00267F17">
        <w:rPr>
          <w:rFonts w:ascii="Times New Roman" w:hAnsi="Times New Roman" w:cs="Times New Roman"/>
          <w:sz w:val="22"/>
          <w:szCs w:val="22"/>
          <w:lang w:val="en-GB"/>
        </w:rPr>
        <w:t xml:space="preserve"> survey (n=500), France, 2020</w:t>
      </w:r>
    </w:p>
    <w:tbl>
      <w:tblPr>
        <w:tblW w:w="9634" w:type="dxa"/>
        <w:jc w:val="center"/>
        <w:tblLayout w:type="fixed"/>
        <w:tblCellMar>
          <w:left w:w="70" w:type="dxa"/>
          <w:right w:w="70" w:type="dxa"/>
        </w:tblCellMar>
        <w:tblLook w:val="04A0" w:firstRow="1" w:lastRow="0" w:firstColumn="1" w:lastColumn="0" w:noHBand="0" w:noVBand="1"/>
      </w:tblPr>
      <w:tblGrid>
        <w:gridCol w:w="3399"/>
        <w:gridCol w:w="849"/>
        <w:gridCol w:w="856"/>
        <w:gridCol w:w="572"/>
        <w:gridCol w:w="710"/>
        <w:gridCol w:w="2255"/>
        <w:gridCol w:w="993"/>
      </w:tblGrid>
      <w:tr w:rsidR="00D979E4" w:rsidRPr="00452D10" w14:paraId="66F602E4" w14:textId="77777777" w:rsidTr="007F1EC3">
        <w:trPr>
          <w:trHeight w:val="645"/>
          <w:jc w:val="center"/>
        </w:trPr>
        <w:tc>
          <w:tcPr>
            <w:tcW w:w="3399" w:type="dxa"/>
            <w:vMerge w:val="restart"/>
            <w:tcBorders>
              <w:top w:val="single" w:sz="4" w:space="0" w:color="auto"/>
            </w:tcBorders>
            <w:shd w:val="clear" w:color="auto" w:fill="F2F2F2" w:themeFill="background1" w:themeFillShade="F2"/>
            <w:vAlign w:val="center"/>
            <w:hideMark/>
          </w:tcPr>
          <w:p w14:paraId="6BD4BF51" w14:textId="77777777" w:rsidR="00D979E4" w:rsidRPr="00267F17" w:rsidRDefault="00D979E4" w:rsidP="00D979E4">
            <w:pPr>
              <w:jc w:val="lef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 </w:t>
            </w:r>
          </w:p>
        </w:tc>
        <w:tc>
          <w:tcPr>
            <w:tcW w:w="1705" w:type="dxa"/>
            <w:gridSpan w:val="2"/>
            <w:vMerge w:val="restart"/>
            <w:tcBorders>
              <w:top w:val="single" w:sz="4" w:space="0" w:color="auto"/>
            </w:tcBorders>
            <w:shd w:val="clear" w:color="000000" w:fill="F2F2F2"/>
            <w:vAlign w:val="center"/>
            <w:hideMark/>
          </w:tcPr>
          <w:p w14:paraId="5BBC6D73" w14:textId="7B7CB499" w:rsidR="00D979E4" w:rsidRPr="00267F17" w:rsidRDefault="00D979E4" w:rsidP="005B5568">
            <w:pPr>
              <w:ind w:left="354"/>
              <w:jc w:val="lef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Obs. (n %)</w:t>
            </w:r>
            <w:r w:rsidRPr="00267F17">
              <w:rPr>
                <w:rFonts w:ascii="Times New Roman" w:hAnsi="Times New Roman" w:cs="Times New Roman"/>
                <w:b/>
                <w:snapToGrid/>
                <w:color w:val="000000"/>
                <w:sz w:val="20"/>
                <w:szCs w:val="20"/>
                <w:vertAlign w:val="superscript"/>
                <w:lang w:val="en-GB"/>
              </w:rPr>
              <w:t>*</w:t>
            </w:r>
          </w:p>
        </w:tc>
        <w:tc>
          <w:tcPr>
            <w:tcW w:w="4530" w:type="dxa"/>
            <w:gridSpan w:val="4"/>
            <w:vMerge w:val="restart"/>
            <w:tcBorders>
              <w:top w:val="single" w:sz="4" w:space="0" w:color="auto"/>
              <w:bottom w:val="single" w:sz="4" w:space="0" w:color="auto"/>
            </w:tcBorders>
            <w:shd w:val="clear" w:color="000000" w:fill="F2F2F2"/>
            <w:vAlign w:val="center"/>
            <w:hideMark/>
          </w:tcPr>
          <w:p w14:paraId="66BFCBB0" w14:textId="5B732E45" w:rsidR="00D979E4" w:rsidRPr="00562E1C" w:rsidRDefault="008B3877" w:rsidP="00D979E4">
            <w:pPr>
              <w:jc w:val="center"/>
              <w:rPr>
                <w:rFonts w:ascii="Times New Roman" w:hAnsi="Times New Roman" w:cs="Times New Roman"/>
                <w:b/>
                <w:snapToGrid/>
                <w:color w:val="000000"/>
                <w:sz w:val="20"/>
                <w:szCs w:val="20"/>
                <w:vertAlign w:val="superscript"/>
                <w:lang w:val="en-GB"/>
              </w:rPr>
            </w:pPr>
            <w:r>
              <w:rPr>
                <w:rFonts w:ascii="Times New Roman" w:hAnsi="Times New Roman" w:cs="Times New Roman"/>
                <w:b/>
                <w:snapToGrid/>
                <w:color w:val="000000"/>
                <w:sz w:val="20"/>
                <w:szCs w:val="20"/>
                <w:lang w:val="en-GB"/>
              </w:rPr>
              <w:t>Voluntary c</w:t>
            </w:r>
            <w:r w:rsidR="00D979E4" w:rsidRPr="00267F17">
              <w:rPr>
                <w:rFonts w:ascii="Times New Roman" w:hAnsi="Times New Roman" w:cs="Times New Roman"/>
                <w:b/>
                <w:snapToGrid/>
                <w:color w:val="000000"/>
                <w:sz w:val="20"/>
                <w:szCs w:val="20"/>
                <w:lang w:val="en-GB"/>
              </w:rPr>
              <w:t>hanges in medical monitoring of pregnancy initiated by pregnant women</w:t>
            </w:r>
            <w:r>
              <w:rPr>
                <w:rFonts w:ascii="Times New Roman" w:hAnsi="Times New Roman" w:cs="Times New Roman"/>
                <w:b/>
                <w:snapToGrid/>
                <w:color w:val="000000"/>
                <w:sz w:val="20"/>
                <w:szCs w:val="20"/>
                <w:lang w:val="en-GB"/>
              </w:rPr>
              <w:t xml:space="preserve"> (n=117)</w:t>
            </w:r>
            <w:r w:rsidR="008364B7">
              <w:rPr>
                <w:rFonts w:ascii="Times New Roman" w:hAnsi="Times New Roman" w:cs="Times New Roman"/>
                <w:b/>
                <w:snapToGrid/>
                <w:color w:val="000000"/>
                <w:sz w:val="20"/>
                <w:szCs w:val="20"/>
                <w:vertAlign w:val="superscript"/>
                <w:lang w:val="en-GB"/>
              </w:rPr>
              <w:t>****</w:t>
            </w:r>
          </w:p>
        </w:tc>
      </w:tr>
      <w:tr w:rsidR="00D979E4" w:rsidRPr="00452D10" w14:paraId="496E0D0D" w14:textId="77777777" w:rsidTr="007F1EC3">
        <w:trPr>
          <w:trHeight w:val="433"/>
          <w:jc w:val="center"/>
        </w:trPr>
        <w:tc>
          <w:tcPr>
            <w:tcW w:w="3399" w:type="dxa"/>
            <w:vMerge/>
            <w:shd w:val="clear" w:color="auto" w:fill="F2F2F2" w:themeFill="background1" w:themeFillShade="F2"/>
            <w:vAlign w:val="center"/>
            <w:hideMark/>
          </w:tcPr>
          <w:p w14:paraId="06D9CA82" w14:textId="77777777" w:rsidR="00D979E4" w:rsidRPr="00267F17" w:rsidRDefault="00D979E4" w:rsidP="00D979E4">
            <w:pPr>
              <w:jc w:val="left"/>
              <w:rPr>
                <w:rFonts w:ascii="Times New Roman" w:hAnsi="Times New Roman" w:cs="Times New Roman"/>
                <w:b/>
                <w:snapToGrid/>
                <w:color w:val="000000"/>
                <w:sz w:val="20"/>
                <w:szCs w:val="20"/>
                <w:lang w:val="en-GB"/>
              </w:rPr>
            </w:pPr>
          </w:p>
        </w:tc>
        <w:tc>
          <w:tcPr>
            <w:tcW w:w="1705" w:type="dxa"/>
            <w:gridSpan w:val="2"/>
            <w:vMerge/>
            <w:vAlign w:val="center"/>
            <w:hideMark/>
          </w:tcPr>
          <w:p w14:paraId="6C3AA35B" w14:textId="77777777" w:rsidR="00D979E4" w:rsidRPr="00267F17" w:rsidRDefault="00D979E4" w:rsidP="00D979E4">
            <w:pPr>
              <w:jc w:val="left"/>
              <w:rPr>
                <w:rFonts w:ascii="Times New Roman" w:hAnsi="Times New Roman" w:cs="Times New Roman"/>
                <w:b/>
                <w:snapToGrid/>
                <w:color w:val="000000"/>
                <w:sz w:val="20"/>
                <w:szCs w:val="20"/>
                <w:lang w:val="en-GB"/>
              </w:rPr>
            </w:pPr>
          </w:p>
        </w:tc>
        <w:tc>
          <w:tcPr>
            <w:tcW w:w="4530" w:type="dxa"/>
            <w:gridSpan w:val="4"/>
            <w:vMerge/>
            <w:tcBorders>
              <w:bottom w:val="single" w:sz="4" w:space="0" w:color="auto"/>
            </w:tcBorders>
            <w:vAlign w:val="center"/>
            <w:hideMark/>
          </w:tcPr>
          <w:p w14:paraId="2099DADD" w14:textId="77777777" w:rsidR="00D979E4" w:rsidRPr="00267F17" w:rsidRDefault="00D979E4" w:rsidP="00D979E4">
            <w:pPr>
              <w:jc w:val="left"/>
              <w:rPr>
                <w:rFonts w:ascii="Times New Roman" w:hAnsi="Times New Roman" w:cs="Times New Roman"/>
                <w:b/>
                <w:snapToGrid/>
                <w:color w:val="000000"/>
                <w:sz w:val="20"/>
                <w:szCs w:val="20"/>
                <w:lang w:val="en-GB"/>
              </w:rPr>
            </w:pPr>
          </w:p>
        </w:tc>
      </w:tr>
      <w:tr w:rsidR="00D979E4" w:rsidRPr="007F1EC3" w14:paraId="30FBE971" w14:textId="77777777" w:rsidTr="007F1EC3">
        <w:trPr>
          <w:trHeight w:val="819"/>
          <w:jc w:val="center"/>
        </w:trPr>
        <w:tc>
          <w:tcPr>
            <w:tcW w:w="3399" w:type="dxa"/>
            <w:vMerge/>
            <w:tcBorders>
              <w:bottom w:val="single" w:sz="4" w:space="0" w:color="auto"/>
            </w:tcBorders>
            <w:shd w:val="clear" w:color="auto" w:fill="F2F2F2" w:themeFill="background1" w:themeFillShade="F2"/>
            <w:vAlign w:val="center"/>
            <w:hideMark/>
          </w:tcPr>
          <w:p w14:paraId="1DF7917A" w14:textId="77777777" w:rsidR="00D979E4" w:rsidRPr="00267F17" w:rsidRDefault="00D979E4" w:rsidP="00D979E4">
            <w:pPr>
              <w:jc w:val="left"/>
              <w:rPr>
                <w:rFonts w:ascii="Times New Roman" w:hAnsi="Times New Roman" w:cs="Times New Roman"/>
                <w:b/>
                <w:snapToGrid/>
                <w:color w:val="000000"/>
                <w:sz w:val="20"/>
                <w:szCs w:val="20"/>
                <w:lang w:val="en-GB"/>
              </w:rPr>
            </w:pPr>
          </w:p>
        </w:tc>
        <w:tc>
          <w:tcPr>
            <w:tcW w:w="1705" w:type="dxa"/>
            <w:gridSpan w:val="2"/>
            <w:vMerge/>
            <w:tcBorders>
              <w:bottom w:val="single" w:sz="4" w:space="0" w:color="auto"/>
            </w:tcBorders>
            <w:vAlign w:val="center"/>
            <w:hideMark/>
          </w:tcPr>
          <w:p w14:paraId="3D94C26C" w14:textId="77777777" w:rsidR="00D979E4" w:rsidRPr="00267F17" w:rsidRDefault="00D979E4" w:rsidP="00D979E4">
            <w:pPr>
              <w:jc w:val="left"/>
              <w:rPr>
                <w:rFonts w:ascii="Times New Roman" w:hAnsi="Times New Roman" w:cs="Times New Roman"/>
                <w:b/>
                <w:snapToGrid/>
                <w:color w:val="000000"/>
                <w:sz w:val="20"/>
                <w:szCs w:val="20"/>
                <w:lang w:val="en-GB"/>
              </w:rPr>
            </w:pPr>
          </w:p>
        </w:tc>
        <w:tc>
          <w:tcPr>
            <w:tcW w:w="1282" w:type="dxa"/>
            <w:gridSpan w:val="2"/>
            <w:tcBorders>
              <w:top w:val="single" w:sz="4" w:space="0" w:color="auto"/>
              <w:bottom w:val="single" w:sz="4" w:space="0" w:color="auto"/>
            </w:tcBorders>
            <w:shd w:val="clear" w:color="000000" w:fill="F2F2F2"/>
            <w:vAlign w:val="center"/>
            <w:hideMark/>
          </w:tcPr>
          <w:p w14:paraId="0EF37F8E" w14:textId="7B8FF30C" w:rsidR="00D979E4" w:rsidRPr="00AD2426" w:rsidRDefault="00D979E4" w:rsidP="00D979E4">
            <w:pPr>
              <w:ind w:left="213"/>
              <w:jc w:val="left"/>
              <w:rPr>
                <w:rFonts w:ascii="Times New Roman" w:hAnsi="Times New Roman" w:cs="Times New Roman"/>
                <w:b/>
                <w:snapToGrid/>
                <w:color w:val="000000"/>
                <w:sz w:val="20"/>
                <w:szCs w:val="20"/>
                <w:vertAlign w:val="superscript"/>
                <w:lang w:val="en-GB"/>
              </w:rPr>
            </w:pPr>
            <w:r w:rsidRPr="00267F17">
              <w:rPr>
                <w:rFonts w:ascii="Times New Roman" w:hAnsi="Times New Roman" w:cs="Times New Roman"/>
                <w:b/>
                <w:snapToGrid/>
                <w:color w:val="000000"/>
                <w:sz w:val="20"/>
                <w:szCs w:val="20"/>
                <w:lang w:val="en-GB"/>
              </w:rPr>
              <w:t>Yes (n %)</w:t>
            </w:r>
            <w:r w:rsidR="00AD2426">
              <w:rPr>
                <w:rFonts w:ascii="Times New Roman" w:hAnsi="Times New Roman" w:cs="Times New Roman"/>
                <w:b/>
                <w:snapToGrid/>
                <w:color w:val="000000"/>
                <w:sz w:val="20"/>
                <w:szCs w:val="20"/>
                <w:vertAlign w:val="superscript"/>
                <w:lang w:val="en-GB"/>
              </w:rPr>
              <w:t>*</w:t>
            </w:r>
          </w:p>
        </w:tc>
        <w:tc>
          <w:tcPr>
            <w:tcW w:w="2255" w:type="dxa"/>
            <w:tcBorders>
              <w:top w:val="single" w:sz="4" w:space="0" w:color="auto"/>
              <w:bottom w:val="single" w:sz="4" w:space="0" w:color="auto"/>
            </w:tcBorders>
            <w:shd w:val="clear" w:color="000000" w:fill="F2F2F2"/>
            <w:vAlign w:val="center"/>
            <w:hideMark/>
          </w:tcPr>
          <w:p w14:paraId="2E7127A7" w14:textId="6113415C" w:rsidR="00D979E4" w:rsidRPr="00267F17" w:rsidRDefault="00D979E4" w:rsidP="00D979E4">
            <w:pPr>
              <w:ind w:left="213"/>
              <w:jc w:val="lef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 xml:space="preserve">Adjusted PR </w:t>
            </w:r>
            <w:r w:rsidR="007F1EC3">
              <w:rPr>
                <w:rFonts w:ascii="Times New Roman" w:hAnsi="Times New Roman" w:cs="Times New Roman"/>
                <w:b/>
                <w:snapToGrid/>
                <w:color w:val="000000"/>
                <w:sz w:val="20"/>
                <w:szCs w:val="20"/>
                <w:lang w:val="en-GB"/>
              </w:rPr>
              <w:br/>
            </w:r>
            <w:r w:rsidRPr="00267F17">
              <w:rPr>
                <w:rFonts w:ascii="Times New Roman" w:hAnsi="Times New Roman" w:cs="Times New Roman"/>
                <w:b/>
                <w:snapToGrid/>
                <w:color w:val="000000"/>
                <w:sz w:val="20"/>
                <w:szCs w:val="20"/>
                <w:lang w:val="en-GB"/>
              </w:rPr>
              <w:t xml:space="preserve">[95% CI] </w:t>
            </w:r>
            <w:r w:rsidRPr="00267F17">
              <w:rPr>
                <w:rFonts w:ascii="Times New Roman" w:hAnsi="Times New Roman" w:cs="Times New Roman"/>
                <w:b/>
                <w:snapToGrid/>
                <w:color w:val="000000"/>
                <w:sz w:val="20"/>
                <w:szCs w:val="20"/>
                <w:vertAlign w:val="superscript"/>
                <w:lang w:val="en-GB"/>
              </w:rPr>
              <w:t>**</w:t>
            </w:r>
            <w:r w:rsidR="00AD2426">
              <w:rPr>
                <w:rFonts w:ascii="Times New Roman" w:hAnsi="Times New Roman" w:cs="Times New Roman"/>
                <w:b/>
                <w:snapToGrid/>
                <w:color w:val="000000"/>
                <w:sz w:val="20"/>
                <w:szCs w:val="20"/>
                <w:vertAlign w:val="superscript"/>
                <w:lang w:val="en-GB"/>
              </w:rPr>
              <w:t>*</w:t>
            </w:r>
          </w:p>
        </w:tc>
        <w:tc>
          <w:tcPr>
            <w:tcW w:w="993" w:type="dxa"/>
            <w:tcBorders>
              <w:top w:val="single" w:sz="4" w:space="0" w:color="auto"/>
              <w:bottom w:val="single" w:sz="4" w:space="0" w:color="auto"/>
            </w:tcBorders>
            <w:shd w:val="clear" w:color="000000" w:fill="F2F2F2"/>
            <w:noWrap/>
            <w:vAlign w:val="center"/>
            <w:hideMark/>
          </w:tcPr>
          <w:p w14:paraId="460B0CEE" w14:textId="4E5B4B74" w:rsidR="00D979E4" w:rsidRPr="00267F17" w:rsidRDefault="00D979E4" w:rsidP="00D979E4">
            <w:pPr>
              <w:jc w:val="lef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p-value</w:t>
            </w:r>
            <w:r w:rsidRPr="00AD2426">
              <w:rPr>
                <w:rFonts w:ascii="Times New Roman" w:hAnsi="Times New Roman" w:cs="Times New Roman"/>
                <w:b/>
                <w:snapToGrid/>
                <w:color w:val="000000"/>
                <w:sz w:val="20"/>
                <w:szCs w:val="20"/>
                <w:vertAlign w:val="superscript"/>
                <w:lang w:val="en-GB"/>
              </w:rPr>
              <w:t>**</w:t>
            </w:r>
            <w:r w:rsidR="00AD2426" w:rsidRPr="00AD2426">
              <w:rPr>
                <w:rFonts w:ascii="Times New Roman" w:hAnsi="Times New Roman" w:cs="Times New Roman"/>
                <w:b/>
                <w:snapToGrid/>
                <w:color w:val="000000"/>
                <w:sz w:val="20"/>
                <w:szCs w:val="20"/>
                <w:vertAlign w:val="superscript"/>
                <w:lang w:val="en-GB"/>
              </w:rPr>
              <w:t>*</w:t>
            </w:r>
          </w:p>
        </w:tc>
      </w:tr>
      <w:tr w:rsidR="00D979E4" w:rsidRPr="007F1EC3" w14:paraId="2BBE5030" w14:textId="77777777" w:rsidTr="007F1EC3">
        <w:trPr>
          <w:trHeight w:val="300"/>
          <w:jc w:val="center"/>
        </w:trPr>
        <w:tc>
          <w:tcPr>
            <w:tcW w:w="3399" w:type="dxa"/>
            <w:tcBorders>
              <w:top w:val="single" w:sz="4" w:space="0" w:color="auto"/>
            </w:tcBorders>
            <w:shd w:val="clear" w:color="auto" w:fill="auto"/>
            <w:vAlign w:val="center"/>
            <w:hideMark/>
          </w:tcPr>
          <w:p w14:paraId="4B376BDE" w14:textId="55E61A62" w:rsidR="00D979E4" w:rsidRPr="00267F17" w:rsidRDefault="00D979E4" w:rsidP="00D979E4">
            <w:pPr>
              <w:jc w:val="lef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Age (in years</w:t>
            </w:r>
            <w:r w:rsidR="005C5E4C">
              <w:rPr>
                <w:rFonts w:ascii="Times New Roman" w:hAnsi="Times New Roman" w:cs="Times New Roman"/>
                <w:snapToGrid/>
                <w:color w:val="000000"/>
                <w:sz w:val="20"/>
                <w:szCs w:val="20"/>
                <w:lang w:val="en-GB"/>
              </w:rPr>
              <w:t>)</w:t>
            </w:r>
            <w:r w:rsidR="005C5E4C">
              <w:rPr>
                <w:rFonts w:ascii="Times New Roman" w:hAnsi="Times New Roman" w:cs="Times New Roman"/>
                <w:snapToGrid/>
                <w:color w:val="000000"/>
                <w:sz w:val="20"/>
                <w:szCs w:val="20"/>
                <w:vertAlign w:val="superscript"/>
                <w:lang w:val="en-GB"/>
              </w:rPr>
              <w:t>#</w:t>
            </w:r>
          </w:p>
        </w:tc>
        <w:tc>
          <w:tcPr>
            <w:tcW w:w="849" w:type="dxa"/>
            <w:tcBorders>
              <w:top w:val="single" w:sz="4" w:space="0" w:color="auto"/>
            </w:tcBorders>
            <w:shd w:val="clear" w:color="auto" w:fill="auto"/>
            <w:noWrap/>
            <w:vAlign w:val="center"/>
          </w:tcPr>
          <w:p w14:paraId="2831F8FE" w14:textId="106CE4BD"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31</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4</w:t>
            </w:r>
          </w:p>
        </w:tc>
        <w:tc>
          <w:tcPr>
            <w:tcW w:w="856" w:type="dxa"/>
            <w:tcBorders>
              <w:top w:val="single" w:sz="4" w:space="0" w:color="auto"/>
            </w:tcBorders>
            <w:shd w:val="clear" w:color="auto" w:fill="auto"/>
            <w:noWrap/>
            <w:vAlign w:val="center"/>
          </w:tcPr>
          <w:p w14:paraId="2029FDD8" w14:textId="214A9FF2"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F5459">
              <w:rPr>
                <w:rFonts w:ascii="Times New Roman" w:hAnsi="Times New Roman" w:cs="Times New Roman"/>
                <w:snapToGrid/>
                <w:color w:val="000000"/>
                <w:sz w:val="20"/>
                <w:szCs w:val="20"/>
                <w:lang w:val="en-GB"/>
              </w:rPr>
              <w:t>5.1</w:t>
            </w:r>
            <w:r w:rsidRPr="00267F17">
              <w:rPr>
                <w:rFonts w:ascii="Times New Roman" w:hAnsi="Times New Roman" w:cs="Times New Roman"/>
                <w:snapToGrid/>
                <w:color w:val="000000"/>
                <w:sz w:val="20"/>
                <w:szCs w:val="20"/>
                <w:lang w:val="en-GB"/>
              </w:rPr>
              <w:t>)</w:t>
            </w:r>
          </w:p>
        </w:tc>
        <w:tc>
          <w:tcPr>
            <w:tcW w:w="572" w:type="dxa"/>
            <w:tcBorders>
              <w:top w:val="single" w:sz="4" w:space="0" w:color="auto"/>
            </w:tcBorders>
            <w:shd w:val="clear" w:color="auto" w:fill="auto"/>
            <w:noWrap/>
            <w:vAlign w:val="center"/>
          </w:tcPr>
          <w:p w14:paraId="05FC0B95" w14:textId="4690C50B"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3</w:t>
            </w:r>
            <w:r w:rsidR="002F5459">
              <w:rPr>
                <w:rFonts w:ascii="Times New Roman" w:hAnsi="Times New Roman" w:cs="Times New Roman"/>
                <w:snapToGrid/>
                <w:color w:val="000000"/>
                <w:sz w:val="20"/>
                <w:szCs w:val="20"/>
                <w:lang w:val="en-GB"/>
              </w:rPr>
              <w:t>2</w:t>
            </w:r>
          </w:p>
        </w:tc>
        <w:tc>
          <w:tcPr>
            <w:tcW w:w="710" w:type="dxa"/>
            <w:tcBorders>
              <w:top w:val="single" w:sz="4" w:space="0" w:color="auto"/>
            </w:tcBorders>
            <w:shd w:val="clear" w:color="auto" w:fill="auto"/>
            <w:noWrap/>
            <w:vAlign w:val="center"/>
          </w:tcPr>
          <w:p w14:paraId="31550AE0" w14:textId="2923F86E"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F5459">
              <w:rPr>
                <w:rFonts w:ascii="Times New Roman" w:hAnsi="Times New Roman" w:cs="Times New Roman"/>
                <w:snapToGrid/>
                <w:color w:val="000000"/>
                <w:sz w:val="20"/>
                <w:szCs w:val="20"/>
                <w:lang w:val="en-GB"/>
              </w:rPr>
              <w:t>5.6</w:t>
            </w:r>
            <w:r w:rsidRPr="00267F17">
              <w:rPr>
                <w:rFonts w:ascii="Times New Roman" w:hAnsi="Times New Roman" w:cs="Times New Roman"/>
                <w:snapToGrid/>
                <w:color w:val="000000"/>
                <w:sz w:val="20"/>
                <w:szCs w:val="20"/>
                <w:lang w:val="en-GB"/>
              </w:rPr>
              <w:t>)</w:t>
            </w:r>
          </w:p>
        </w:tc>
        <w:tc>
          <w:tcPr>
            <w:tcW w:w="2255" w:type="dxa"/>
            <w:tcBorders>
              <w:top w:val="single" w:sz="4" w:space="0" w:color="auto"/>
            </w:tcBorders>
            <w:shd w:val="clear" w:color="auto" w:fill="auto"/>
            <w:noWrap/>
            <w:vAlign w:val="center"/>
          </w:tcPr>
          <w:p w14:paraId="268F129C" w14:textId="455FE81E" w:rsidR="00D979E4" w:rsidRPr="00267F17" w:rsidRDefault="00D979E4"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99 [0</w:t>
            </w:r>
            <w:r w:rsidR="007F1EC3">
              <w:rPr>
                <w:rFonts w:ascii="Times New Roman" w:hAnsi="Times New Roman" w:cs="Times New Roman"/>
                <w:snapToGrid/>
                <w:color w:val="000000"/>
                <w:sz w:val="20"/>
                <w:szCs w:val="20"/>
                <w:lang w:val="en-GB"/>
              </w:rPr>
              <w:t>.</w:t>
            </w:r>
            <w:r w:rsidR="00920712" w:rsidRPr="00267F17">
              <w:rPr>
                <w:rFonts w:ascii="Times New Roman" w:hAnsi="Times New Roman" w:cs="Times New Roman"/>
                <w:snapToGrid/>
                <w:color w:val="000000"/>
                <w:sz w:val="20"/>
                <w:szCs w:val="20"/>
                <w:lang w:val="en-GB"/>
              </w:rPr>
              <w:t>96-1</w:t>
            </w:r>
            <w:r w:rsidR="007F1EC3">
              <w:rPr>
                <w:rFonts w:ascii="Times New Roman" w:hAnsi="Times New Roman" w:cs="Times New Roman"/>
                <w:snapToGrid/>
                <w:color w:val="000000"/>
                <w:sz w:val="20"/>
                <w:szCs w:val="20"/>
                <w:lang w:val="en-GB"/>
              </w:rPr>
              <w:t>.</w:t>
            </w:r>
            <w:r w:rsidR="00920712" w:rsidRPr="00267F17">
              <w:rPr>
                <w:rFonts w:ascii="Times New Roman" w:hAnsi="Times New Roman" w:cs="Times New Roman"/>
                <w:snapToGrid/>
                <w:color w:val="000000"/>
                <w:sz w:val="20"/>
                <w:szCs w:val="20"/>
                <w:lang w:val="en-GB"/>
              </w:rPr>
              <w:t>03</w:t>
            </w:r>
            <w:r w:rsidRPr="00267F17">
              <w:rPr>
                <w:rFonts w:ascii="Times New Roman" w:hAnsi="Times New Roman" w:cs="Times New Roman"/>
                <w:snapToGrid/>
                <w:color w:val="000000"/>
                <w:sz w:val="20"/>
                <w:szCs w:val="20"/>
                <w:lang w:val="en-GB"/>
              </w:rPr>
              <w:t>]</w:t>
            </w:r>
          </w:p>
        </w:tc>
        <w:tc>
          <w:tcPr>
            <w:tcW w:w="993" w:type="dxa"/>
            <w:tcBorders>
              <w:top w:val="single" w:sz="4" w:space="0" w:color="auto"/>
            </w:tcBorders>
            <w:shd w:val="clear" w:color="auto" w:fill="auto"/>
            <w:noWrap/>
            <w:vAlign w:val="center"/>
          </w:tcPr>
          <w:p w14:paraId="59C9BF57" w14:textId="61468DE7" w:rsidR="00D979E4" w:rsidRPr="00267F17" w:rsidRDefault="00D979E4" w:rsidP="007F1EC3">
            <w:pPr>
              <w:ind w:right="181"/>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003819C5" w:rsidRPr="00267F17">
              <w:rPr>
                <w:rFonts w:ascii="Times New Roman" w:hAnsi="Times New Roman" w:cs="Times New Roman"/>
                <w:snapToGrid/>
                <w:color w:val="000000"/>
                <w:sz w:val="20"/>
                <w:szCs w:val="20"/>
                <w:lang w:val="en-GB"/>
              </w:rPr>
              <w:t xml:space="preserve">77 </w:t>
            </w:r>
          </w:p>
        </w:tc>
      </w:tr>
      <w:tr w:rsidR="00D979E4" w:rsidRPr="007F1EC3" w14:paraId="25C85CAC" w14:textId="77777777" w:rsidTr="007F1EC3">
        <w:trPr>
          <w:trHeight w:val="300"/>
          <w:jc w:val="center"/>
        </w:trPr>
        <w:tc>
          <w:tcPr>
            <w:tcW w:w="3399" w:type="dxa"/>
            <w:shd w:val="clear" w:color="auto" w:fill="auto"/>
            <w:vAlign w:val="center"/>
            <w:hideMark/>
          </w:tcPr>
          <w:p w14:paraId="3F170446" w14:textId="23DB554C" w:rsidR="00D979E4" w:rsidRPr="00267F17" w:rsidRDefault="00D979E4" w:rsidP="00D979E4">
            <w:pPr>
              <w:jc w:val="lef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Socio-professional categories</w:t>
            </w:r>
            <w:r w:rsidR="005C5E4C">
              <w:rPr>
                <w:rFonts w:ascii="Times New Roman" w:hAnsi="Times New Roman" w:cs="Times New Roman"/>
                <w:snapToGrid/>
                <w:color w:val="000000"/>
                <w:sz w:val="20"/>
                <w:szCs w:val="20"/>
                <w:lang w:val="en-GB"/>
              </w:rPr>
              <w:t>**</w:t>
            </w:r>
            <w:r w:rsidR="005B5568">
              <w:rPr>
                <w:rFonts w:ascii="Times New Roman" w:hAnsi="Times New Roman" w:cs="Times New Roman"/>
                <w:snapToGrid/>
                <w:color w:val="000000"/>
                <w:sz w:val="20"/>
                <w:szCs w:val="20"/>
                <w:lang w:val="en-GB"/>
              </w:rPr>
              <w:t>*</w:t>
            </w:r>
          </w:p>
        </w:tc>
        <w:tc>
          <w:tcPr>
            <w:tcW w:w="849" w:type="dxa"/>
            <w:shd w:val="clear" w:color="auto" w:fill="auto"/>
            <w:noWrap/>
            <w:vAlign w:val="center"/>
          </w:tcPr>
          <w:p w14:paraId="710BCC2A"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856" w:type="dxa"/>
            <w:shd w:val="clear" w:color="auto" w:fill="auto"/>
            <w:noWrap/>
            <w:vAlign w:val="center"/>
          </w:tcPr>
          <w:p w14:paraId="6CA4662F" w14:textId="77777777" w:rsidR="00D979E4" w:rsidRPr="00267F17" w:rsidRDefault="00D979E4" w:rsidP="005B5568">
            <w:pPr>
              <w:ind w:right="175"/>
              <w:jc w:val="right"/>
              <w:rPr>
                <w:rFonts w:ascii="Times New Roman" w:hAnsi="Times New Roman" w:cs="Times New Roman"/>
                <w:snapToGrid/>
                <w:color w:val="000000"/>
                <w:sz w:val="20"/>
                <w:szCs w:val="20"/>
                <w:lang w:val="en-GB"/>
              </w:rPr>
            </w:pPr>
          </w:p>
        </w:tc>
        <w:tc>
          <w:tcPr>
            <w:tcW w:w="572" w:type="dxa"/>
            <w:shd w:val="clear" w:color="auto" w:fill="auto"/>
            <w:noWrap/>
            <w:vAlign w:val="center"/>
          </w:tcPr>
          <w:p w14:paraId="79F10DE2"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710" w:type="dxa"/>
            <w:shd w:val="clear" w:color="auto" w:fill="auto"/>
            <w:noWrap/>
            <w:vAlign w:val="center"/>
          </w:tcPr>
          <w:p w14:paraId="2FAE9E33" w14:textId="77777777" w:rsidR="00D979E4" w:rsidRPr="00267F17" w:rsidRDefault="00D979E4" w:rsidP="005B5568">
            <w:pPr>
              <w:jc w:val="right"/>
              <w:rPr>
                <w:rFonts w:ascii="Times New Roman" w:hAnsi="Times New Roman" w:cs="Times New Roman"/>
                <w:snapToGrid/>
                <w:color w:val="000000"/>
                <w:sz w:val="20"/>
                <w:szCs w:val="20"/>
                <w:lang w:val="en-GB"/>
              </w:rPr>
            </w:pPr>
          </w:p>
        </w:tc>
        <w:tc>
          <w:tcPr>
            <w:tcW w:w="2255" w:type="dxa"/>
            <w:shd w:val="clear" w:color="auto" w:fill="auto"/>
            <w:noWrap/>
            <w:vAlign w:val="center"/>
          </w:tcPr>
          <w:p w14:paraId="58F7D12F" w14:textId="77777777" w:rsidR="00D979E4" w:rsidRPr="00267F17" w:rsidRDefault="00D979E4" w:rsidP="007F1EC3">
            <w:pPr>
              <w:ind w:left="202" w:right="212"/>
              <w:jc w:val="right"/>
              <w:rPr>
                <w:rFonts w:ascii="Times New Roman" w:hAnsi="Times New Roman" w:cs="Times New Roman"/>
                <w:snapToGrid/>
                <w:color w:val="000000"/>
                <w:sz w:val="20"/>
                <w:szCs w:val="20"/>
                <w:lang w:val="en-GB"/>
              </w:rPr>
            </w:pPr>
          </w:p>
        </w:tc>
        <w:tc>
          <w:tcPr>
            <w:tcW w:w="993" w:type="dxa"/>
            <w:shd w:val="clear" w:color="auto" w:fill="auto"/>
            <w:noWrap/>
            <w:vAlign w:val="center"/>
          </w:tcPr>
          <w:p w14:paraId="3620DCEE" w14:textId="77777777" w:rsidR="00D979E4" w:rsidRPr="00267F17" w:rsidRDefault="00D979E4" w:rsidP="007F1EC3">
            <w:pPr>
              <w:ind w:right="181"/>
              <w:jc w:val="right"/>
              <w:rPr>
                <w:rFonts w:ascii="Times New Roman" w:hAnsi="Times New Roman" w:cs="Times New Roman"/>
                <w:snapToGrid/>
                <w:color w:val="000000"/>
                <w:sz w:val="20"/>
                <w:szCs w:val="20"/>
                <w:lang w:val="en-GB"/>
              </w:rPr>
            </w:pPr>
          </w:p>
        </w:tc>
      </w:tr>
      <w:tr w:rsidR="00D979E4" w:rsidRPr="00267F17" w14:paraId="41D87E19" w14:textId="77777777" w:rsidTr="007F1EC3">
        <w:trPr>
          <w:trHeight w:val="300"/>
          <w:jc w:val="center"/>
        </w:trPr>
        <w:tc>
          <w:tcPr>
            <w:tcW w:w="3399" w:type="dxa"/>
            <w:shd w:val="clear" w:color="auto" w:fill="auto"/>
            <w:vAlign w:val="center"/>
            <w:hideMark/>
          </w:tcPr>
          <w:p w14:paraId="1297ED88" w14:textId="4BA698E2" w:rsidR="00D979E4" w:rsidRPr="00267F17" w:rsidRDefault="005C5E4C" w:rsidP="00D979E4">
            <w:pPr>
              <w:ind w:right="349"/>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SPC</w:t>
            </w:r>
            <w:r w:rsidR="00D979E4" w:rsidRPr="00267F17">
              <w:rPr>
                <w:rFonts w:ascii="Times New Roman" w:hAnsi="Times New Roman" w:cs="Times New Roman"/>
                <w:snapToGrid/>
                <w:color w:val="000000"/>
                <w:sz w:val="20"/>
                <w:szCs w:val="20"/>
                <w:lang w:val="en-GB"/>
              </w:rPr>
              <w:t xml:space="preserve"> +</w:t>
            </w:r>
          </w:p>
        </w:tc>
        <w:tc>
          <w:tcPr>
            <w:tcW w:w="849" w:type="dxa"/>
            <w:shd w:val="clear" w:color="auto" w:fill="auto"/>
            <w:noWrap/>
            <w:vAlign w:val="center"/>
          </w:tcPr>
          <w:p w14:paraId="698032FA"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192</w:t>
            </w:r>
          </w:p>
        </w:tc>
        <w:tc>
          <w:tcPr>
            <w:tcW w:w="856" w:type="dxa"/>
            <w:shd w:val="clear" w:color="auto" w:fill="auto"/>
            <w:noWrap/>
            <w:vAlign w:val="center"/>
          </w:tcPr>
          <w:p w14:paraId="76307FFA" w14:textId="3033D84A"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(38</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4)</w:t>
            </w:r>
          </w:p>
        </w:tc>
        <w:tc>
          <w:tcPr>
            <w:tcW w:w="572" w:type="dxa"/>
            <w:shd w:val="clear" w:color="auto" w:fill="auto"/>
            <w:noWrap/>
            <w:vAlign w:val="center"/>
          </w:tcPr>
          <w:p w14:paraId="3DAA8DE2"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38</w:t>
            </w:r>
          </w:p>
        </w:tc>
        <w:tc>
          <w:tcPr>
            <w:tcW w:w="710" w:type="dxa"/>
            <w:shd w:val="clear" w:color="auto" w:fill="auto"/>
            <w:noWrap/>
            <w:vAlign w:val="center"/>
          </w:tcPr>
          <w:p w14:paraId="5311FEE0" w14:textId="445A38E7"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32</w:t>
            </w:r>
            <w:r w:rsidR="007F1EC3">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7</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746BC72A" w14:textId="77777777" w:rsidR="00D979E4" w:rsidRPr="00267F17" w:rsidRDefault="00D979E4"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w:t>
            </w:r>
          </w:p>
        </w:tc>
        <w:tc>
          <w:tcPr>
            <w:tcW w:w="993" w:type="dxa"/>
            <w:shd w:val="clear" w:color="auto" w:fill="auto"/>
            <w:noWrap/>
            <w:vAlign w:val="center"/>
          </w:tcPr>
          <w:p w14:paraId="65C496C2" w14:textId="77777777" w:rsidR="00D979E4" w:rsidRPr="00267F17" w:rsidRDefault="00D979E4" w:rsidP="007F1EC3">
            <w:pPr>
              <w:ind w:right="181"/>
              <w:jc w:val="right"/>
              <w:rPr>
                <w:rFonts w:ascii="Times New Roman" w:hAnsi="Times New Roman" w:cs="Times New Roman"/>
                <w:snapToGrid/>
                <w:color w:val="000000"/>
                <w:sz w:val="20"/>
                <w:szCs w:val="20"/>
                <w:lang w:val="en-GB"/>
              </w:rPr>
            </w:pPr>
          </w:p>
        </w:tc>
      </w:tr>
      <w:tr w:rsidR="00D979E4" w:rsidRPr="00267F17" w14:paraId="55CFF3FE" w14:textId="77777777" w:rsidTr="007F1EC3">
        <w:trPr>
          <w:trHeight w:val="300"/>
          <w:jc w:val="center"/>
        </w:trPr>
        <w:tc>
          <w:tcPr>
            <w:tcW w:w="3399" w:type="dxa"/>
            <w:shd w:val="clear" w:color="auto" w:fill="auto"/>
            <w:vAlign w:val="center"/>
            <w:hideMark/>
          </w:tcPr>
          <w:p w14:paraId="296A54F5" w14:textId="553D5853" w:rsidR="00D979E4" w:rsidRPr="00267F17" w:rsidRDefault="005C5E4C" w:rsidP="00D979E4">
            <w:pPr>
              <w:ind w:right="349"/>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SPC</w:t>
            </w:r>
            <w:r w:rsidR="00D979E4" w:rsidRPr="00267F17">
              <w:rPr>
                <w:rFonts w:ascii="Times New Roman" w:hAnsi="Times New Roman" w:cs="Times New Roman"/>
                <w:snapToGrid/>
                <w:color w:val="000000"/>
                <w:sz w:val="20"/>
                <w:szCs w:val="20"/>
                <w:lang w:val="en-GB"/>
              </w:rPr>
              <w:t>-</w:t>
            </w:r>
          </w:p>
        </w:tc>
        <w:tc>
          <w:tcPr>
            <w:tcW w:w="849" w:type="dxa"/>
            <w:shd w:val="clear" w:color="auto" w:fill="auto"/>
            <w:noWrap/>
            <w:vAlign w:val="center"/>
          </w:tcPr>
          <w:p w14:paraId="6F4A069B"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180</w:t>
            </w:r>
          </w:p>
        </w:tc>
        <w:tc>
          <w:tcPr>
            <w:tcW w:w="856" w:type="dxa"/>
            <w:shd w:val="clear" w:color="auto" w:fill="auto"/>
            <w:noWrap/>
            <w:vAlign w:val="center"/>
          </w:tcPr>
          <w:p w14:paraId="05EC4CB7" w14:textId="12C7B39A"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(36</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1)</w:t>
            </w:r>
          </w:p>
        </w:tc>
        <w:tc>
          <w:tcPr>
            <w:tcW w:w="572" w:type="dxa"/>
            <w:shd w:val="clear" w:color="auto" w:fill="auto"/>
            <w:noWrap/>
            <w:vAlign w:val="center"/>
          </w:tcPr>
          <w:p w14:paraId="5547CB3E"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29</w:t>
            </w:r>
          </w:p>
        </w:tc>
        <w:tc>
          <w:tcPr>
            <w:tcW w:w="710" w:type="dxa"/>
            <w:shd w:val="clear" w:color="auto" w:fill="auto"/>
            <w:noWrap/>
            <w:vAlign w:val="center"/>
          </w:tcPr>
          <w:p w14:paraId="3E4CDD4B" w14:textId="6816EA7C"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(24.</w:t>
            </w:r>
            <w:r w:rsidR="00777ADC" w:rsidRPr="00267F17">
              <w:rPr>
                <w:rFonts w:ascii="Times New Roman" w:hAnsi="Times New Roman" w:cs="Times New Roman"/>
                <w:snapToGrid/>
                <w:color w:val="000000"/>
                <w:sz w:val="20"/>
                <w:szCs w:val="20"/>
                <w:lang w:val="en-GB"/>
              </w:rPr>
              <w:t>7</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25D262EF" w14:textId="404E7B3D" w:rsidR="00D979E4" w:rsidRPr="00267F17" w:rsidRDefault="00D979E4"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003819C5" w:rsidRPr="00267F17">
              <w:rPr>
                <w:rFonts w:ascii="Times New Roman" w:hAnsi="Times New Roman" w:cs="Times New Roman"/>
                <w:snapToGrid/>
                <w:color w:val="000000"/>
                <w:sz w:val="20"/>
                <w:szCs w:val="20"/>
                <w:lang w:val="en-GB"/>
              </w:rPr>
              <w:t xml:space="preserve">71 </w:t>
            </w:r>
            <w:r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00920712" w:rsidRPr="00267F17">
              <w:rPr>
                <w:rFonts w:ascii="Times New Roman" w:hAnsi="Times New Roman" w:cs="Times New Roman"/>
                <w:snapToGrid/>
                <w:color w:val="000000"/>
                <w:sz w:val="20"/>
                <w:szCs w:val="20"/>
                <w:lang w:val="en-GB"/>
              </w:rPr>
              <w:t>46-1</w:t>
            </w:r>
            <w:r w:rsidR="007F1EC3">
              <w:rPr>
                <w:rFonts w:ascii="Times New Roman" w:hAnsi="Times New Roman" w:cs="Times New Roman"/>
                <w:snapToGrid/>
                <w:color w:val="000000"/>
                <w:sz w:val="20"/>
                <w:szCs w:val="20"/>
                <w:lang w:val="en-GB"/>
              </w:rPr>
              <w:t>.</w:t>
            </w:r>
            <w:r w:rsidR="003819C5" w:rsidRPr="00267F17">
              <w:rPr>
                <w:rFonts w:ascii="Times New Roman" w:hAnsi="Times New Roman" w:cs="Times New Roman"/>
                <w:snapToGrid/>
                <w:color w:val="000000"/>
                <w:sz w:val="20"/>
                <w:szCs w:val="20"/>
                <w:lang w:val="en-GB"/>
              </w:rPr>
              <w:t xml:space="preserve">12 </w:t>
            </w:r>
            <w:r w:rsidRPr="00267F17">
              <w:rPr>
                <w:rFonts w:ascii="Times New Roman" w:hAnsi="Times New Roman" w:cs="Times New Roman"/>
                <w:snapToGrid/>
                <w:color w:val="000000"/>
                <w:sz w:val="20"/>
                <w:szCs w:val="20"/>
                <w:lang w:val="en-GB"/>
              </w:rPr>
              <w:t>]</w:t>
            </w:r>
          </w:p>
        </w:tc>
        <w:tc>
          <w:tcPr>
            <w:tcW w:w="993" w:type="dxa"/>
            <w:shd w:val="clear" w:color="auto" w:fill="auto"/>
            <w:noWrap/>
            <w:vAlign w:val="center"/>
          </w:tcPr>
          <w:p w14:paraId="132A38C1" w14:textId="67823DCF" w:rsidR="00D979E4" w:rsidRPr="00267F17" w:rsidRDefault="00D979E4" w:rsidP="007F1EC3">
            <w:pPr>
              <w:ind w:right="181"/>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003819C5" w:rsidRPr="00267F17">
              <w:rPr>
                <w:rFonts w:ascii="Times New Roman" w:hAnsi="Times New Roman" w:cs="Times New Roman"/>
                <w:snapToGrid/>
                <w:color w:val="000000"/>
                <w:sz w:val="20"/>
                <w:szCs w:val="20"/>
                <w:lang w:val="en-GB"/>
              </w:rPr>
              <w:t xml:space="preserve">14 </w:t>
            </w:r>
          </w:p>
        </w:tc>
      </w:tr>
      <w:tr w:rsidR="00D979E4" w:rsidRPr="00267F17" w14:paraId="29D0CC18" w14:textId="77777777" w:rsidTr="007F1EC3">
        <w:trPr>
          <w:trHeight w:val="300"/>
          <w:jc w:val="center"/>
        </w:trPr>
        <w:tc>
          <w:tcPr>
            <w:tcW w:w="3399" w:type="dxa"/>
            <w:shd w:val="clear" w:color="auto" w:fill="auto"/>
            <w:vAlign w:val="center"/>
            <w:hideMark/>
          </w:tcPr>
          <w:p w14:paraId="25D033BD" w14:textId="77777777" w:rsidR="00D979E4" w:rsidRPr="00267F17" w:rsidRDefault="00D979E4" w:rsidP="00D979E4">
            <w:pPr>
              <w:ind w:right="349"/>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Inactive</w:t>
            </w:r>
          </w:p>
        </w:tc>
        <w:tc>
          <w:tcPr>
            <w:tcW w:w="849" w:type="dxa"/>
            <w:shd w:val="clear" w:color="auto" w:fill="auto"/>
            <w:noWrap/>
            <w:vAlign w:val="center"/>
          </w:tcPr>
          <w:p w14:paraId="3F5D92AE"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128</w:t>
            </w:r>
          </w:p>
        </w:tc>
        <w:tc>
          <w:tcPr>
            <w:tcW w:w="856" w:type="dxa"/>
            <w:shd w:val="clear" w:color="auto" w:fill="auto"/>
            <w:noWrap/>
            <w:vAlign w:val="center"/>
          </w:tcPr>
          <w:p w14:paraId="03D0FFD2" w14:textId="717C3E97"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(25</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5)</w:t>
            </w:r>
          </w:p>
        </w:tc>
        <w:tc>
          <w:tcPr>
            <w:tcW w:w="572" w:type="dxa"/>
            <w:shd w:val="clear" w:color="auto" w:fill="auto"/>
            <w:noWrap/>
            <w:vAlign w:val="center"/>
          </w:tcPr>
          <w:p w14:paraId="03F2D044" w14:textId="238840D1" w:rsidR="00D979E4" w:rsidRPr="00267F17" w:rsidRDefault="00777ADC"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50</w:t>
            </w:r>
          </w:p>
        </w:tc>
        <w:tc>
          <w:tcPr>
            <w:tcW w:w="710" w:type="dxa"/>
            <w:shd w:val="clear" w:color="auto" w:fill="auto"/>
            <w:noWrap/>
            <w:vAlign w:val="center"/>
          </w:tcPr>
          <w:p w14:paraId="152C844B" w14:textId="7684AA42"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42</w:t>
            </w:r>
            <w:r w:rsidRPr="00267F17">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6</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67DBDE93" w14:textId="132E4E8F" w:rsidR="00D979E4" w:rsidRPr="00267F17" w:rsidRDefault="00D979E4" w:rsidP="007F1EC3">
            <w:pPr>
              <w:ind w:left="202" w:right="212"/>
              <w:jc w:val="righ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1</w:t>
            </w:r>
            <w:r w:rsidR="007F1EC3">
              <w:rPr>
                <w:rFonts w:ascii="Times New Roman" w:hAnsi="Times New Roman" w:cs="Times New Roman"/>
                <w:b/>
                <w:snapToGrid/>
                <w:color w:val="000000"/>
                <w:sz w:val="20"/>
                <w:szCs w:val="20"/>
                <w:lang w:val="en-GB"/>
              </w:rPr>
              <w:t>.</w:t>
            </w:r>
            <w:r w:rsidR="003819C5" w:rsidRPr="00267F17">
              <w:rPr>
                <w:rFonts w:ascii="Times New Roman" w:hAnsi="Times New Roman" w:cs="Times New Roman"/>
                <w:b/>
                <w:snapToGrid/>
                <w:color w:val="000000"/>
                <w:sz w:val="20"/>
                <w:szCs w:val="20"/>
                <w:lang w:val="en-GB"/>
              </w:rPr>
              <w:t xml:space="preserve">98 </w:t>
            </w:r>
            <w:r w:rsidRPr="00267F17">
              <w:rPr>
                <w:rFonts w:ascii="Times New Roman" w:hAnsi="Times New Roman" w:cs="Times New Roman"/>
                <w:b/>
                <w:snapToGrid/>
                <w:color w:val="000000"/>
                <w:sz w:val="20"/>
                <w:szCs w:val="20"/>
                <w:lang w:val="en-GB"/>
              </w:rPr>
              <w:t>[1</w:t>
            </w:r>
            <w:r w:rsidR="007F1EC3">
              <w:rPr>
                <w:rFonts w:ascii="Times New Roman" w:hAnsi="Times New Roman" w:cs="Times New Roman"/>
                <w:b/>
                <w:snapToGrid/>
                <w:color w:val="000000"/>
                <w:sz w:val="20"/>
                <w:szCs w:val="20"/>
                <w:lang w:val="en-GB"/>
              </w:rPr>
              <w:t>.</w:t>
            </w:r>
            <w:r w:rsidR="003819C5" w:rsidRPr="00267F17">
              <w:rPr>
                <w:rFonts w:ascii="Times New Roman" w:hAnsi="Times New Roman" w:cs="Times New Roman"/>
                <w:b/>
                <w:snapToGrid/>
                <w:color w:val="000000"/>
                <w:sz w:val="20"/>
                <w:szCs w:val="20"/>
                <w:lang w:val="en-GB"/>
              </w:rPr>
              <w:t xml:space="preserve">24 </w:t>
            </w:r>
            <w:r w:rsidRPr="00267F17">
              <w:rPr>
                <w:rFonts w:ascii="Times New Roman" w:hAnsi="Times New Roman" w:cs="Times New Roman"/>
                <w:b/>
                <w:snapToGrid/>
                <w:color w:val="000000"/>
                <w:sz w:val="20"/>
                <w:szCs w:val="20"/>
                <w:lang w:val="en-GB"/>
              </w:rPr>
              <w:t>-3</w:t>
            </w:r>
            <w:r w:rsidR="007F1EC3">
              <w:rPr>
                <w:rFonts w:ascii="Times New Roman" w:hAnsi="Times New Roman" w:cs="Times New Roman"/>
                <w:b/>
                <w:snapToGrid/>
                <w:color w:val="000000"/>
                <w:sz w:val="20"/>
                <w:szCs w:val="20"/>
                <w:lang w:val="en-GB"/>
              </w:rPr>
              <w:t>.16</w:t>
            </w:r>
            <w:r w:rsidRPr="00267F17">
              <w:rPr>
                <w:rFonts w:ascii="Times New Roman" w:hAnsi="Times New Roman" w:cs="Times New Roman"/>
                <w:b/>
                <w:snapToGrid/>
                <w:color w:val="000000"/>
                <w:sz w:val="20"/>
                <w:szCs w:val="20"/>
                <w:lang w:val="en-GB"/>
              </w:rPr>
              <w:t>]</w:t>
            </w:r>
          </w:p>
        </w:tc>
        <w:tc>
          <w:tcPr>
            <w:tcW w:w="993" w:type="dxa"/>
            <w:shd w:val="clear" w:color="auto" w:fill="auto"/>
            <w:noWrap/>
            <w:vAlign w:val="center"/>
          </w:tcPr>
          <w:p w14:paraId="78F6A97B" w14:textId="7865E1C0" w:rsidR="00D979E4" w:rsidRPr="00267F17" w:rsidRDefault="00D979E4" w:rsidP="007F1EC3">
            <w:pPr>
              <w:ind w:right="181"/>
              <w:jc w:val="righ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0</w:t>
            </w:r>
            <w:r w:rsidR="007F1EC3">
              <w:rPr>
                <w:rFonts w:ascii="Times New Roman" w:hAnsi="Times New Roman" w:cs="Times New Roman"/>
                <w:b/>
                <w:snapToGrid/>
                <w:color w:val="000000"/>
                <w:sz w:val="20"/>
                <w:szCs w:val="20"/>
                <w:lang w:val="en-GB"/>
              </w:rPr>
              <w:t>.</w:t>
            </w:r>
            <w:r w:rsidR="00920712" w:rsidRPr="00267F17">
              <w:rPr>
                <w:rFonts w:ascii="Times New Roman" w:hAnsi="Times New Roman" w:cs="Times New Roman"/>
                <w:b/>
                <w:snapToGrid/>
                <w:color w:val="000000"/>
                <w:sz w:val="20"/>
                <w:szCs w:val="20"/>
                <w:lang w:val="en-GB"/>
              </w:rPr>
              <w:t xml:space="preserve">004 </w:t>
            </w:r>
          </w:p>
        </w:tc>
      </w:tr>
      <w:tr w:rsidR="00D979E4" w:rsidRPr="00267F17" w14:paraId="7964E022" w14:textId="77777777" w:rsidTr="007F1EC3">
        <w:trPr>
          <w:trHeight w:val="300"/>
          <w:jc w:val="center"/>
        </w:trPr>
        <w:tc>
          <w:tcPr>
            <w:tcW w:w="3399" w:type="dxa"/>
            <w:shd w:val="clear" w:color="auto" w:fill="auto"/>
            <w:vAlign w:val="center"/>
          </w:tcPr>
          <w:p w14:paraId="4A328AA9" w14:textId="2D153FF4" w:rsidR="00D979E4" w:rsidRPr="005C5E4C" w:rsidRDefault="00D979E4" w:rsidP="00D979E4">
            <w:pPr>
              <w:ind w:right="349"/>
              <w:jc w:val="left"/>
              <w:rPr>
                <w:rFonts w:ascii="Times New Roman" w:hAnsi="Times New Roman" w:cs="Times New Roman"/>
                <w:snapToGrid/>
                <w:color w:val="000000"/>
                <w:sz w:val="20"/>
                <w:szCs w:val="20"/>
                <w:vertAlign w:val="superscript"/>
                <w:lang w:val="en-GB"/>
              </w:rPr>
            </w:pPr>
            <w:r w:rsidRPr="00267F17">
              <w:rPr>
                <w:rFonts w:ascii="Times New Roman" w:hAnsi="Times New Roman" w:cs="Times New Roman"/>
                <w:snapToGrid/>
                <w:color w:val="000000"/>
                <w:sz w:val="20"/>
                <w:szCs w:val="20"/>
                <w:lang w:val="en-GB"/>
              </w:rPr>
              <w:t>Pregnancy term</w:t>
            </w:r>
            <w:r w:rsidR="005C5E4C">
              <w:rPr>
                <w:rFonts w:ascii="Times New Roman" w:hAnsi="Times New Roman" w:cs="Times New Roman"/>
                <w:snapToGrid/>
                <w:color w:val="000000"/>
                <w:sz w:val="20"/>
                <w:szCs w:val="20"/>
                <w:vertAlign w:val="superscript"/>
                <w:lang w:val="en-GB"/>
              </w:rPr>
              <w:t>$#</w:t>
            </w:r>
          </w:p>
        </w:tc>
        <w:tc>
          <w:tcPr>
            <w:tcW w:w="849" w:type="dxa"/>
            <w:shd w:val="clear" w:color="auto" w:fill="auto"/>
            <w:noWrap/>
            <w:vAlign w:val="center"/>
          </w:tcPr>
          <w:p w14:paraId="0FFE5C59" w14:textId="77777777" w:rsidR="00D979E4" w:rsidRPr="00267F17" w:rsidRDefault="00D979E4" w:rsidP="00D979E4">
            <w:pPr>
              <w:jc w:val="right"/>
              <w:rPr>
                <w:rFonts w:ascii="Times New Roman" w:hAnsi="Times New Roman" w:cs="Times New Roman"/>
                <w:color w:val="000000"/>
                <w:sz w:val="20"/>
                <w:szCs w:val="20"/>
                <w:lang w:val="en-GB"/>
              </w:rPr>
            </w:pPr>
            <w:r w:rsidRPr="00267F17">
              <w:rPr>
                <w:rFonts w:ascii="Times New Roman" w:hAnsi="Times New Roman" w:cs="Times New Roman"/>
                <w:color w:val="000000"/>
                <w:sz w:val="20"/>
                <w:szCs w:val="20"/>
                <w:lang w:val="en-GB"/>
              </w:rPr>
              <w:t>23.5</w:t>
            </w:r>
          </w:p>
        </w:tc>
        <w:tc>
          <w:tcPr>
            <w:tcW w:w="856" w:type="dxa"/>
            <w:shd w:val="clear" w:color="auto" w:fill="auto"/>
            <w:noWrap/>
            <w:vAlign w:val="center"/>
          </w:tcPr>
          <w:p w14:paraId="2C298BD7" w14:textId="60384443"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7B34C3">
              <w:rPr>
                <w:rFonts w:ascii="Times New Roman" w:hAnsi="Times New Roman" w:cs="Times New Roman"/>
                <w:snapToGrid/>
                <w:color w:val="000000"/>
                <w:sz w:val="20"/>
                <w:szCs w:val="20"/>
                <w:lang w:val="en-GB"/>
              </w:rPr>
              <w:t>9.0</w:t>
            </w:r>
            <w:r w:rsidRPr="00267F17">
              <w:rPr>
                <w:rFonts w:ascii="Times New Roman" w:hAnsi="Times New Roman" w:cs="Times New Roman"/>
                <w:snapToGrid/>
                <w:color w:val="000000"/>
                <w:sz w:val="20"/>
                <w:szCs w:val="20"/>
                <w:lang w:val="en-GB"/>
              </w:rPr>
              <w:t>)</w:t>
            </w:r>
          </w:p>
        </w:tc>
        <w:tc>
          <w:tcPr>
            <w:tcW w:w="572" w:type="dxa"/>
            <w:shd w:val="clear" w:color="auto" w:fill="auto"/>
            <w:noWrap/>
            <w:vAlign w:val="center"/>
          </w:tcPr>
          <w:p w14:paraId="50E671D9" w14:textId="1EA5669E" w:rsidR="00D979E4" w:rsidRPr="00267F17" w:rsidRDefault="00D979E4" w:rsidP="00D979E4">
            <w:pPr>
              <w:jc w:val="right"/>
              <w:rPr>
                <w:rFonts w:ascii="Times New Roman" w:hAnsi="Times New Roman" w:cs="Times New Roman"/>
                <w:color w:val="000000"/>
                <w:sz w:val="20"/>
                <w:szCs w:val="20"/>
                <w:lang w:val="en-GB"/>
              </w:rPr>
            </w:pPr>
            <w:r w:rsidRPr="00267F17">
              <w:rPr>
                <w:rFonts w:ascii="Times New Roman" w:hAnsi="Times New Roman" w:cs="Times New Roman"/>
                <w:color w:val="000000"/>
                <w:sz w:val="20"/>
                <w:szCs w:val="20"/>
                <w:lang w:val="en-GB"/>
              </w:rPr>
              <w:t>24</w:t>
            </w:r>
          </w:p>
        </w:tc>
        <w:tc>
          <w:tcPr>
            <w:tcW w:w="710" w:type="dxa"/>
            <w:shd w:val="clear" w:color="auto" w:fill="auto"/>
            <w:noWrap/>
            <w:vAlign w:val="center"/>
          </w:tcPr>
          <w:p w14:paraId="33AA7B42" w14:textId="76F1A580"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7B34C3">
              <w:rPr>
                <w:rFonts w:ascii="Times New Roman" w:hAnsi="Times New Roman" w:cs="Times New Roman"/>
                <w:snapToGrid/>
                <w:color w:val="000000"/>
                <w:sz w:val="20"/>
                <w:szCs w:val="20"/>
                <w:lang w:val="en-GB"/>
              </w:rPr>
              <w:t>8.9</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2E475C42" w14:textId="4E74FD6C" w:rsidR="00D979E4" w:rsidRPr="00267F17" w:rsidRDefault="00D979E4"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00 [0</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98-1</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02]</w:t>
            </w:r>
          </w:p>
        </w:tc>
        <w:tc>
          <w:tcPr>
            <w:tcW w:w="993" w:type="dxa"/>
            <w:shd w:val="clear" w:color="auto" w:fill="auto"/>
            <w:noWrap/>
            <w:vAlign w:val="center"/>
          </w:tcPr>
          <w:p w14:paraId="02AB1C2F" w14:textId="0321EBB6" w:rsidR="00D979E4" w:rsidRPr="00267F17" w:rsidRDefault="00D979E4" w:rsidP="007F1EC3">
            <w:pPr>
              <w:ind w:right="181"/>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003819C5" w:rsidRPr="00267F17">
              <w:rPr>
                <w:rFonts w:ascii="Times New Roman" w:hAnsi="Times New Roman" w:cs="Times New Roman"/>
                <w:snapToGrid/>
                <w:color w:val="000000"/>
                <w:sz w:val="20"/>
                <w:szCs w:val="20"/>
                <w:lang w:val="en-GB"/>
              </w:rPr>
              <w:t xml:space="preserve">84 </w:t>
            </w:r>
          </w:p>
        </w:tc>
      </w:tr>
      <w:tr w:rsidR="00D979E4" w:rsidRPr="00267F17" w14:paraId="69DFE89E" w14:textId="77777777" w:rsidTr="007F1EC3">
        <w:trPr>
          <w:trHeight w:val="300"/>
          <w:jc w:val="center"/>
        </w:trPr>
        <w:tc>
          <w:tcPr>
            <w:tcW w:w="3399" w:type="dxa"/>
            <w:shd w:val="clear" w:color="auto" w:fill="auto"/>
            <w:vAlign w:val="center"/>
            <w:hideMark/>
          </w:tcPr>
          <w:p w14:paraId="2DF766E0" w14:textId="77777777" w:rsidR="00D979E4" w:rsidRPr="00267F17" w:rsidRDefault="00D979E4" w:rsidP="00D979E4">
            <w:pPr>
              <w:jc w:val="lef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Parity</w:t>
            </w:r>
          </w:p>
        </w:tc>
        <w:tc>
          <w:tcPr>
            <w:tcW w:w="849" w:type="dxa"/>
            <w:shd w:val="clear" w:color="auto" w:fill="auto"/>
            <w:noWrap/>
            <w:vAlign w:val="center"/>
          </w:tcPr>
          <w:p w14:paraId="073266C9"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856" w:type="dxa"/>
            <w:shd w:val="clear" w:color="auto" w:fill="auto"/>
            <w:noWrap/>
            <w:vAlign w:val="center"/>
          </w:tcPr>
          <w:p w14:paraId="339DE478" w14:textId="77777777" w:rsidR="00D979E4" w:rsidRPr="00267F17" w:rsidRDefault="00D979E4" w:rsidP="005B5568">
            <w:pPr>
              <w:ind w:right="175"/>
              <w:jc w:val="right"/>
              <w:rPr>
                <w:rFonts w:ascii="Times New Roman" w:hAnsi="Times New Roman" w:cs="Times New Roman"/>
                <w:snapToGrid/>
                <w:color w:val="000000"/>
                <w:sz w:val="20"/>
                <w:szCs w:val="20"/>
                <w:lang w:val="en-GB"/>
              </w:rPr>
            </w:pPr>
          </w:p>
        </w:tc>
        <w:tc>
          <w:tcPr>
            <w:tcW w:w="572" w:type="dxa"/>
            <w:shd w:val="clear" w:color="auto" w:fill="auto"/>
            <w:noWrap/>
            <w:vAlign w:val="center"/>
          </w:tcPr>
          <w:p w14:paraId="4B5292F4"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710" w:type="dxa"/>
            <w:shd w:val="clear" w:color="auto" w:fill="auto"/>
            <w:noWrap/>
            <w:vAlign w:val="center"/>
          </w:tcPr>
          <w:p w14:paraId="39DC7FCB" w14:textId="77777777" w:rsidR="00D979E4" w:rsidRPr="00267F17" w:rsidRDefault="00D979E4" w:rsidP="005B5568">
            <w:pPr>
              <w:jc w:val="right"/>
              <w:rPr>
                <w:rFonts w:ascii="Times New Roman" w:hAnsi="Times New Roman" w:cs="Times New Roman"/>
                <w:snapToGrid/>
                <w:color w:val="000000"/>
                <w:sz w:val="20"/>
                <w:szCs w:val="20"/>
                <w:lang w:val="en-GB"/>
              </w:rPr>
            </w:pPr>
          </w:p>
        </w:tc>
        <w:tc>
          <w:tcPr>
            <w:tcW w:w="2255" w:type="dxa"/>
            <w:shd w:val="clear" w:color="auto" w:fill="auto"/>
            <w:noWrap/>
            <w:vAlign w:val="center"/>
          </w:tcPr>
          <w:p w14:paraId="5B1F70D3" w14:textId="77777777" w:rsidR="00D979E4" w:rsidRPr="00267F17" w:rsidRDefault="00D979E4" w:rsidP="007F1EC3">
            <w:pPr>
              <w:ind w:left="202" w:right="212"/>
              <w:jc w:val="right"/>
              <w:rPr>
                <w:rFonts w:ascii="Times New Roman" w:hAnsi="Times New Roman" w:cs="Times New Roman"/>
                <w:snapToGrid/>
                <w:color w:val="000000"/>
                <w:sz w:val="20"/>
                <w:szCs w:val="20"/>
                <w:lang w:val="en-GB"/>
              </w:rPr>
            </w:pPr>
          </w:p>
        </w:tc>
        <w:tc>
          <w:tcPr>
            <w:tcW w:w="993" w:type="dxa"/>
            <w:shd w:val="clear" w:color="auto" w:fill="auto"/>
            <w:noWrap/>
            <w:vAlign w:val="center"/>
          </w:tcPr>
          <w:p w14:paraId="603845F0" w14:textId="77777777" w:rsidR="00D979E4" w:rsidRPr="00267F17" w:rsidRDefault="00D979E4" w:rsidP="007F1EC3">
            <w:pPr>
              <w:ind w:right="181"/>
              <w:jc w:val="right"/>
              <w:rPr>
                <w:rFonts w:ascii="Times New Roman" w:hAnsi="Times New Roman" w:cs="Times New Roman"/>
                <w:snapToGrid/>
                <w:color w:val="000000"/>
                <w:sz w:val="20"/>
                <w:szCs w:val="20"/>
                <w:lang w:val="en-GB"/>
              </w:rPr>
            </w:pPr>
          </w:p>
        </w:tc>
      </w:tr>
      <w:tr w:rsidR="00D979E4" w:rsidRPr="00267F17" w14:paraId="37EBD109" w14:textId="77777777" w:rsidTr="007F1EC3">
        <w:trPr>
          <w:trHeight w:val="300"/>
          <w:jc w:val="center"/>
        </w:trPr>
        <w:tc>
          <w:tcPr>
            <w:tcW w:w="3399" w:type="dxa"/>
            <w:shd w:val="clear" w:color="auto" w:fill="auto"/>
            <w:vAlign w:val="center"/>
            <w:hideMark/>
          </w:tcPr>
          <w:p w14:paraId="4DEBECD5" w14:textId="12B98631" w:rsidR="00D979E4" w:rsidRPr="00267F17" w:rsidRDefault="00E70CB2" w:rsidP="00D979E4">
            <w:pPr>
              <w:ind w:right="349"/>
              <w:jc w:val="right"/>
              <w:rPr>
                <w:rFonts w:ascii="Times New Roman" w:hAnsi="Times New Roman" w:cs="Times New Roman"/>
                <w:snapToGrid/>
                <w:color w:val="000000"/>
                <w:sz w:val="20"/>
                <w:szCs w:val="20"/>
                <w:lang w:val="en-GB"/>
              </w:rPr>
            </w:pPr>
            <w:proofErr w:type="spellStart"/>
            <w:r>
              <w:rPr>
                <w:rFonts w:ascii="Times New Roman" w:hAnsi="Times New Roman" w:cs="Times New Roman"/>
                <w:snapToGrid/>
                <w:color w:val="000000"/>
                <w:sz w:val="20"/>
                <w:szCs w:val="20"/>
                <w:lang w:val="en-GB"/>
              </w:rPr>
              <w:t>Primiparous</w:t>
            </w:r>
            <w:proofErr w:type="spellEnd"/>
          </w:p>
        </w:tc>
        <w:tc>
          <w:tcPr>
            <w:tcW w:w="849" w:type="dxa"/>
            <w:shd w:val="clear" w:color="auto" w:fill="auto"/>
            <w:noWrap/>
            <w:vAlign w:val="center"/>
          </w:tcPr>
          <w:p w14:paraId="6EE995BF"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203</w:t>
            </w:r>
          </w:p>
        </w:tc>
        <w:tc>
          <w:tcPr>
            <w:tcW w:w="856" w:type="dxa"/>
            <w:shd w:val="clear" w:color="auto" w:fill="auto"/>
            <w:noWrap/>
            <w:vAlign w:val="center"/>
          </w:tcPr>
          <w:p w14:paraId="1222AF95" w14:textId="3D048DCA"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(40</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6)</w:t>
            </w:r>
          </w:p>
        </w:tc>
        <w:tc>
          <w:tcPr>
            <w:tcW w:w="572" w:type="dxa"/>
            <w:shd w:val="clear" w:color="auto" w:fill="auto"/>
            <w:noWrap/>
            <w:vAlign w:val="center"/>
          </w:tcPr>
          <w:p w14:paraId="57B6AFE2"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48</w:t>
            </w:r>
          </w:p>
        </w:tc>
        <w:tc>
          <w:tcPr>
            <w:tcW w:w="710" w:type="dxa"/>
            <w:shd w:val="clear" w:color="auto" w:fill="auto"/>
            <w:noWrap/>
            <w:vAlign w:val="center"/>
          </w:tcPr>
          <w:p w14:paraId="16865941" w14:textId="1D3A15D1"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40</w:t>
            </w:r>
            <w:r w:rsidRPr="00267F17">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7</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3B1AD886" w14:textId="77777777" w:rsidR="00D979E4" w:rsidRPr="00267F17" w:rsidRDefault="00D979E4"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w:t>
            </w:r>
          </w:p>
        </w:tc>
        <w:tc>
          <w:tcPr>
            <w:tcW w:w="993" w:type="dxa"/>
            <w:shd w:val="clear" w:color="auto" w:fill="auto"/>
            <w:noWrap/>
            <w:vAlign w:val="center"/>
          </w:tcPr>
          <w:p w14:paraId="0FF15237" w14:textId="77777777" w:rsidR="00D979E4" w:rsidRPr="00267F17" w:rsidRDefault="00D979E4" w:rsidP="007F1EC3">
            <w:pPr>
              <w:ind w:right="181"/>
              <w:jc w:val="right"/>
              <w:rPr>
                <w:rFonts w:ascii="Times New Roman" w:hAnsi="Times New Roman" w:cs="Times New Roman"/>
                <w:snapToGrid/>
                <w:color w:val="000000"/>
                <w:sz w:val="20"/>
                <w:szCs w:val="20"/>
                <w:lang w:val="en-GB"/>
              </w:rPr>
            </w:pPr>
          </w:p>
        </w:tc>
      </w:tr>
      <w:tr w:rsidR="00D979E4" w:rsidRPr="00267F17" w14:paraId="0DAD010F" w14:textId="77777777" w:rsidTr="007F1EC3">
        <w:trPr>
          <w:trHeight w:val="300"/>
          <w:jc w:val="center"/>
        </w:trPr>
        <w:tc>
          <w:tcPr>
            <w:tcW w:w="3399" w:type="dxa"/>
            <w:shd w:val="clear" w:color="auto" w:fill="auto"/>
            <w:vAlign w:val="center"/>
            <w:hideMark/>
          </w:tcPr>
          <w:p w14:paraId="6CBF23ED" w14:textId="725DB96C" w:rsidR="00D979E4" w:rsidRPr="00267F17" w:rsidRDefault="00D979E4" w:rsidP="00D979E4">
            <w:pPr>
              <w:ind w:right="349"/>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Multipar</w:t>
            </w:r>
            <w:r w:rsidR="00E70CB2">
              <w:rPr>
                <w:rFonts w:ascii="Times New Roman" w:hAnsi="Times New Roman" w:cs="Times New Roman"/>
                <w:snapToGrid/>
                <w:color w:val="000000"/>
                <w:sz w:val="20"/>
                <w:szCs w:val="20"/>
                <w:lang w:val="en-GB"/>
              </w:rPr>
              <w:t>ous</w:t>
            </w:r>
          </w:p>
        </w:tc>
        <w:tc>
          <w:tcPr>
            <w:tcW w:w="849" w:type="dxa"/>
            <w:shd w:val="clear" w:color="auto" w:fill="auto"/>
            <w:noWrap/>
            <w:vAlign w:val="center"/>
          </w:tcPr>
          <w:p w14:paraId="7BD23D3F"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297</w:t>
            </w:r>
          </w:p>
        </w:tc>
        <w:tc>
          <w:tcPr>
            <w:tcW w:w="856" w:type="dxa"/>
            <w:shd w:val="clear" w:color="auto" w:fill="auto"/>
            <w:noWrap/>
            <w:vAlign w:val="center"/>
          </w:tcPr>
          <w:p w14:paraId="4B84875B" w14:textId="5813B3BB"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(59</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4)</w:t>
            </w:r>
          </w:p>
        </w:tc>
        <w:tc>
          <w:tcPr>
            <w:tcW w:w="572" w:type="dxa"/>
            <w:shd w:val="clear" w:color="auto" w:fill="auto"/>
            <w:noWrap/>
            <w:vAlign w:val="center"/>
          </w:tcPr>
          <w:p w14:paraId="3649966F" w14:textId="08DDF6CB" w:rsidR="00D979E4" w:rsidRPr="00267F17" w:rsidRDefault="00777ADC"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color w:val="000000"/>
                <w:sz w:val="20"/>
                <w:szCs w:val="20"/>
                <w:lang w:val="en-GB"/>
              </w:rPr>
              <w:t>69</w:t>
            </w:r>
          </w:p>
        </w:tc>
        <w:tc>
          <w:tcPr>
            <w:tcW w:w="710" w:type="dxa"/>
            <w:shd w:val="clear" w:color="auto" w:fill="auto"/>
            <w:noWrap/>
            <w:vAlign w:val="center"/>
          </w:tcPr>
          <w:p w14:paraId="401CFB23" w14:textId="58F8A880"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59</w:t>
            </w:r>
            <w:r w:rsidRPr="00267F17">
              <w:rPr>
                <w:rFonts w:ascii="Times New Roman" w:hAnsi="Times New Roman" w:cs="Times New Roman"/>
                <w:snapToGrid/>
                <w:color w:val="000000"/>
                <w:sz w:val="20"/>
                <w:szCs w:val="20"/>
                <w:lang w:val="en-GB"/>
              </w:rPr>
              <w:t>.</w:t>
            </w:r>
            <w:r w:rsidR="00777ADC" w:rsidRPr="00267F17">
              <w:rPr>
                <w:rFonts w:ascii="Times New Roman" w:hAnsi="Times New Roman" w:cs="Times New Roman"/>
                <w:snapToGrid/>
                <w:color w:val="000000"/>
                <w:sz w:val="20"/>
                <w:szCs w:val="20"/>
                <w:lang w:val="en-GB"/>
              </w:rPr>
              <w:t>3</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32DB4D40" w14:textId="37411C83" w:rsidR="00D979E4" w:rsidRPr="00267F17" w:rsidRDefault="003819C5"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 xml:space="preserve">0.96 </w:t>
            </w:r>
            <w:r w:rsidR="00D979E4"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005B5568">
              <w:rPr>
                <w:rFonts w:ascii="Times New Roman" w:hAnsi="Times New Roman" w:cs="Times New Roman"/>
                <w:snapToGrid/>
                <w:color w:val="000000"/>
                <w:sz w:val="20"/>
                <w:szCs w:val="20"/>
                <w:lang w:val="en-GB"/>
              </w:rPr>
              <w:t>64</w:t>
            </w:r>
            <w:r w:rsidR="00D979E4" w:rsidRPr="00267F17">
              <w:rPr>
                <w:rFonts w:ascii="Times New Roman" w:hAnsi="Times New Roman" w:cs="Times New Roman"/>
                <w:snapToGrid/>
                <w:color w:val="000000"/>
                <w:sz w:val="20"/>
                <w:szCs w:val="20"/>
                <w:lang w:val="en-GB"/>
              </w:rPr>
              <w:t>-1</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 xml:space="preserve">4 </w:t>
            </w:r>
            <w:r w:rsidR="004A34C3" w:rsidRPr="00267F17">
              <w:rPr>
                <w:rFonts w:ascii="Times New Roman" w:hAnsi="Times New Roman" w:cs="Times New Roman"/>
                <w:snapToGrid/>
                <w:color w:val="000000"/>
                <w:sz w:val="20"/>
                <w:szCs w:val="20"/>
                <w:lang w:val="en-GB"/>
              </w:rPr>
              <w:t>3</w:t>
            </w:r>
            <w:r w:rsidR="00D979E4" w:rsidRPr="00267F17">
              <w:rPr>
                <w:rFonts w:ascii="Times New Roman" w:hAnsi="Times New Roman" w:cs="Times New Roman"/>
                <w:snapToGrid/>
                <w:color w:val="000000"/>
                <w:sz w:val="20"/>
                <w:szCs w:val="20"/>
                <w:lang w:val="en-GB"/>
              </w:rPr>
              <w:t>]</w:t>
            </w:r>
          </w:p>
        </w:tc>
        <w:tc>
          <w:tcPr>
            <w:tcW w:w="993" w:type="dxa"/>
            <w:shd w:val="clear" w:color="auto" w:fill="auto"/>
            <w:noWrap/>
            <w:vAlign w:val="center"/>
          </w:tcPr>
          <w:p w14:paraId="222F5A6E" w14:textId="1C25A49B" w:rsidR="00D979E4" w:rsidRPr="00267F17" w:rsidRDefault="00D979E4" w:rsidP="007F1EC3">
            <w:pPr>
              <w:ind w:right="181"/>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0</w:t>
            </w:r>
            <w:r w:rsidR="007F1EC3">
              <w:rPr>
                <w:rFonts w:ascii="Times New Roman" w:hAnsi="Times New Roman" w:cs="Times New Roman"/>
                <w:snapToGrid/>
                <w:color w:val="000000"/>
                <w:sz w:val="20"/>
                <w:szCs w:val="20"/>
                <w:lang w:val="en-GB"/>
              </w:rPr>
              <w:t>.</w:t>
            </w:r>
            <w:r w:rsidR="003819C5" w:rsidRPr="00267F17">
              <w:rPr>
                <w:rFonts w:ascii="Times New Roman" w:hAnsi="Times New Roman" w:cs="Times New Roman"/>
                <w:snapToGrid/>
                <w:color w:val="000000"/>
                <w:sz w:val="20"/>
                <w:szCs w:val="20"/>
                <w:lang w:val="en-GB"/>
              </w:rPr>
              <w:t xml:space="preserve">84 </w:t>
            </w:r>
          </w:p>
        </w:tc>
      </w:tr>
      <w:tr w:rsidR="005C5E4C" w:rsidRPr="00452D10" w14:paraId="7F10BA6A" w14:textId="77777777" w:rsidTr="007F1EC3">
        <w:trPr>
          <w:trHeight w:val="300"/>
          <w:jc w:val="center"/>
        </w:trPr>
        <w:tc>
          <w:tcPr>
            <w:tcW w:w="3399" w:type="dxa"/>
            <w:shd w:val="clear" w:color="auto" w:fill="auto"/>
            <w:vAlign w:val="center"/>
          </w:tcPr>
          <w:p w14:paraId="410E60C9" w14:textId="08F791FD" w:rsidR="005C5E4C" w:rsidRPr="00267F17" w:rsidRDefault="00BC6CEE" w:rsidP="00BC6CEE">
            <w:pPr>
              <w:ind w:right="68"/>
              <w:jc w:val="lef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Level of p</w:t>
            </w:r>
            <w:r w:rsidR="005C5E4C" w:rsidRPr="00D42EF9">
              <w:rPr>
                <w:rFonts w:ascii="Times New Roman" w:hAnsi="Times New Roman" w:cs="Times New Roman"/>
                <w:snapToGrid/>
                <w:color w:val="000000"/>
                <w:sz w:val="20"/>
                <w:szCs w:val="20"/>
                <w:lang w:val="en-GB"/>
              </w:rPr>
              <w:t xml:space="preserve">erceived social support </w:t>
            </w:r>
            <w:r>
              <w:rPr>
                <w:rFonts w:ascii="Times New Roman" w:hAnsi="Times New Roman" w:cs="Times New Roman"/>
                <w:snapToGrid/>
                <w:color w:val="000000"/>
                <w:sz w:val="20"/>
                <w:szCs w:val="20"/>
                <w:lang w:val="en-GB"/>
              </w:rPr>
              <w:t xml:space="preserve">received </w:t>
            </w:r>
            <w:r w:rsidR="005C5E4C" w:rsidRPr="00D42EF9">
              <w:rPr>
                <w:rFonts w:ascii="Times New Roman" w:hAnsi="Times New Roman" w:cs="Times New Roman"/>
                <w:snapToGrid/>
                <w:color w:val="000000"/>
                <w:sz w:val="20"/>
                <w:szCs w:val="20"/>
                <w:lang w:val="en-GB"/>
              </w:rPr>
              <w:t xml:space="preserve">during </w:t>
            </w:r>
            <w:r w:rsidR="005C5E4C">
              <w:rPr>
                <w:rFonts w:ascii="Times New Roman" w:hAnsi="Times New Roman" w:cs="Times New Roman"/>
                <w:snapToGrid/>
                <w:color w:val="000000"/>
                <w:sz w:val="20"/>
                <w:szCs w:val="20"/>
                <w:lang w:val="en-GB"/>
              </w:rPr>
              <w:t xml:space="preserve">the </w:t>
            </w:r>
            <w:r w:rsidR="005C5E4C" w:rsidRPr="00D42EF9">
              <w:rPr>
                <w:rFonts w:ascii="Times New Roman" w:hAnsi="Times New Roman" w:cs="Times New Roman"/>
                <w:snapToGrid/>
                <w:color w:val="000000"/>
                <w:sz w:val="20"/>
                <w:szCs w:val="20"/>
                <w:lang w:val="en-GB"/>
              </w:rPr>
              <w:t>lockdown</w:t>
            </w:r>
          </w:p>
        </w:tc>
        <w:tc>
          <w:tcPr>
            <w:tcW w:w="849" w:type="dxa"/>
            <w:shd w:val="clear" w:color="auto" w:fill="auto"/>
            <w:noWrap/>
            <w:vAlign w:val="center"/>
          </w:tcPr>
          <w:p w14:paraId="5FA3CBAB" w14:textId="77777777" w:rsidR="005C5E4C" w:rsidRPr="00267F17" w:rsidRDefault="005C5E4C" w:rsidP="005C5E4C">
            <w:pPr>
              <w:jc w:val="right"/>
              <w:rPr>
                <w:rFonts w:ascii="Times New Roman" w:hAnsi="Times New Roman" w:cs="Times New Roman"/>
                <w:snapToGrid/>
                <w:color w:val="000000"/>
                <w:sz w:val="20"/>
                <w:szCs w:val="20"/>
                <w:lang w:val="en-GB"/>
              </w:rPr>
            </w:pPr>
          </w:p>
        </w:tc>
        <w:tc>
          <w:tcPr>
            <w:tcW w:w="856" w:type="dxa"/>
            <w:shd w:val="clear" w:color="auto" w:fill="auto"/>
            <w:noWrap/>
            <w:vAlign w:val="center"/>
          </w:tcPr>
          <w:p w14:paraId="29C9585B" w14:textId="77777777" w:rsidR="005C5E4C" w:rsidRPr="00267F17" w:rsidRDefault="005C5E4C" w:rsidP="005B5568">
            <w:pPr>
              <w:ind w:right="175"/>
              <w:jc w:val="right"/>
              <w:rPr>
                <w:rFonts w:ascii="Times New Roman" w:hAnsi="Times New Roman" w:cs="Times New Roman"/>
                <w:snapToGrid/>
                <w:color w:val="000000"/>
                <w:sz w:val="20"/>
                <w:szCs w:val="20"/>
                <w:lang w:val="en-GB"/>
              </w:rPr>
            </w:pPr>
          </w:p>
        </w:tc>
        <w:tc>
          <w:tcPr>
            <w:tcW w:w="572" w:type="dxa"/>
            <w:shd w:val="clear" w:color="auto" w:fill="auto"/>
            <w:noWrap/>
            <w:vAlign w:val="center"/>
          </w:tcPr>
          <w:p w14:paraId="2C4F70DA" w14:textId="77777777" w:rsidR="005C5E4C" w:rsidRPr="00267F17" w:rsidRDefault="005C5E4C" w:rsidP="005C5E4C">
            <w:pPr>
              <w:jc w:val="right"/>
              <w:rPr>
                <w:rFonts w:ascii="Times New Roman" w:hAnsi="Times New Roman" w:cs="Times New Roman"/>
                <w:snapToGrid/>
                <w:color w:val="000000"/>
                <w:sz w:val="20"/>
                <w:szCs w:val="20"/>
                <w:lang w:val="en-GB"/>
              </w:rPr>
            </w:pPr>
          </w:p>
        </w:tc>
        <w:tc>
          <w:tcPr>
            <w:tcW w:w="710" w:type="dxa"/>
            <w:shd w:val="clear" w:color="auto" w:fill="auto"/>
            <w:noWrap/>
            <w:vAlign w:val="center"/>
          </w:tcPr>
          <w:p w14:paraId="7EA93435" w14:textId="77777777" w:rsidR="005C5E4C" w:rsidRPr="00267F17" w:rsidRDefault="005C5E4C" w:rsidP="005B5568">
            <w:pPr>
              <w:jc w:val="right"/>
              <w:rPr>
                <w:rFonts w:ascii="Times New Roman" w:hAnsi="Times New Roman" w:cs="Times New Roman"/>
                <w:snapToGrid/>
                <w:color w:val="000000"/>
                <w:sz w:val="20"/>
                <w:szCs w:val="20"/>
                <w:lang w:val="en-GB"/>
              </w:rPr>
            </w:pPr>
          </w:p>
        </w:tc>
        <w:tc>
          <w:tcPr>
            <w:tcW w:w="2255" w:type="dxa"/>
            <w:shd w:val="clear" w:color="auto" w:fill="auto"/>
            <w:noWrap/>
            <w:vAlign w:val="center"/>
          </w:tcPr>
          <w:p w14:paraId="3C44CD5D" w14:textId="77777777" w:rsidR="005C5E4C" w:rsidRPr="00267F17" w:rsidRDefault="005C5E4C" w:rsidP="007F1EC3">
            <w:pPr>
              <w:ind w:left="202" w:right="212"/>
              <w:jc w:val="right"/>
              <w:rPr>
                <w:rFonts w:ascii="Times New Roman" w:hAnsi="Times New Roman" w:cs="Times New Roman"/>
                <w:snapToGrid/>
                <w:color w:val="000000"/>
                <w:sz w:val="20"/>
                <w:szCs w:val="20"/>
                <w:lang w:val="en-GB"/>
              </w:rPr>
            </w:pPr>
          </w:p>
        </w:tc>
        <w:tc>
          <w:tcPr>
            <w:tcW w:w="993" w:type="dxa"/>
            <w:shd w:val="clear" w:color="auto" w:fill="auto"/>
            <w:noWrap/>
            <w:vAlign w:val="center"/>
          </w:tcPr>
          <w:p w14:paraId="36874938" w14:textId="77777777" w:rsidR="005C5E4C" w:rsidRPr="00267F17" w:rsidRDefault="005C5E4C" w:rsidP="007F1EC3">
            <w:pPr>
              <w:ind w:right="181"/>
              <w:jc w:val="right"/>
              <w:rPr>
                <w:rFonts w:ascii="Times New Roman" w:hAnsi="Times New Roman" w:cs="Times New Roman"/>
                <w:snapToGrid/>
                <w:sz w:val="20"/>
                <w:szCs w:val="20"/>
                <w:lang w:val="en-GB"/>
              </w:rPr>
            </w:pPr>
          </w:p>
        </w:tc>
      </w:tr>
      <w:tr w:rsidR="005C5E4C" w:rsidRPr="00267F17" w14:paraId="648836FE" w14:textId="77777777" w:rsidTr="007F1EC3">
        <w:trPr>
          <w:trHeight w:val="300"/>
          <w:jc w:val="center"/>
        </w:trPr>
        <w:tc>
          <w:tcPr>
            <w:tcW w:w="3399" w:type="dxa"/>
            <w:shd w:val="clear" w:color="auto" w:fill="auto"/>
            <w:vAlign w:val="center"/>
          </w:tcPr>
          <w:p w14:paraId="3FCC62E1" w14:textId="143B5FF6" w:rsidR="005C5E4C" w:rsidRPr="00267F17" w:rsidRDefault="005C5E4C" w:rsidP="005C5E4C">
            <w:pPr>
              <w:ind w:right="349"/>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Very good</w:t>
            </w:r>
          </w:p>
        </w:tc>
        <w:tc>
          <w:tcPr>
            <w:tcW w:w="849" w:type="dxa"/>
            <w:shd w:val="clear" w:color="auto" w:fill="auto"/>
            <w:noWrap/>
            <w:vAlign w:val="center"/>
          </w:tcPr>
          <w:p w14:paraId="1EFA1AA5" w14:textId="77777777" w:rsidR="005C5E4C" w:rsidRPr="00267F17" w:rsidRDefault="005C5E4C" w:rsidP="005C5E4C">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180</w:t>
            </w:r>
          </w:p>
        </w:tc>
        <w:tc>
          <w:tcPr>
            <w:tcW w:w="856" w:type="dxa"/>
            <w:shd w:val="clear" w:color="auto" w:fill="auto"/>
            <w:noWrap/>
            <w:vAlign w:val="center"/>
          </w:tcPr>
          <w:p w14:paraId="7BDCFBA9" w14:textId="77777777" w:rsidR="005C5E4C" w:rsidRPr="00267F17" w:rsidRDefault="005C5E4C"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(36)</w:t>
            </w:r>
          </w:p>
        </w:tc>
        <w:tc>
          <w:tcPr>
            <w:tcW w:w="572" w:type="dxa"/>
            <w:shd w:val="clear" w:color="auto" w:fill="auto"/>
            <w:noWrap/>
            <w:vAlign w:val="center"/>
          </w:tcPr>
          <w:p w14:paraId="67AF8CC9" w14:textId="7B3DBE9E" w:rsidR="005C5E4C" w:rsidRPr="00267F17" w:rsidRDefault="005C5E4C" w:rsidP="005C5E4C">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40</w:t>
            </w:r>
          </w:p>
        </w:tc>
        <w:tc>
          <w:tcPr>
            <w:tcW w:w="710" w:type="dxa"/>
            <w:shd w:val="clear" w:color="auto" w:fill="auto"/>
            <w:noWrap/>
            <w:vAlign w:val="center"/>
          </w:tcPr>
          <w:p w14:paraId="54B8E7BD" w14:textId="1397D712" w:rsidR="005C5E4C" w:rsidRPr="00267F17" w:rsidRDefault="005C5E4C"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(34.0)</w:t>
            </w:r>
          </w:p>
        </w:tc>
        <w:tc>
          <w:tcPr>
            <w:tcW w:w="2255" w:type="dxa"/>
            <w:shd w:val="clear" w:color="auto" w:fill="auto"/>
            <w:noWrap/>
            <w:vAlign w:val="center"/>
          </w:tcPr>
          <w:p w14:paraId="549F2D01" w14:textId="77777777" w:rsidR="005C5E4C" w:rsidRPr="00267F17" w:rsidRDefault="005C5E4C"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w:t>
            </w:r>
          </w:p>
        </w:tc>
        <w:tc>
          <w:tcPr>
            <w:tcW w:w="993" w:type="dxa"/>
            <w:shd w:val="clear" w:color="auto" w:fill="auto"/>
            <w:noWrap/>
            <w:vAlign w:val="center"/>
          </w:tcPr>
          <w:p w14:paraId="798E560D" w14:textId="77777777" w:rsidR="005C5E4C" w:rsidRPr="00267F17" w:rsidRDefault="005C5E4C" w:rsidP="007F1EC3">
            <w:pPr>
              <w:ind w:right="181"/>
              <w:jc w:val="right"/>
              <w:rPr>
                <w:rFonts w:ascii="Times New Roman" w:hAnsi="Times New Roman" w:cs="Times New Roman"/>
                <w:snapToGrid/>
                <w:sz w:val="20"/>
                <w:szCs w:val="20"/>
                <w:lang w:val="en-GB"/>
              </w:rPr>
            </w:pPr>
          </w:p>
        </w:tc>
      </w:tr>
      <w:tr w:rsidR="005C5E4C" w:rsidRPr="00267F17" w14:paraId="7BC33719" w14:textId="77777777" w:rsidTr="007F1EC3">
        <w:trPr>
          <w:trHeight w:val="300"/>
          <w:jc w:val="center"/>
        </w:trPr>
        <w:tc>
          <w:tcPr>
            <w:tcW w:w="3399" w:type="dxa"/>
            <w:shd w:val="clear" w:color="auto" w:fill="auto"/>
            <w:vAlign w:val="center"/>
          </w:tcPr>
          <w:p w14:paraId="58B29B4B" w14:textId="038E5DDB" w:rsidR="005C5E4C" w:rsidRPr="00267F17" w:rsidRDefault="005C5E4C" w:rsidP="005C5E4C">
            <w:pPr>
              <w:ind w:right="349"/>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 xml:space="preserve">Good </w:t>
            </w:r>
          </w:p>
        </w:tc>
        <w:tc>
          <w:tcPr>
            <w:tcW w:w="849" w:type="dxa"/>
            <w:shd w:val="clear" w:color="auto" w:fill="auto"/>
            <w:noWrap/>
            <w:vAlign w:val="center"/>
          </w:tcPr>
          <w:p w14:paraId="56FC7119" w14:textId="77777777" w:rsidR="005C5E4C" w:rsidRPr="00267F17" w:rsidRDefault="005C5E4C" w:rsidP="005C5E4C">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231</w:t>
            </w:r>
          </w:p>
        </w:tc>
        <w:tc>
          <w:tcPr>
            <w:tcW w:w="856" w:type="dxa"/>
            <w:shd w:val="clear" w:color="auto" w:fill="auto"/>
            <w:noWrap/>
            <w:vAlign w:val="center"/>
          </w:tcPr>
          <w:p w14:paraId="2D8BB8A8" w14:textId="77777777" w:rsidR="005C5E4C" w:rsidRPr="00267F17" w:rsidRDefault="005C5E4C"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(46.1)</w:t>
            </w:r>
          </w:p>
        </w:tc>
        <w:tc>
          <w:tcPr>
            <w:tcW w:w="572" w:type="dxa"/>
            <w:shd w:val="clear" w:color="auto" w:fill="auto"/>
            <w:noWrap/>
            <w:vAlign w:val="center"/>
          </w:tcPr>
          <w:p w14:paraId="6437C013" w14:textId="77777777" w:rsidR="005C5E4C" w:rsidRPr="00267F17" w:rsidRDefault="005C5E4C" w:rsidP="005C5E4C">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48</w:t>
            </w:r>
          </w:p>
        </w:tc>
        <w:tc>
          <w:tcPr>
            <w:tcW w:w="710" w:type="dxa"/>
            <w:shd w:val="clear" w:color="auto" w:fill="auto"/>
            <w:noWrap/>
            <w:vAlign w:val="center"/>
          </w:tcPr>
          <w:p w14:paraId="49D077D6" w14:textId="32F2337D" w:rsidR="005C5E4C" w:rsidRPr="00267F17" w:rsidRDefault="005C5E4C"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(41.4)</w:t>
            </w:r>
          </w:p>
        </w:tc>
        <w:tc>
          <w:tcPr>
            <w:tcW w:w="2255" w:type="dxa"/>
            <w:shd w:val="clear" w:color="auto" w:fill="auto"/>
            <w:noWrap/>
            <w:vAlign w:val="center"/>
          </w:tcPr>
          <w:p w14:paraId="5D922BE6" w14:textId="7665D6BC" w:rsidR="005C5E4C" w:rsidRPr="00267F17" w:rsidRDefault="005B5568" w:rsidP="007F1EC3">
            <w:pPr>
              <w:ind w:left="202" w:right="212"/>
              <w:jc w:val="right"/>
              <w:rPr>
                <w:rFonts w:ascii="Times New Roman" w:hAnsi="Times New Roman" w:cs="Times New Roman"/>
                <w:snapToGrid/>
                <w:color w:val="000000"/>
                <w:sz w:val="20"/>
                <w:szCs w:val="20"/>
                <w:lang w:val="en-GB"/>
              </w:rPr>
            </w:pPr>
            <w:r>
              <w:rPr>
                <w:rFonts w:ascii="Times New Roman" w:hAnsi="Times New Roman" w:cs="Times New Roman"/>
                <w:snapToGrid/>
                <w:color w:val="000000"/>
                <w:sz w:val="20"/>
                <w:szCs w:val="20"/>
                <w:lang w:val="en-GB"/>
              </w:rPr>
              <w:t>0.95 [0.</w:t>
            </w:r>
            <w:r w:rsidR="005C5E4C" w:rsidRPr="00267F17">
              <w:rPr>
                <w:rFonts w:ascii="Times New Roman" w:hAnsi="Times New Roman" w:cs="Times New Roman"/>
                <w:snapToGrid/>
                <w:color w:val="000000"/>
                <w:sz w:val="20"/>
                <w:szCs w:val="20"/>
                <w:lang w:val="en-GB"/>
              </w:rPr>
              <w:t>62-1</w:t>
            </w:r>
            <w:r>
              <w:rPr>
                <w:rFonts w:ascii="Times New Roman" w:hAnsi="Times New Roman" w:cs="Times New Roman"/>
                <w:snapToGrid/>
                <w:color w:val="000000"/>
                <w:sz w:val="20"/>
                <w:szCs w:val="20"/>
                <w:lang w:val="en-GB"/>
              </w:rPr>
              <w:t>.</w:t>
            </w:r>
            <w:r w:rsidR="005C5E4C" w:rsidRPr="00267F17">
              <w:rPr>
                <w:rFonts w:ascii="Times New Roman" w:hAnsi="Times New Roman" w:cs="Times New Roman"/>
                <w:snapToGrid/>
                <w:color w:val="000000"/>
                <w:sz w:val="20"/>
                <w:szCs w:val="20"/>
                <w:lang w:val="en-GB"/>
              </w:rPr>
              <w:t>46]</w:t>
            </w:r>
          </w:p>
        </w:tc>
        <w:tc>
          <w:tcPr>
            <w:tcW w:w="993" w:type="dxa"/>
            <w:shd w:val="clear" w:color="auto" w:fill="auto"/>
            <w:noWrap/>
            <w:vAlign w:val="center"/>
          </w:tcPr>
          <w:p w14:paraId="4BAB0A9E" w14:textId="0EF8EBD0" w:rsidR="005C5E4C" w:rsidRPr="00267F17" w:rsidRDefault="005C5E4C" w:rsidP="007F1EC3">
            <w:pPr>
              <w:ind w:right="181"/>
              <w:jc w:val="right"/>
              <w:rPr>
                <w:rFonts w:ascii="Times New Roman" w:hAnsi="Times New Roman" w:cs="Times New Roman"/>
                <w:snapToGrid/>
                <w:sz w:val="20"/>
                <w:szCs w:val="20"/>
                <w:lang w:val="en-GB"/>
              </w:rPr>
            </w:pPr>
            <w:r w:rsidRPr="00267F17">
              <w:rPr>
                <w:rFonts w:ascii="Times New Roman" w:hAnsi="Times New Roman" w:cs="Times New Roman"/>
                <w:snapToGrid/>
                <w:sz w:val="20"/>
                <w:szCs w:val="20"/>
                <w:lang w:val="en-GB"/>
              </w:rPr>
              <w:t>0</w:t>
            </w:r>
            <w:r w:rsidR="007F1EC3">
              <w:rPr>
                <w:rFonts w:ascii="Times New Roman" w:hAnsi="Times New Roman" w:cs="Times New Roman"/>
                <w:snapToGrid/>
                <w:sz w:val="20"/>
                <w:szCs w:val="20"/>
                <w:lang w:val="en-GB"/>
              </w:rPr>
              <w:t>.</w:t>
            </w:r>
            <w:r w:rsidRPr="00267F17">
              <w:rPr>
                <w:rFonts w:ascii="Times New Roman" w:hAnsi="Times New Roman" w:cs="Times New Roman"/>
                <w:snapToGrid/>
                <w:sz w:val="20"/>
                <w:szCs w:val="20"/>
                <w:lang w:val="en-GB"/>
              </w:rPr>
              <w:t>82</w:t>
            </w:r>
          </w:p>
        </w:tc>
      </w:tr>
      <w:tr w:rsidR="005C5E4C" w:rsidRPr="00267F17" w14:paraId="414B4CBE" w14:textId="77777777" w:rsidTr="007F1EC3">
        <w:trPr>
          <w:trHeight w:val="300"/>
          <w:jc w:val="center"/>
        </w:trPr>
        <w:tc>
          <w:tcPr>
            <w:tcW w:w="3399" w:type="dxa"/>
            <w:shd w:val="clear" w:color="auto" w:fill="auto"/>
            <w:vAlign w:val="center"/>
          </w:tcPr>
          <w:p w14:paraId="0B25A2E9" w14:textId="3D249F76" w:rsidR="005C5E4C" w:rsidRPr="00267F17" w:rsidRDefault="005C5E4C" w:rsidP="005C5E4C">
            <w:pPr>
              <w:ind w:right="349"/>
              <w:jc w:val="right"/>
              <w:rPr>
                <w:rFonts w:ascii="Times New Roman" w:hAnsi="Times New Roman" w:cs="Times New Roman"/>
                <w:snapToGrid/>
                <w:color w:val="000000"/>
                <w:sz w:val="20"/>
                <w:szCs w:val="20"/>
                <w:lang w:val="en-GB"/>
              </w:rPr>
            </w:pPr>
            <w:r w:rsidRPr="000D6842">
              <w:rPr>
                <w:rFonts w:ascii="Times New Roman" w:hAnsi="Times New Roman" w:cs="Times New Roman"/>
                <w:snapToGrid/>
                <w:color w:val="000000"/>
                <w:sz w:val="20"/>
                <w:szCs w:val="20"/>
                <w:lang w:val="en-GB"/>
              </w:rPr>
              <w:t>Little or none</w:t>
            </w:r>
          </w:p>
        </w:tc>
        <w:tc>
          <w:tcPr>
            <w:tcW w:w="849" w:type="dxa"/>
            <w:shd w:val="clear" w:color="auto" w:fill="auto"/>
            <w:noWrap/>
            <w:vAlign w:val="center"/>
          </w:tcPr>
          <w:p w14:paraId="3DE77C9E" w14:textId="77777777" w:rsidR="005C5E4C" w:rsidRPr="00267F17" w:rsidRDefault="005C5E4C" w:rsidP="005C5E4C">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89</w:t>
            </w:r>
          </w:p>
        </w:tc>
        <w:tc>
          <w:tcPr>
            <w:tcW w:w="856" w:type="dxa"/>
            <w:shd w:val="clear" w:color="auto" w:fill="auto"/>
            <w:noWrap/>
            <w:vAlign w:val="center"/>
          </w:tcPr>
          <w:p w14:paraId="74A4872C" w14:textId="5821E1A6" w:rsidR="005C5E4C" w:rsidRPr="00267F17" w:rsidRDefault="005C5E4C"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(17</w:t>
            </w:r>
            <w:r w:rsidR="007F1EC3">
              <w:rPr>
                <w:rFonts w:ascii="Times New Roman" w:hAnsi="Times New Roman" w:cs="Times New Roman"/>
                <w:snapToGrid/>
                <w:color w:val="000000"/>
                <w:sz w:val="20"/>
                <w:szCs w:val="20"/>
                <w:lang w:val="en-GB"/>
              </w:rPr>
              <w:t>.</w:t>
            </w:r>
            <w:r w:rsidRPr="00267F17">
              <w:rPr>
                <w:rFonts w:ascii="Times New Roman" w:hAnsi="Times New Roman" w:cs="Times New Roman"/>
                <w:snapToGrid/>
                <w:color w:val="000000"/>
                <w:sz w:val="20"/>
                <w:szCs w:val="20"/>
                <w:lang w:val="en-GB"/>
              </w:rPr>
              <w:t>9)</w:t>
            </w:r>
          </w:p>
        </w:tc>
        <w:tc>
          <w:tcPr>
            <w:tcW w:w="572" w:type="dxa"/>
            <w:shd w:val="clear" w:color="auto" w:fill="auto"/>
            <w:noWrap/>
            <w:vAlign w:val="center"/>
          </w:tcPr>
          <w:p w14:paraId="66E291A7" w14:textId="77777777" w:rsidR="005C5E4C" w:rsidRPr="00267F17" w:rsidRDefault="005C5E4C" w:rsidP="005C5E4C">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29</w:t>
            </w:r>
          </w:p>
        </w:tc>
        <w:tc>
          <w:tcPr>
            <w:tcW w:w="710" w:type="dxa"/>
            <w:shd w:val="clear" w:color="auto" w:fill="auto"/>
            <w:noWrap/>
            <w:vAlign w:val="center"/>
          </w:tcPr>
          <w:p w14:paraId="1CFA9873" w14:textId="68A573E9" w:rsidR="005C5E4C" w:rsidRPr="00267F17" w:rsidRDefault="005C5E4C"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(24.6)</w:t>
            </w:r>
          </w:p>
        </w:tc>
        <w:tc>
          <w:tcPr>
            <w:tcW w:w="2255" w:type="dxa"/>
            <w:shd w:val="clear" w:color="auto" w:fill="auto"/>
            <w:noWrap/>
            <w:vAlign w:val="center"/>
          </w:tcPr>
          <w:p w14:paraId="54B73304" w14:textId="1CA8533B" w:rsidR="005C5E4C" w:rsidRPr="00267F17" w:rsidRDefault="005B5568" w:rsidP="007F1EC3">
            <w:pPr>
              <w:ind w:left="202" w:right="212"/>
              <w:jc w:val="right"/>
              <w:rPr>
                <w:rFonts w:ascii="Times New Roman" w:hAnsi="Times New Roman" w:cs="Times New Roman"/>
                <w:b/>
                <w:snapToGrid/>
                <w:color w:val="000000"/>
                <w:sz w:val="20"/>
                <w:szCs w:val="20"/>
                <w:lang w:val="en-GB"/>
              </w:rPr>
            </w:pPr>
            <w:r>
              <w:rPr>
                <w:rFonts w:ascii="Times New Roman" w:hAnsi="Times New Roman" w:cs="Times New Roman"/>
                <w:b/>
                <w:snapToGrid/>
                <w:color w:val="000000"/>
                <w:sz w:val="20"/>
                <w:szCs w:val="20"/>
                <w:lang w:val="en-GB"/>
              </w:rPr>
              <w:t>1.</w:t>
            </w:r>
            <w:r w:rsidR="005C5E4C" w:rsidRPr="00267F17">
              <w:rPr>
                <w:rFonts w:ascii="Times New Roman" w:hAnsi="Times New Roman" w:cs="Times New Roman"/>
                <w:b/>
                <w:snapToGrid/>
                <w:color w:val="000000"/>
                <w:sz w:val="20"/>
                <w:szCs w:val="20"/>
                <w:lang w:val="en-GB"/>
              </w:rPr>
              <w:t>7</w:t>
            </w:r>
            <w:r w:rsidR="00BB0AC8">
              <w:rPr>
                <w:rFonts w:ascii="Times New Roman" w:hAnsi="Times New Roman" w:cs="Times New Roman"/>
                <w:b/>
                <w:snapToGrid/>
                <w:color w:val="000000"/>
                <w:sz w:val="20"/>
                <w:szCs w:val="20"/>
                <w:lang w:val="en-GB"/>
              </w:rPr>
              <w:t>0</w:t>
            </w:r>
            <w:r>
              <w:rPr>
                <w:rFonts w:ascii="Times New Roman" w:hAnsi="Times New Roman" w:cs="Times New Roman"/>
                <w:b/>
                <w:snapToGrid/>
                <w:color w:val="000000"/>
                <w:sz w:val="20"/>
                <w:szCs w:val="20"/>
                <w:lang w:val="en-GB"/>
              </w:rPr>
              <w:t xml:space="preserve"> [1.07-2.</w:t>
            </w:r>
            <w:r w:rsidR="005C5E4C" w:rsidRPr="00267F17">
              <w:rPr>
                <w:rFonts w:ascii="Times New Roman" w:hAnsi="Times New Roman" w:cs="Times New Roman"/>
                <w:b/>
                <w:snapToGrid/>
                <w:color w:val="000000"/>
                <w:sz w:val="20"/>
                <w:szCs w:val="20"/>
                <w:lang w:val="en-GB"/>
              </w:rPr>
              <w:t>71]</w:t>
            </w:r>
          </w:p>
        </w:tc>
        <w:tc>
          <w:tcPr>
            <w:tcW w:w="993" w:type="dxa"/>
            <w:shd w:val="clear" w:color="auto" w:fill="auto"/>
            <w:noWrap/>
            <w:vAlign w:val="center"/>
          </w:tcPr>
          <w:p w14:paraId="132D05FC" w14:textId="2977F151" w:rsidR="005C5E4C" w:rsidRPr="00267F17" w:rsidRDefault="005C5E4C" w:rsidP="007F1EC3">
            <w:pPr>
              <w:ind w:right="181"/>
              <w:jc w:val="right"/>
              <w:rPr>
                <w:rFonts w:ascii="Times New Roman" w:hAnsi="Times New Roman" w:cs="Times New Roman"/>
                <w:b/>
                <w:snapToGrid/>
                <w:sz w:val="20"/>
                <w:szCs w:val="20"/>
                <w:lang w:val="en-GB"/>
              </w:rPr>
            </w:pPr>
            <w:r w:rsidRPr="00267F17">
              <w:rPr>
                <w:rFonts w:ascii="Times New Roman" w:hAnsi="Times New Roman" w:cs="Times New Roman"/>
                <w:b/>
                <w:snapToGrid/>
                <w:sz w:val="20"/>
                <w:szCs w:val="20"/>
                <w:lang w:val="en-GB"/>
              </w:rPr>
              <w:t>0</w:t>
            </w:r>
            <w:r w:rsidR="007F1EC3">
              <w:rPr>
                <w:rFonts w:ascii="Times New Roman" w:hAnsi="Times New Roman" w:cs="Times New Roman"/>
                <w:b/>
                <w:snapToGrid/>
                <w:sz w:val="20"/>
                <w:szCs w:val="20"/>
                <w:lang w:val="en-GB"/>
              </w:rPr>
              <w:t>.</w:t>
            </w:r>
            <w:r w:rsidRPr="00267F17">
              <w:rPr>
                <w:rFonts w:ascii="Times New Roman" w:hAnsi="Times New Roman" w:cs="Times New Roman"/>
                <w:b/>
                <w:snapToGrid/>
                <w:sz w:val="20"/>
                <w:szCs w:val="20"/>
                <w:lang w:val="en-GB"/>
              </w:rPr>
              <w:t>03</w:t>
            </w:r>
          </w:p>
        </w:tc>
      </w:tr>
      <w:tr w:rsidR="00D979E4" w:rsidRPr="00452D10" w14:paraId="6E7E1402" w14:textId="77777777" w:rsidTr="007F1EC3">
        <w:trPr>
          <w:trHeight w:val="300"/>
          <w:jc w:val="center"/>
        </w:trPr>
        <w:tc>
          <w:tcPr>
            <w:tcW w:w="3399" w:type="dxa"/>
            <w:shd w:val="clear" w:color="auto" w:fill="auto"/>
            <w:vAlign w:val="center"/>
          </w:tcPr>
          <w:p w14:paraId="00CBF7B5" w14:textId="77777777" w:rsidR="00D979E4" w:rsidRPr="00267F17" w:rsidRDefault="00D979E4" w:rsidP="00D979E4">
            <w:pPr>
              <w:ind w:right="72"/>
              <w:jc w:val="left"/>
              <w:rPr>
                <w:rFonts w:ascii="Times New Roman" w:hAnsi="Times New Roman" w:cs="Times New Roman"/>
                <w:snapToGrid/>
                <w:sz w:val="20"/>
                <w:szCs w:val="20"/>
                <w:lang w:val="en-GB"/>
              </w:rPr>
            </w:pPr>
            <w:r w:rsidRPr="00267F17">
              <w:rPr>
                <w:rFonts w:ascii="Times New Roman" w:hAnsi="Times New Roman" w:cs="Times New Roman"/>
                <w:snapToGrid/>
                <w:sz w:val="20"/>
                <w:szCs w:val="20"/>
                <w:lang w:val="en-GB"/>
              </w:rPr>
              <w:t>Serious disputes or violence</w:t>
            </w:r>
          </w:p>
          <w:p w14:paraId="2BEA96B3" w14:textId="66D0BE41" w:rsidR="00D979E4" w:rsidRPr="00267F17" w:rsidRDefault="00D979E4" w:rsidP="005C5E4C">
            <w:pPr>
              <w:jc w:val="left"/>
              <w:rPr>
                <w:rFonts w:ascii="Times New Roman" w:hAnsi="Times New Roman" w:cs="Times New Roman"/>
                <w:snapToGrid/>
                <w:color w:val="000000"/>
                <w:sz w:val="20"/>
                <w:szCs w:val="20"/>
                <w:lang w:val="en-GB"/>
              </w:rPr>
            </w:pPr>
            <w:r w:rsidRPr="00267F17">
              <w:rPr>
                <w:rFonts w:ascii="Times New Roman" w:hAnsi="Times New Roman" w:cs="Times New Roman"/>
                <w:snapToGrid/>
                <w:sz w:val="20"/>
                <w:szCs w:val="20"/>
                <w:lang w:val="en-GB"/>
              </w:rPr>
              <w:t xml:space="preserve">during </w:t>
            </w:r>
            <w:r w:rsidR="005C5E4C">
              <w:rPr>
                <w:rFonts w:ascii="Times New Roman" w:hAnsi="Times New Roman" w:cs="Times New Roman"/>
                <w:snapToGrid/>
                <w:sz w:val="20"/>
                <w:szCs w:val="20"/>
                <w:lang w:val="en-GB"/>
              </w:rPr>
              <w:t xml:space="preserve"> the lockdown</w:t>
            </w:r>
          </w:p>
        </w:tc>
        <w:tc>
          <w:tcPr>
            <w:tcW w:w="849" w:type="dxa"/>
            <w:shd w:val="clear" w:color="auto" w:fill="auto"/>
            <w:noWrap/>
            <w:vAlign w:val="center"/>
          </w:tcPr>
          <w:p w14:paraId="61A4107E"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856" w:type="dxa"/>
            <w:shd w:val="clear" w:color="auto" w:fill="auto"/>
            <w:noWrap/>
            <w:vAlign w:val="center"/>
          </w:tcPr>
          <w:p w14:paraId="6E199158" w14:textId="77777777" w:rsidR="00D979E4" w:rsidRPr="00267F17" w:rsidRDefault="00D979E4" w:rsidP="005B5568">
            <w:pPr>
              <w:ind w:right="175"/>
              <w:jc w:val="right"/>
              <w:rPr>
                <w:rFonts w:ascii="Times New Roman" w:hAnsi="Times New Roman" w:cs="Times New Roman"/>
                <w:snapToGrid/>
                <w:color w:val="000000"/>
                <w:sz w:val="20"/>
                <w:szCs w:val="20"/>
                <w:lang w:val="en-GB"/>
              </w:rPr>
            </w:pPr>
          </w:p>
        </w:tc>
        <w:tc>
          <w:tcPr>
            <w:tcW w:w="572" w:type="dxa"/>
            <w:shd w:val="clear" w:color="auto" w:fill="auto"/>
            <w:noWrap/>
            <w:vAlign w:val="center"/>
          </w:tcPr>
          <w:p w14:paraId="65E9BDC6"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710" w:type="dxa"/>
            <w:shd w:val="clear" w:color="auto" w:fill="auto"/>
            <w:noWrap/>
            <w:vAlign w:val="center"/>
          </w:tcPr>
          <w:p w14:paraId="532248D8" w14:textId="77777777" w:rsidR="00D979E4" w:rsidRPr="00267F17" w:rsidRDefault="00D979E4" w:rsidP="005B5568">
            <w:pPr>
              <w:jc w:val="right"/>
              <w:rPr>
                <w:rFonts w:ascii="Times New Roman" w:hAnsi="Times New Roman" w:cs="Times New Roman"/>
                <w:snapToGrid/>
                <w:color w:val="000000"/>
                <w:sz w:val="20"/>
                <w:szCs w:val="20"/>
                <w:lang w:val="en-GB"/>
              </w:rPr>
            </w:pPr>
          </w:p>
        </w:tc>
        <w:tc>
          <w:tcPr>
            <w:tcW w:w="2255" w:type="dxa"/>
            <w:shd w:val="clear" w:color="auto" w:fill="auto"/>
            <w:noWrap/>
            <w:vAlign w:val="center"/>
          </w:tcPr>
          <w:p w14:paraId="6551603B" w14:textId="77777777" w:rsidR="00D979E4" w:rsidRPr="00267F17" w:rsidRDefault="00D979E4" w:rsidP="007F1EC3">
            <w:pPr>
              <w:ind w:left="202" w:right="212"/>
              <w:jc w:val="right"/>
              <w:rPr>
                <w:rFonts w:ascii="Times New Roman" w:hAnsi="Times New Roman" w:cs="Times New Roman"/>
                <w:snapToGrid/>
                <w:color w:val="000000"/>
                <w:sz w:val="20"/>
                <w:szCs w:val="20"/>
                <w:lang w:val="en-GB"/>
              </w:rPr>
            </w:pPr>
          </w:p>
        </w:tc>
        <w:tc>
          <w:tcPr>
            <w:tcW w:w="993" w:type="dxa"/>
            <w:shd w:val="clear" w:color="auto" w:fill="auto"/>
            <w:noWrap/>
            <w:vAlign w:val="center"/>
          </w:tcPr>
          <w:p w14:paraId="7DE5A87F" w14:textId="77777777" w:rsidR="00D979E4" w:rsidRPr="00267F17" w:rsidRDefault="00D979E4" w:rsidP="007F1EC3">
            <w:pPr>
              <w:ind w:right="181"/>
              <w:jc w:val="right"/>
              <w:rPr>
                <w:rFonts w:ascii="Times New Roman" w:hAnsi="Times New Roman" w:cs="Times New Roman"/>
                <w:snapToGrid/>
                <w:sz w:val="20"/>
                <w:szCs w:val="20"/>
                <w:lang w:val="en-GB"/>
              </w:rPr>
            </w:pPr>
          </w:p>
        </w:tc>
      </w:tr>
      <w:tr w:rsidR="00D979E4" w:rsidRPr="00267F17" w14:paraId="6D9E724B" w14:textId="77777777" w:rsidTr="007F1EC3">
        <w:trPr>
          <w:trHeight w:val="300"/>
          <w:jc w:val="center"/>
        </w:trPr>
        <w:tc>
          <w:tcPr>
            <w:tcW w:w="3399" w:type="dxa"/>
            <w:shd w:val="clear" w:color="auto" w:fill="auto"/>
            <w:vAlign w:val="center"/>
          </w:tcPr>
          <w:p w14:paraId="75D284F0" w14:textId="77777777" w:rsidR="00D979E4" w:rsidRPr="00267F17" w:rsidRDefault="00D979E4" w:rsidP="00D979E4">
            <w:pPr>
              <w:ind w:right="349"/>
              <w:jc w:val="right"/>
              <w:rPr>
                <w:rFonts w:ascii="Times New Roman" w:hAnsi="Times New Roman" w:cs="Times New Roman"/>
                <w:snapToGrid/>
                <w:color w:val="000000"/>
                <w:sz w:val="20"/>
                <w:szCs w:val="20"/>
                <w:lang w:val="en-GB"/>
              </w:rPr>
            </w:pPr>
            <w:r w:rsidRPr="00267F17">
              <w:rPr>
                <w:rFonts w:ascii="Times New Roman" w:hAnsi="Times New Roman" w:cs="Times New Roman"/>
                <w:snapToGrid/>
                <w:sz w:val="20"/>
                <w:szCs w:val="20"/>
                <w:lang w:val="en-GB"/>
              </w:rPr>
              <w:t>No</w:t>
            </w:r>
          </w:p>
        </w:tc>
        <w:tc>
          <w:tcPr>
            <w:tcW w:w="849" w:type="dxa"/>
            <w:shd w:val="clear" w:color="auto" w:fill="auto"/>
            <w:noWrap/>
            <w:vAlign w:val="center"/>
          </w:tcPr>
          <w:p w14:paraId="2842E0E7"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360</w:t>
            </w:r>
          </w:p>
        </w:tc>
        <w:tc>
          <w:tcPr>
            <w:tcW w:w="856" w:type="dxa"/>
            <w:shd w:val="clear" w:color="auto" w:fill="auto"/>
            <w:noWrap/>
            <w:vAlign w:val="center"/>
          </w:tcPr>
          <w:p w14:paraId="28BABF2F" w14:textId="77777777"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(71.9)</w:t>
            </w:r>
          </w:p>
        </w:tc>
        <w:tc>
          <w:tcPr>
            <w:tcW w:w="572" w:type="dxa"/>
            <w:shd w:val="clear" w:color="auto" w:fill="auto"/>
            <w:noWrap/>
            <w:vAlign w:val="center"/>
          </w:tcPr>
          <w:p w14:paraId="1F452992" w14:textId="5024E7F5" w:rsidR="00D979E4" w:rsidRPr="00267F17" w:rsidRDefault="00265B2C"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74</w:t>
            </w:r>
          </w:p>
        </w:tc>
        <w:tc>
          <w:tcPr>
            <w:tcW w:w="710" w:type="dxa"/>
            <w:shd w:val="clear" w:color="auto" w:fill="auto"/>
            <w:noWrap/>
            <w:vAlign w:val="center"/>
          </w:tcPr>
          <w:p w14:paraId="3B58820F" w14:textId="68A9CCA4"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63</w:t>
            </w: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2</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4D823FE2" w14:textId="77777777" w:rsidR="00D979E4" w:rsidRPr="00267F17" w:rsidRDefault="00D979E4"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w:t>
            </w:r>
          </w:p>
        </w:tc>
        <w:tc>
          <w:tcPr>
            <w:tcW w:w="993" w:type="dxa"/>
            <w:shd w:val="clear" w:color="auto" w:fill="auto"/>
            <w:noWrap/>
            <w:vAlign w:val="center"/>
          </w:tcPr>
          <w:p w14:paraId="18D9910E" w14:textId="77777777" w:rsidR="00D979E4" w:rsidRPr="00267F17" w:rsidRDefault="00D979E4" w:rsidP="007F1EC3">
            <w:pPr>
              <w:ind w:right="181"/>
              <w:jc w:val="right"/>
              <w:rPr>
                <w:rFonts w:ascii="Times New Roman" w:hAnsi="Times New Roman" w:cs="Times New Roman"/>
                <w:snapToGrid/>
                <w:sz w:val="20"/>
                <w:szCs w:val="20"/>
                <w:lang w:val="en-GB"/>
              </w:rPr>
            </w:pPr>
          </w:p>
        </w:tc>
      </w:tr>
      <w:tr w:rsidR="00D979E4" w:rsidRPr="00267F17" w14:paraId="50A46879" w14:textId="77777777" w:rsidTr="007F1EC3">
        <w:trPr>
          <w:trHeight w:val="200"/>
          <w:jc w:val="center"/>
        </w:trPr>
        <w:tc>
          <w:tcPr>
            <w:tcW w:w="3399" w:type="dxa"/>
            <w:shd w:val="clear" w:color="auto" w:fill="auto"/>
            <w:vAlign w:val="center"/>
          </w:tcPr>
          <w:p w14:paraId="72938787" w14:textId="77777777" w:rsidR="00D979E4" w:rsidRPr="00267F17" w:rsidRDefault="00D979E4" w:rsidP="00D979E4">
            <w:pPr>
              <w:ind w:right="349"/>
              <w:jc w:val="right"/>
              <w:rPr>
                <w:rFonts w:ascii="Times New Roman" w:hAnsi="Times New Roman" w:cs="Times New Roman"/>
                <w:snapToGrid/>
                <w:color w:val="000000"/>
                <w:sz w:val="20"/>
                <w:szCs w:val="20"/>
                <w:lang w:val="en-GB"/>
              </w:rPr>
            </w:pPr>
            <w:r w:rsidRPr="00267F17">
              <w:rPr>
                <w:rFonts w:ascii="Times New Roman" w:hAnsi="Times New Roman" w:cs="Times New Roman"/>
                <w:snapToGrid/>
                <w:sz w:val="20"/>
                <w:szCs w:val="20"/>
                <w:lang w:val="en-GB"/>
              </w:rPr>
              <w:t>Yes</w:t>
            </w:r>
          </w:p>
        </w:tc>
        <w:tc>
          <w:tcPr>
            <w:tcW w:w="849" w:type="dxa"/>
            <w:shd w:val="clear" w:color="auto" w:fill="auto"/>
            <w:noWrap/>
            <w:vAlign w:val="center"/>
          </w:tcPr>
          <w:p w14:paraId="20C32F9F"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140</w:t>
            </w:r>
          </w:p>
        </w:tc>
        <w:tc>
          <w:tcPr>
            <w:tcW w:w="856" w:type="dxa"/>
            <w:shd w:val="clear" w:color="auto" w:fill="auto"/>
            <w:noWrap/>
            <w:vAlign w:val="center"/>
          </w:tcPr>
          <w:p w14:paraId="7B0697B0" w14:textId="77777777"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(28.1)</w:t>
            </w:r>
          </w:p>
        </w:tc>
        <w:tc>
          <w:tcPr>
            <w:tcW w:w="572" w:type="dxa"/>
            <w:shd w:val="clear" w:color="auto" w:fill="auto"/>
            <w:noWrap/>
            <w:vAlign w:val="center"/>
          </w:tcPr>
          <w:p w14:paraId="46F62C3B"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43</w:t>
            </w:r>
          </w:p>
        </w:tc>
        <w:tc>
          <w:tcPr>
            <w:tcW w:w="710" w:type="dxa"/>
            <w:shd w:val="clear" w:color="auto" w:fill="auto"/>
            <w:noWrap/>
            <w:vAlign w:val="center"/>
          </w:tcPr>
          <w:p w14:paraId="6D0B9F7C" w14:textId="3B2536D8"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36</w:t>
            </w: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8</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71F23FE5" w14:textId="5CB3CC4D" w:rsidR="00D979E4" w:rsidRPr="00267F17" w:rsidRDefault="005B5568" w:rsidP="007F1EC3">
            <w:pPr>
              <w:ind w:left="202" w:right="212"/>
              <w:jc w:val="right"/>
              <w:rPr>
                <w:rFonts w:ascii="Times New Roman" w:hAnsi="Times New Roman" w:cs="Times New Roman"/>
                <w:b/>
                <w:snapToGrid/>
                <w:color w:val="000000"/>
                <w:sz w:val="20"/>
                <w:szCs w:val="20"/>
                <w:lang w:val="en-GB"/>
              </w:rPr>
            </w:pPr>
            <w:r>
              <w:rPr>
                <w:rFonts w:ascii="Times New Roman" w:hAnsi="Times New Roman" w:cs="Times New Roman"/>
                <w:b/>
                <w:snapToGrid/>
                <w:color w:val="000000"/>
                <w:sz w:val="20"/>
                <w:szCs w:val="20"/>
                <w:lang w:val="en-GB"/>
              </w:rPr>
              <w:t>1.</w:t>
            </w:r>
            <w:r w:rsidR="003819C5" w:rsidRPr="00267F17">
              <w:rPr>
                <w:rFonts w:ascii="Times New Roman" w:hAnsi="Times New Roman" w:cs="Times New Roman"/>
                <w:b/>
                <w:snapToGrid/>
                <w:color w:val="000000"/>
                <w:sz w:val="20"/>
                <w:szCs w:val="20"/>
                <w:lang w:val="en-GB"/>
              </w:rPr>
              <w:t xml:space="preserve">47 </w:t>
            </w:r>
            <w:r>
              <w:rPr>
                <w:rFonts w:ascii="Times New Roman" w:hAnsi="Times New Roman" w:cs="Times New Roman"/>
                <w:b/>
                <w:snapToGrid/>
                <w:color w:val="000000"/>
                <w:sz w:val="20"/>
                <w:szCs w:val="20"/>
                <w:lang w:val="en-GB"/>
              </w:rPr>
              <w:t>[1.00</w:t>
            </w:r>
            <w:r w:rsidR="00D979E4" w:rsidRPr="00267F17">
              <w:rPr>
                <w:rFonts w:ascii="Times New Roman" w:hAnsi="Times New Roman" w:cs="Times New Roman"/>
                <w:b/>
                <w:snapToGrid/>
                <w:color w:val="000000"/>
                <w:sz w:val="20"/>
                <w:szCs w:val="20"/>
                <w:lang w:val="en-GB"/>
              </w:rPr>
              <w:t>-2.</w:t>
            </w:r>
            <w:r w:rsidR="003819C5" w:rsidRPr="00267F17">
              <w:rPr>
                <w:rFonts w:ascii="Times New Roman" w:hAnsi="Times New Roman" w:cs="Times New Roman"/>
                <w:b/>
                <w:snapToGrid/>
                <w:color w:val="000000"/>
                <w:sz w:val="20"/>
                <w:szCs w:val="20"/>
                <w:lang w:val="en-GB"/>
              </w:rPr>
              <w:t xml:space="preserve">16 </w:t>
            </w:r>
            <w:r w:rsidR="00D979E4" w:rsidRPr="00267F17">
              <w:rPr>
                <w:rFonts w:ascii="Times New Roman" w:hAnsi="Times New Roman" w:cs="Times New Roman"/>
                <w:b/>
                <w:snapToGrid/>
                <w:color w:val="000000"/>
                <w:sz w:val="20"/>
                <w:szCs w:val="20"/>
                <w:lang w:val="en-GB"/>
              </w:rPr>
              <w:t>]</w:t>
            </w:r>
          </w:p>
        </w:tc>
        <w:tc>
          <w:tcPr>
            <w:tcW w:w="993" w:type="dxa"/>
            <w:shd w:val="clear" w:color="auto" w:fill="auto"/>
            <w:noWrap/>
            <w:vAlign w:val="center"/>
          </w:tcPr>
          <w:p w14:paraId="758A2B1A" w14:textId="12737428" w:rsidR="00D979E4" w:rsidRPr="00267F17" w:rsidRDefault="00D979E4" w:rsidP="007F1EC3">
            <w:pPr>
              <w:ind w:right="181"/>
              <w:jc w:val="right"/>
              <w:rPr>
                <w:rFonts w:ascii="Times New Roman" w:hAnsi="Times New Roman" w:cs="Times New Roman"/>
                <w:b/>
                <w:snapToGrid/>
                <w:sz w:val="20"/>
                <w:szCs w:val="20"/>
                <w:lang w:val="en-GB"/>
              </w:rPr>
            </w:pPr>
            <w:r w:rsidRPr="00267F17">
              <w:rPr>
                <w:rFonts w:ascii="Times New Roman" w:hAnsi="Times New Roman" w:cs="Times New Roman"/>
                <w:b/>
                <w:snapToGrid/>
                <w:sz w:val="20"/>
                <w:szCs w:val="20"/>
                <w:lang w:val="en-GB"/>
              </w:rPr>
              <w:t>0</w:t>
            </w:r>
            <w:r w:rsidR="007F1EC3">
              <w:rPr>
                <w:rFonts w:ascii="Times New Roman" w:hAnsi="Times New Roman" w:cs="Times New Roman"/>
                <w:b/>
                <w:snapToGrid/>
                <w:sz w:val="20"/>
                <w:szCs w:val="20"/>
                <w:lang w:val="en-GB"/>
              </w:rPr>
              <w:t>.</w:t>
            </w:r>
            <w:r w:rsidR="003819C5" w:rsidRPr="00267F17">
              <w:rPr>
                <w:rFonts w:ascii="Times New Roman" w:hAnsi="Times New Roman" w:cs="Times New Roman"/>
                <w:b/>
                <w:snapToGrid/>
                <w:sz w:val="20"/>
                <w:szCs w:val="20"/>
                <w:lang w:val="en-GB"/>
              </w:rPr>
              <w:t xml:space="preserve">05 </w:t>
            </w:r>
          </w:p>
        </w:tc>
      </w:tr>
      <w:tr w:rsidR="00D979E4" w:rsidRPr="00452D10" w14:paraId="2FC269D7" w14:textId="77777777" w:rsidTr="007F1EC3">
        <w:trPr>
          <w:trHeight w:val="300"/>
          <w:jc w:val="center"/>
        </w:trPr>
        <w:tc>
          <w:tcPr>
            <w:tcW w:w="3399" w:type="dxa"/>
            <w:shd w:val="clear" w:color="auto" w:fill="auto"/>
            <w:vAlign w:val="center"/>
          </w:tcPr>
          <w:p w14:paraId="4E48D6AD" w14:textId="264EE12F" w:rsidR="00D979E4" w:rsidRPr="00267F17" w:rsidRDefault="00D979E4" w:rsidP="005C5E4C">
            <w:pPr>
              <w:jc w:val="lef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 xml:space="preserve">Perceived general </w:t>
            </w:r>
            <w:r w:rsidR="005C5E4C">
              <w:rPr>
                <w:rFonts w:ascii="Times New Roman" w:hAnsi="Times New Roman" w:cs="Times New Roman"/>
                <w:snapToGrid/>
                <w:color w:val="000000"/>
                <w:sz w:val="20"/>
                <w:szCs w:val="20"/>
                <w:lang w:val="en-GB"/>
              </w:rPr>
              <w:t>worry</w:t>
            </w:r>
            <w:r w:rsidR="005C5E4C" w:rsidRPr="00267F17">
              <w:rPr>
                <w:rFonts w:ascii="Times New Roman" w:hAnsi="Times New Roman" w:cs="Times New Roman"/>
                <w:snapToGrid/>
                <w:color w:val="000000"/>
                <w:sz w:val="20"/>
                <w:szCs w:val="20"/>
                <w:lang w:val="en-GB"/>
              </w:rPr>
              <w:t xml:space="preserve"> </w:t>
            </w:r>
            <w:r w:rsidRPr="00267F17">
              <w:rPr>
                <w:rFonts w:ascii="Times New Roman" w:hAnsi="Times New Roman" w:cs="Times New Roman"/>
                <w:snapToGrid/>
                <w:color w:val="000000"/>
                <w:sz w:val="20"/>
                <w:szCs w:val="20"/>
                <w:lang w:val="en-GB"/>
              </w:rPr>
              <w:t>about the SARS-CoV-2 pandemic in France (max.10)</w:t>
            </w:r>
            <w:r w:rsidRPr="00267F17">
              <w:rPr>
                <w:rFonts w:ascii="Times New Roman" w:hAnsi="Times New Roman" w:cs="Times New Roman"/>
                <w:snapToGrid/>
                <w:color w:val="000000"/>
                <w:sz w:val="20"/>
                <w:szCs w:val="20"/>
                <w:vertAlign w:val="superscript"/>
                <w:lang w:val="en-GB"/>
              </w:rPr>
              <w:t>$$</w:t>
            </w:r>
          </w:p>
        </w:tc>
        <w:tc>
          <w:tcPr>
            <w:tcW w:w="849" w:type="dxa"/>
            <w:shd w:val="clear" w:color="auto" w:fill="auto"/>
            <w:noWrap/>
            <w:vAlign w:val="center"/>
          </w:tcPr>
          <w:p w14:paraId="5B609A31"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856" w:type="dxa"/>
            <w:shd w:val="clear" w:color="auto" w:fill="auto"/>
            <w:noWrap/>
            <w:vAlign w:val="center"/>
          </w:tcPr>
          <w:p w14:paraId="2408207F" w14:textId="77777777" w:rsidR="00D979E4" w:rsidRPr="00267F17" w:rsidRDefault="00D979E4" w:rsidP="005B5568">
            <w:pPr>
              <w:ind w:right="175"/>
              <w:jc w:val="right"/>
              <w:rPr>
                <w:rFonts w:ascii="Times New Roman" w:hAnsi="Times New Roman" w:cs="Times New Roman"/>
                <w:snapToGrid/>
                <w:color w:val="000000"/>
                <w:sz w:val="20"/>
                <w:szCs w:val="20"/>
                <w:lang w:val="en-GB"/>
              </w:rPr>
            </w:pPr>
          </w:p>
        </w:tc>
        <w:tc>
          <w:tcPr>
            <w:tcW w:w="572" w:type="dxa"/>
            <w:shd w:val="clear" w:color="auto" w:fill="auto"/>
            <w:noWrap/>
            <w:vAlign w:val="center"/>
          </w:tcPr>
          <w:p w14:paraId="66D361AE"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710" w:type="dxa"/>
            <w:shd w:val="clear" w:color="auto" w:fill="auto"/>
            <w:noWrap/>
            <w:vAlign w:val="center"/>
          </w:tcPr>
          <w:p w14:paraId="56573D3B" w14:textId="77777777" w:rsidR="00D979E4" w:rsidRPr="00267F17" w:rsidRDefault="00D979E4" w:rsidP="005B5568">
            <w:pPr>
              <w:jc w:val="right"/>
              <w:rPr>
                <w:rFonts w:ascii="Times New Roman" w:hAnsi="Times New Roman" w:cs="Times New Roman"/>
                <w:snapToGrid/>
                <w:color w:val="000000"/>
                <w:sz w:val="20"/>
                <w:szCs w:val="20"/>
                <w:lang w:val="en-GB"/>
              </w:rPr>
            </w:pPr>
          </w:p>
        </w:tc>
        <w:tc>
          <w:tcPr>
            <w:tcW w:w="2255" w:type="dxa"/>
            <w:shd w:val="clear" w:color="auto" w:fill="auto"/>
            <w:noWrap/>
            <w:vAlign w:val="center"/>
          </w:tcPr>
          <w:p w14:paraId="6BD4E549" w14:textId="77777777" w:rsidR="00D979E4" w:rsidRPr="00267F17" w:rsidRDefault="00D979E4" w:rsidP="007F1EC3">
            <w:pPr>
              <w:ind w:left="202" w:right="212"/>
              <w:jc w:val="right"/>
              <w:rPr>
                <w:rFonts w:ascii="Times New Roman" w:hAnsi="Times New Roman" w:cs="Times New Roman"/>
                <w:b/>
                <w:snapToGrid/>
                <w:color w:val="000000"/>
                <w:sz w:val="20"/>
                <w:szCs w:val="20"/>
                <w:lang w:val="en-GB"/>
              </w:rPr>
            </w:pPr>
          </w:p>
        </w:tc>
        <w:tc>
          <w:tcPr>
            <w:tcW w:w="993" w:type="dxa"/>
            <w:shd w:val="clear" w:color="auto" w:fill="auto"/>
            <w:noWrap/>
            <w:vAlign w:val="center"/>
          </w:tcPr>
          <w:p w14:paraId="616D0E17" w14:textId="77777777" w:rsidR="00D979E4" w:rsidRPr="00267F17" w:rsidRDefault="00D979E4" w:rsidP="007F1EC3">
            <w:pPr>
              <w:ind w:right="181"/>
              <w:jc w:val="right"/>
              <w:rPr>
                <w:rFonts w:ascii="Times New Roman" w:hAnsi="Times New Roman" w:cs="Times New Roman"/>
                <w:b/>
                <w:snapToGrid/>
                <w:sz w:val="20"/>
                <w:szCs w:val="20"/>
                <w:lang w:val="en-GB"/>
              </w:rPr>
            </w:pPr>
          </w:p>
        </w:tc>
      </w:tr>
      <w:tr w:rsidR="00D979E4" w:rsidRPr="00267F17" w14:paraId="608A453F" w14:textId="77777777" w:rsidTr="007F1EC3">
        <w:trPr>
          <w:trHeight w:val="300"/>
          <w:jc w:val="center"/>
        </w:trPr>
        <w:tc>
          <w:tcPr>
            <w:tcW w:w="3399" w:type="dxa"/>
            <w:shd w:val="clear" w:color="auto" w:fill="auto"/>
            <w:vAlign w:val="center"/>
          </w:tcPr>
          <w:p w14:paraId="50631CA5" w14:textId="7FB613DA"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 xml:space="preserve">Score less than or equal to </w:t>
            </w:r>
            <w:r w:rsidR="00CC466B" w:rsidRPr="00267F17">
              <w:rPr>
                <w:rFonts w:ascii="Times New Roman" w:hAnsi="Times New Roman" w:cs="Times New Roman"/>
                <w:snapToGrid/>
                <w:color w:val="000000"/>
                <w:sz w:val="20"/>
                <w:szCs w:val="20"/>
                <w:lang w:val="en-GB"/>
              </w:rPr>
              <w:t>7</w:t>
            </w:r>
          </w:p>
        </w:tc>
        <w:tc>
          <w:tcPr>
            <w:tcW w:w="849" w:type="dxa"/>
            <w:shd w:val="clear" w:color="auto" w:fill="auto"/>
            <w:noWrap/>
            <w:vAlign w:val="center"/>
          </w:tcPr>
          <w:p w14:paraId="054EC0FC" w14:textId="7EB90696" w:rsidR="00D979E4" w:rsidRPr="00267F17" w:rsidRDefault="00CC466B"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251</w:t>
            </w:r>
          </w:p>
        </w:tc>
        <w:tc>
          <w:tcPr>
            <w:tcW w:w="856" w:type="dxa"/>
            <w:shd w:val="clear" w:color="auto" w:fill="auto"/>
            <w:noWrap/>
            <w:vAlign w:val="center"/>
          </w:tcPr>
          <w:p w14:paraId="394E2B42" w14:textId="1E08C9F4"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CC466B" w:rsidRPr="00267F17">
              <w:rPr>
                <w:rFonts w:ascii="Times New Roman" w:hAnsi="Times New Roman" w:cs="Times New Roman"/>
                <w:snapToGrid/>
                <w:color w:val="000000"/>
                <w:sz w:val="20"/>
                <w:szCs w:val="20"/>
                <w:lang w:val="en-GB"/>
              </w:rPr>
              <w:t>51.7</w:t>
            </w:r>
            <w:r w:rsidRPr="00267F17">
              <w:rPr>
                <w:rFonts w:ascii="Times New Roman" w:hAnsi="Times New Roman" w:cs="Times New Roman"/>
                <w:snapToGrid/>
                <w:color w:val="000000"/>
                <w:sz w:val="20"/>
                <w:szCs w:val="20"/>
                <w:lang w:val="en-GB"/>
              </w:rPr>
              <w:t>)</w:t>
            </w:r>
          </w:p>
        </w:tc>
        <w:tc>
          <w:tcPr>
            <w:tcW w:w="572" w:type="dxa"/>
            <w:shd w:val="clear" w:color="auto" w:fill="auto"/>
            <w:noWrap/>
            <w:vAlign w:val="center"/>
          </w:tcPr>
          <w:p w14:paraId="06DE6729" w14:textId="61B1354B" w:rsidR="00D979E4" w:rsidRPr="00267F17" w:rsidRDefault="00265B2C"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67</w:t>
            </w:r>
          </w:p>
        </w:tc>
        <w:tc>
          <w:tcPr>
            <w:tcW w:w="710" w:type="dxa"/>
            <w:shd w:val="clear" w:color="auto" w:fill="auto"/>
            <w:noWrap/>
            <w:vAlign w:val="center"/>
          </w:tcPr>
          <w:p w14:paraId="1D283DC1" w14:textId="5CC613A9"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61.7</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2BD5CEE2" w14:textId="77777777" w:rsidR="00D979E4" w:rsidRPr="00267F17" w:rsidRDefault="00D979E4" w:rsidP="007F1EC3">
            <w:pPr>
              <w:ind w:left="202" w:right="212"/>
              <w:jc w:val="righ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1</w:t>
            </w:r>
          </w:p>
        </w:tc>
        <w:tc>
          <w:tcPr>
            <w:tcW w:w="993" w:type="dxa"/>
            <w:shd w:val="clear" w:color="auto" w:fill="auto"/>
            <w:noWrap/>
            <w:vAlign w:val="center"/>
          </w:tcPr>
          <w:p w14:paraId="446E8FAA" w14:textId="1A22033B" w:rsidR="00D979E4" w:rsidRPr="00267F17" w:rsidRDefault="00D979E4" w:rsidP="007F1EC3">
            <w:pPr>
              <w:ind w:right="181"/>
              <w:jc w:val="right"/>
              <w:rPr>
                <w:rFonts w:ascii="Times New Roman" w:hAnsi="Times New Roman" w:cs="Times New Roman"/>
                <w:b/>
                <w:snapToGrid/>
                <w:sz w:val="20"/>
                <w:szCs w:val="20"/>
                <w:lang w:val="en-GB"/>
              </w:rPr>
            </w:pPr>
          </w:p>
        </w:tc>
      </w:tr>
      <w:tr w:rsidR="00D979E4" w:rsidRPr="00267F17" w14:paraId="2C3B1A4A" w14:textId="77777777" w:rsidTr="007F1EC3">
        <w:trPr>
          <w:trHeight w:val="300"/>
          <w:jc w:val="center"/>
        </w:trPr>
        <w:tc>
          <w:tcPr>
            <w:tcW w:w="3399" w:type="dxa"/>
            <w:shd w:val="clear" w:color="auto" w:fill="auto"/>
            <w:vAlign w:val="center"/>
          </w:tcPr>
          <w:p w14:paraId="338F6F95" w14:textId="70C376C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 xml:space="preserve">Score above </w:t>
            </w:r>
            <w:r w:rsidR="00CC466B" w:rsidRPr="00267F17">
              <w:rPr>
                <w:rFonts w:ascii="Times New Roman" w:hAnsi="Times New Roman" w:cs="Times New Roman"/>
                <w:snapToGrid/>
                <w:color w:val="000000"/>
                <w:sz w:val="20"/>
                <w:szCs w:val="20"/>
                <w:lang w:val="en-GB"/>
              </w:rPr>
              <w:t>7</w:t>
            </w:r>
          </w:p>
        </w:tc>
        <w:tc>
          <w:tcPr>
            <w:tcW w:w="849" w:type="dxa"/>
            <w:shd w:val="clear" w:color="auto" w:fill="auto"/>
            <w:noWrap/>
            <w:vAlign w:val="center"/>
          </w:tcPr>
          <w:p w14:paraId="20B87DF9" w14:textId="6E6CC625" w:rsidR="00D979E4" w:rsidRPr="00267F17" w:rsidRDefault="00CC466B"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234</w:t>
            </w:r>
          </w:p>
        </w:tc>
        <w:tc>
          <w:tcPr>
            <w:tcW w:w="856" w:type="dxa"/>
            <w:shd w:val="clear" w:color="auto" w:fill="auto"/>
            <w:noWrap/>
            <w:vAlign w:val="center"/>
          </w:tcPr>
          <w:p w14:paraId="60C580F0" w14:textId="551D18F2"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CC466B" w:rsidRPr="00267F17">
              <w:rPr>
                <w:rFonts w:ascii="Times New Roman" w:hAnsi="Times New Roman" w:cs="Times New Roman"/>
                <w:snapToGrid/>
                <w:color w:val="000000"/>
                <w:sz w:val="20"/>
                <w:szCs w:val="20"/>
                <w:lang w:val="en-GB"/>
              </w:rPr>
              <w:t>48.3</w:t>
            </w:r>
            <w:r w:rsidRPr="00267F17">
              <w:rPr>
                <w:rFonts w:ascii="Times New Roman" w:hAnsi="Times New Roman" w:cs="Times New Roman"/>
                <w:snapToGrid/>
                <w:color w:val="000000"/>
                <w:sz w:val="20"/>
                <w:szCs w:val="20"/>
                <w:lang w:val="en-GB"/>
              </w:rPr>
              <w:t>)</w:t>
            </w:r>
          </w:p>
        </w:tc>
        <w:tc>
          <w:tcPr>
            <w:tcW w:w="572" w:type="dxa"/>
            <w:shd w:val="clear" w:color="auto" w:fill="auto"/>
            <w:noWrap/>
            <w:vAlign w:val="center"/>
          </w:tcPr>
          <w:p w14:paraId="13F05BF8" w14:textId="44E35B81" w:rsidR="00D979E4" w:rsidRPr="00267F17" w:rsidRDefault="00265B2C"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42</w:t>
            </w:r>
          </w:p>
        </w:tc>
        <w:tc>
          <w:tcPr>
            <w:tcW w:w="710" w:type="dxa"/>
            <w:shd w:val="clear" w:color="auto" w:fill="auto"/>
            <w:noWrap/>
            <w:vAlign w:val="center"/>
          </w:tcPr>
          <w:p w14:paraId="0704F856" w14:textId="48631089"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38.3</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64B7BA68" w14:textId="1155D8AE" w:rsidR="00D979E4" w:rsidRPr="00267F17" w:rsidRDefault="00D979E4" w:rsidP="007F1EC3">
            <w:pPr>
              <w:ind w:left="202" w:right="212"/>
              <w:jc w:val="righ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0.</w:t>
            </w:r>
            <w:r w:rsidR="003819C5" w:rsidRPr="00267F17">
              <w:rPr>
                <w:rFonts w:ascii="Times New Roman" w:hAnsi="Times New Roman" w:cs="Times New Roman"/>
                <w:b/>
                <w:snapToGrid/>
                <w:color w:val="000000"/>
                <w:sz w:val="20"/>
                <w:szCs w:val="20"/>
                <w:lang w:val="en-GB"/>
              </w:rPr>
              <w:t xml:space="preserve">66 </w:t>
            </w:r>
            <w:r w:rsidRPr="00267F17">
              <w:rPr>
                <w:rFonts w:ascii="Times New Roman" w:hAnsi="Times New Roman" w:cs="Times New Roman"/>
                <w:b/>
                <w:snapToGrid/>
                <w:color w:val="000000"/>
                <w:sz w:val="20"/>
                <w:szCs w:val="20"/>
                <w:lang w:val="en-GB"/>
              </w:rPr>
              <w:t>[0.</w:t>
            </w:r>
            <w:r w:rsidR="005B5568">
              <w:rPr>
                <w:rFonts w:ascii="Times New Roman" w:hAnsi="Times New Roman" w:cs="Times New Roman"/>
                <w:b/>
                <w:snapToGrid/>
                <w:color w:val="000000"/>
                <w:sz w:val="20"/>
                <w:szCs w:val="20"/>
                <w:lang w:val="en-GB"/>
              </w:rPr>
              <w:t>46</w:t>
            </w:r>
            <w:r w:rsidRPr="00267F17">
              <w:rPr>
                <w:rFonts w:ascii="Times New Roman" w:hAnsi="Times New Roman" w:cs="Times New Roman"/>
                <w:b/>
                <w:snapToGrid/>
                <w:color w:val="000000"/>
                <w:sz w:val="20"/>
                <w:szCs w:val="20"/>
                <w:lang w:val="en-GB"/>
              </w:rPr>
              <w:t>-0.</w:t>
            </w:r>
            <w:r w:rsidR="003819C5" w:rsidRPr="00267F17">
              <w:rPr>
                <w:rFonts w:ascii="Times New Roman" w:hAnsi="Times New Roman" w:cs="Times New Roman"/>
                <w:b/>
                <w:snapToGrid/>
                <w:color w:val="000000"/>
                <w:sz w:val="20"/>
                <w:szCs w:val="20"/>
                <w:lang w:val="en-GB"/>
              </w:rPr>
              <w:t xml:space="preserve">96 </w:t>
            </w:r>
            <w:r w:rsidRPr="00267F17">
              <w:rPr>
                <w:rFonts w:ascii="Times New Roman" w:hAnsi="Times New Roman" w:cs="Times New Roman"/>
                <w:b/>
                <w:snapToGrid/>
                <w:color w:val="000000"/>
                <w:sz w:val="20"/>
                <w:szCs w:val="20"/>
                <w:lang w:val="en-GB"/>
              </w:rPr>
              <w:t>]</w:t>
            </w:r>
          </w:p>
        </w:tc>
        <w:tc>
          <w:tcPr>
            <w:tcW w:w="993" w:type="dxa"/>
            <w:shd w:val="clear" w:color="auto" w:fill="auto"/>
            <w:noWrap/>
            <w:vAlign w:val="center"/>
          </w:tcPr>
          <w:p w14:paraId="77770656" w14:textId="2D4B2E13" w:rsidR="00D979E4" w:rsidRPr="00267F17" w:rsidRDefault="00AB06E9" w:rsidP="007F1EC3">
            <w:pPr>
              <w:ind w:right="181"/>
              <w:jc w:val="right"/>
              <w:rPr>
                <w:rFonts w:ascii="Times New Roman" w:hAnsi="Times New Roman" w:cs="Times New Roman"/>
                <w:b/>
                <w:snapToGrid/>
                <w:sz w:val="20"/>
                <w:szCs w:val="20"/>
                <w:lang w:val="en-GB"/>
              </w:rPr>
            </w:pPr>
            <w:r w:rsidRPr="00267F17">
              <w:rPr>
                <w:rFonts w:ascii="Times New Roman" w:hAnsi="Times New Roman" w:cs="Times New Roman"/>
                <w:b/>
                <w:snapToGrid/>
                <w:sz w:val="20"/>
                <w:szCs w:val="20"/>
                <w:lang w:val="en-GB"/>
              </w:rPr>
              <w:t>0.</w:t>
            </w:r>
            <w:r w:rsidR="003819C5" w:rsidRPr="00267F17">
              <w:rPr>
                <w:rFonts w:ascii="Times New Roman" w:hAnsi="Times New Roman" w:cs="Times New Roman"/>
                <w:b/>
                <w:snapToGrid/>
                <w:sz w:val="20"/>
                <w:szCs w:val="20"/>
                <w:lang w:val="en-GB"/>
              </w:rPr>
              <w:t xml:space="preserve">03 </w:t>
            </w:r>
          </w:p>
        </w:tc>
      </w:tr>
      <w:tr w:rsidR="00D979E4" w:rsidRPr="00452D10" w14:paraId="7A6C862F" w14:textId="77777777" w:rsidTr="007F1EC3">
        <w:trPr>
          <w:trHeight w:val="300"/>
          <w:jc w:val="center"/>
        </w:trPr>
        <w:tc>
          <w:tcPr>
            <w:tcW w:w="3399" w:type="dxa"/>
            <w:shd w:val="clear" w:color="auto" w:fill="auto"/>
            <w:vAlign w:val="center"/>
          </w:tcPr>
          <w:p w14:paraId="726C44E6" w14:textId="0FE52CF8" w:rsidR="00D979E4" w:rsidRPr="00267F17" w:rsidRDefault="00A57673" w:rsidP="005C5E4C">
            <w:pPr>
              <w:jc w:val="lef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 xml:space="preserve">Change </w:t>
            </w:r>
            <w:r w:rsidR="00E70CB2">
              <w:rPr>
                <w:rFonts w:ascii="Times New Roman" w:hAnsi="Times New Roman" w:cs="Times New Roman"/>
                <w:snapToGrid/>
                <w:color w:val="000000"/>
                <w:sz w:val="20"/>
                <w:szCs w:val="20"/>
                <w:lang w:val="en-GB"/>
              </w:rPr>
              <w:t xml:space="preserve">in </w:t>
            </w:r>
            <w:r w:rsidR="005C5E4C">
              <w:rPr>
                <w:rFonts w:ascii="Times New Roman" w:hAnsi="Times New Roman" w:cs="Times New Roman"/>
                <w:snapToGrid/>
                <w:color w:val="000000"/>
                <w:sz w:val="20"/>
                <w:szCs w:val="20"/>
                <w:lang w:val="en-GB"/>
              </w:rPr>
              <w:t>health professional</w:t>
            </w:r>
            <w:r w:rsidR="00D979E4" w:rsidRPr="00267F17">
              <w:rPr>
                <w:rFonts w:ascii="Times New Roman" w:hAnsi="Times New Roman" w:cs="Times New Roman"/>
                <w:snapToGrid/>
                <w:color w:val="000000"/>
                <w:sz w:val="20"/>
                <w:szCs w:val="20"/>
                <w:lang w:val="en-GB"/>
              </w:rPr>
              <w:t xml:space="preserve"> </w:t>
            </w:r>
            <w:r w:rsidRPr="00267F17">
              <w:rPr>
                <w:rFonts w:ascii="Times New Roman" w:hAnsi="Times New Roman" w:cs="Times New Roman"/>
                <w:snapToGrid/>
                <w:color w:val="000000"/>
                <w:sz w:val="20"/>
                <w:szCs w:val="20"/>
                <w:lang w:val="en-GB"/>
              </w:rPr>
              <w:t xml:space="preserve">for pregnancy monitoring </w:t>
            </w:r>
            <w:r w:rsidR="00D979E4" w:rsidRPr="00267F17">
              <w:rPr>
                <w:rFonts w:ascii="Times New Roman" w:hAnsi="Times New Roman" w:cs="Times New Roman"/>
                <w:snapToGrid/>
                <w:color w:val="000000"/>
                <w:sz w:val="20"/>
                <w:szCs w:val="20"/>
                <w:lang w:val="en-GB"/>
              </w:rPr>
              <w:t xml:space="preserve">during </w:t>
            </w:r>
            <w:r w:rsidR="005C5E4C">
              <w:rPr>
                <w:rFonts w:ascii="Times New Roman" w:hAnsi="Times New Roman" w:cs="Times New Roman"/>
                <w:snapToGrid/>
                <w:color w:val="000000"/>
                <w:sz w:val="20"/>
                <w:szCs w:val="20"/>
                <w:lang w:val="en-GB"/>
              </w:rPr>
              <w:t>the</w:t>
            </w:r>
            <w:r w:rsidR="007E7C37">
              <w:rPr>
                <w:rFonts w:ascii="Times New Roman" w:hAnsi="Times New Roman" w:cs="Times New Roman"/>
                <w:snapToGrid/>
                <w:color w:val="000000"/>
                <w:sz w:val="20"/>
                <w:szCs w:val="20"/>
                <w:lang w:val="en-GB"/>
              </w:rPr>
              <w:t xml:space="preserve"> </w:t>
            </w:r>
            <w:r w:rsidR="005C5E4C">
              <w:rPr>
                <w:rFonts w:ascii="Times New Roman" w:hAnsi="Times New Roman" w:cs="Times New Roman"/>
                <w:snapToGrid/>
                <w:color w:val="000000"/>
                <w:sz w:val="20"/>
                <w:szCs w:val="20"/>
                <w:lang w:val="en-GB"/>
              </w:rPr>
              <w:t>lockdown</w:t>
            </w:r>
          </w:p>
        </w:tc>
        <w:tc>
          <w:tcPr>
            <w:tcW w:w="849" w:type="dxa"/>
            <w:shd w:val="clear" w:color="auto" w:fill="auto"/>
            <w:noWrap/>
            <w:vAlign w:val="center"/>
          </w:tcPr>
          <w:p w14:paraId="3E9C185A"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856" w:type="dxa"/>
            <w:shd w:val="clear" w:color="auto" w:fill="auto"/>
            <w:noWrap/>
            <w:vAlign w:val="center"/>
          </w:tcPr>
          <w:p w14:paraId="055F04A6" w14:textId="77777777" w:rsidR="00D979E4" w:rsidRPr="00267F17" w:rsidRDefault="00D979E4" w:rsidP="005B5568">
            <w:pPr>
              <w:ind w:right="175"/>
              <w:jc w:val="right"/>
              <w:rPr>
                <w:rFonts w:ascii="Times New Roman" w:hAnsi="Times New Roman" w:cs="Times New Roman"/>
                <w:snapToGrid/>
                <w:color w:val="000000"/>
                <w:sz w:val="20"/>
                <w:szCs w:val="20"/>
                <w:lang w:val="en-GB"/>
              </w:rPr>
            </w:pPr>
          </w:p>
        </w:tc>
        <w:tc>
          <w:tcPr>
            <w:tcW w:w="572" w:type="dxa"/>
            <w:shd w:val="clear" w:color="auto" w:fill="auto"/>
            <w:noWrap/>
            <w:vAlign w:val="center"/>
          </w:tcPr>
          <w:p w14:paraId="29420084" w14:textId="77777777" w:rsidR="00D979E4" w:rsidRPr="00267F17" w:rsidRDefault="00D979E4" w:rsidP="00D979E4">
            <w:pPr>
              <w:jc w:val="right"/>
              <w:rPr>
                <w:rFonts w:ascii="Times New Roman" w:hAnsi="Times New Roman" w:cs="Times New Roman"/>
                <w:snapToGrid/>
                <w:color w:val="000000"/>
                <w:sz w:val="20"/>
                <w:szCs w:val="20"/>
                <w:lang w:val="en-GB"/>
              </w:rPr>
            </w:pPr>
          </w:p>
        </w:tc>
        <w:tc>
          <w:tcPr>
            <w:tcW w:w="710" w:type="dxa"/>
            <w:shd w:val="clear" w:color="auto" w:fill="auto"/>
            <w:noWrap/>
            <w:vAlign w:val="center"/>
          </w:tcPr>
          <w:p w14:paraId="641A81DF" w14:textId="77777777" w:rsidR="00D979E4" w:rsidRPr="00267F17" w:rsidRDefault="00D979E4" w:rsidP="005B5568">
            <w:pPr>
              <w:jc w:val="right"/>
              <w:rPr>
                <w:rFonts w:ascii="Times New Roman" w:hAnsi="Times New Roman" w:cs="Times New Roman"/>
                <w:snapToGrid/>
                <w:color w:val="000000"/>
                <w:sz w:val="20"/>
                <w:szCs w:val="20"/>
                <w:lang w:val="en-GB"/>
              </w:rPr>
            </w:pPr>
          </w:p>
        </w:tc>
        <w:tc>
          <w:tcPr>
            <w:tcW w:w="2255" w:type="dxa"/>
            <w:shd w:val="clear" w:color="auto" w:fill="auto"/>
            <w:noWrap/>
            <w:vAlign w:val="center"/>
          </w:tcPr>
          <w:p w14:paraId="67F53182" w14:textId="77777777" w:rsidR="00D979E4" w:rsidRPr="00267F17" w:rsidRDefault="00D979E4" w:rsidP="007F1EC3">
            <w:pPr>
              <w:ind w:left="202" w:right="212"/>
              <w:jc w:val="right"/>
              <w:rPr>
                <w:rFonts w:ascii="Times New Roman" w:hAnsi="Times New Roman" w:cs="Times New Roman"/>
                <w:b/>
                <w:snapToGrid/>
                <w:color w:val="000000"/>
                <w:sz w:val="20"/>
                <w:szCs w:val="20"/>
                <w:lang w:val="en-GB"/>
              </w:rPr>
            </w:pPr>
          </w:p>
        </w:tc>
        <w:tc>
          <w:tcPr>
            <w:tcW w:w="993" w:type="dxa"/>
            <w:shd w:val="clear" w:color="auto" w:fill="auto"/>
            <w:noWrap/>
            <w:vAlign w:val="center"/>
          </w:tcPr>
          <w:p w14:paraId="44793ED7" w14:textId="77777777" w:rsidR="00D979E4" w:rsidRPr="00267F17" w:rsidRDefault="00D979E4" w:rsidP="007F1EC3">
            <w:pPr>
              <w:ind w:right="181"/>
              <w:jc w:val="right"/>
              <w:rPr>
                <w:rFonts w:ascii="Times New Roman" w:hAnsi="Times New Roman" w:cs="Times New Roman"/>
                <w:b/>
                <w:snapToGrid/>
                <w:sz w:val="20"/>
                <w:szCs w:val="20"/>
                <w:lang w:val="en-GB"/>
              </w:rPr>
            </w:pPr>
          </w:p>
        </w:tc>
      </w:tr>
      <w:tr w:rsidR="00D979E4" w:rsidRPr="00267F17" w14:paraId="1AC085B1" w14:textId="77777777" w:rsidTr="007F1EC3">
        <w:trPr>
          <w:trHeight w:val="300"/>
          <w:jc w:val="center"/>
        </w:trPr>
        <w:tc>
          <w:tcPr>
            <w:tcW w:w="3399" w:type="dxa"/>
            <w:shd w:val="clear" w:color="auto" w:fill="auto"/>
            <w:vAlign w:val="center"/>
          </w:tcPr>
          <w:p w14:paraId="3064AF3D" w14:textId="77777777" w:rsidR="00D979E4" w:rsidRPr="00267F17" w:rsidRDefault="00D979E4" w:rsidP="00D979E4">
            <w:pPr>
              <w:ind w:right="349"/>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No</w:t>
            </w:r>
          </w:p>
        </w:tc>
        <w:tc>
          <w:tcPr>
            <w:tcW w:w="849" w:type="dxa"/>
            <w:shd w:val="clear" w:color="auto" w:fill="auto"/>
            <w:noWrap/>
            <w:vAlign w:val="center"/>
          </w:tcPr>
          <w:p w14:paraId="21A37BDF"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426</w:t>
            </w:r>
          </w:p>
        </w:tc>
        <w:tc>
          <w:tcPr>
            <w:tcW w:w="856" w:type="dxa"/>
            <w:shd w:val="clear" w:color="auto" w:fill="auto"/>
            <w:noWrap/>
            <w:vAlign w:val="center"/>
          </w:tcPr>
          <w:p w14:paraId="17D3E325" w14:textId="77777777"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(85.1)</w:t>
            </w:r>
          </w:p>
        </w:tc>
        <w:tc>
          <w:tcPr>
            <w:tcW w:w="572" w:type="dxa"/>
            <w:shd w:val="clear" w:color="auto" w:fill="auto"/>
            <w:noWrap/>
            <w:vAlign w:val="center"/>
          </w:tcPr>
          <w:p w14:paraId="36BDC0B5" w14:textId="3AF97547" w:rsidR="00D979E4" w:rsidRPr="00267F17" w:rsidRDefault="00265B2C"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90</w:t>
            </w:r>
          </w:p>
        </w:tc>
        <w:tc>
          <w:tcPr>
            <w:tcW w:w="710" w:type="dxa"/>
            <w:shd w:val="clear" w:color="auto" w:fill="auto"/>
            <w:noWrap/>
            <w:vAlign w:val="center"/>
          </w:tcPr>
          <w:p w14:paraId="2896B76C" w14:textId="7C733C80"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77</w:t>
            </w: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1</w:t>
            </w:r>
            <w:r w:rsidRPr="00267F17">
              <w:rPr>
                <w:rFonts w:ascii="Times New Roman" w:hAnsi="Times New Roman" w:cs="Times New Roman"/>
                <w:snapToGrid/>
                <w:color w:val="000000"/>
                <w:sz w:val="20"/>
                <w:szCs w:val="20"/>
                <w:lang w:val="en-GB"/>
              </w:rPr>
              <w:t>)</w:t>
            </w:r>
          </w:p>
        </w:tc>
        <w:tc>
          <w:tcPr>
            <w:tcW w:w="2255" w:type="dxa"/>
            <w:shd w:val="clear" w:color="auto" w:fill="auto"/>
            <w:noWrap/>
            <w:vAlign w:val="center"/>
          </w:tcPr>
          <w:p w14:paraId="390771A4" w14:textId="77777777" w:rsidR="00D979E4" w:rsidRPr="00267F17" w:rsidRDefault="00D979E4" w:rsidP="007F1EC3">
            <w:pPr>
              <w:ind w:left="202" w:right="212"/>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w:t>
            </w:r>
          </w:p>
        </w:tc>
        <w:tc>
          <w:tcPr>
            <w:tcW w:w="993" w:type="dxa"/>
            <w:shd w:val="clear" w:color="auto" w:fill="auto"/>
            <w:noWrap/>
            <w:vAlign w:val="center"/>
          </w:tcPr>
          <w:p w14:paraId="6D9F7E63" w14:textId="77777777" w:rsidR="00D979E4" w:rsidRPr="00267F17" w:rsidRDefault="00D979E4" w:rsidP="007F1EC3">
            <w:pPr>
              <w:ind w:right="181"/>
              <w:jc w:val="right"/>
              <w:rPr>
                <w:rFonts w:ascii="Times New Roman" w:hAnsi="Times New Roman" w:cs="Times New Roman"/>
                <w:snapToGrid/>
                <w:sz w:val="20"/>
                <w:szCs w:val="20"/>
                <w:lang w:val="en-GB"/>
              </w:rPr>
            </w:pPr>
          </w:p>
        </w:tc>
      </w:tr>
      <w:tr w:rsidR="00D979E4" w:rsidRPr="00267F17" w14:paraId="0316A50C" w14:textId="77777777" w:rsidTr="007F1EC3">
        <w:trPr>
          <w:trHeight w:val="300"/>
          <w:jc w:val="center"/>
        </w:trPr>
        <w:tc>
          <w:tcPr>
            <w:tcW w:w="3399" w:type="dxa"/>
            <w:tcBorders>
              <w:bottom w:val="single" w:sz="4" w:space="0" w:color="auto"/>
            </w:tcBorders>
            <w:shd w:val="clear" w:color="auto" w:fill="auto"/>
            <w:vAlign w:val="center"/>
          </w:tcPr>
          <w:p w14:paraId="66D5962A" w14:textId="77777777" w:rsidR="00D979E4" w:rsidRPr="00267F17" w:rsidRDefault="00D979E4" w:rsidP="00D979E4">
            <w:pPr>
              <w:ind w:right="349"/>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Yes</w:t>
            </w:r>
          </w:p>
        </w:tc>
        <w:tc>
          <w:tcPr>
            <w:tcW w:w="849" w:type="dxa"/>
            <w:tcBorders>
              <w:bottom w:val="single" w:sz="4" w:space="0" w:color="auto"/>
            </w:tcBorders>
            <w:shd w:val="clear" w:color="auto" w:fill="auto"/>
            <w:noWrap/>
            <w:vAlign w:val="center"/>
          </w:tcPr>
          <w:p w14:paraId="2AEEB24F"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 xml:space="preserve">74 </w:t>
            </w:r>
          </w:p>
        </w:tc>
        <w:tc>
          <w:tcPr>
            <w:tcW w:w="856" w:type="dxa"/>
            <w:tcBorders>
              <w:bottom w:val="single" w:sz="4" w:space="0" w:color="auto"/>
            </w:tcBorders>
            <w:shd w:val="clear" w:color="auto" w:fill="auto"/>
            <w:noWrap/>
            <w:vAlign w:val="center"/>
          </w:tcPr>
          <w:p w14:paraId="223B4D81" w14:textId="77777777" w:rsidR="00D979E4" w:rsidRPr="00267F17" w:rsidRDefault="00D979E4" w:rsidP="005B5568">
            <w:pPr>
              <w:ind w:right="175"/>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(14.9)</w:t>
            </w:r>
          </w:p>
        </w:tc>
        <w:tc>
          <w:tcPr>
            <w:tcW w:w="572" w:type="dxa"/>
            <w:tcBorders>
              <w:bottom w:val="single" w:sz="4" w:space="0" w:color="auto"/>
            </w:tcBorders>
            <w:shd w:val="clear" w:color="auto" w:fill="auto"/>
            <w:noWrap/>
            <w:vAlign w:val="center"/>
          </w:tcPr>
          <w:p w14:paraId="5819084E" w14:textId="77777777" w:rsidR="00D979E4" w:rsidRPr="00267F17" w:rsidRDefault="00D979E4" w:rsidP="00D979E4">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27</w:t>
            </w:r>
          </w:p>
        </w:tc>
        <w:tc>
          <w:tcPr>
            <w:tcW w:w="710" w:type="dxa"/>
            <w:tcBorders>
              <w:bottom w:val="single" w:sz="4" w:space="0" w:color="auto"/>
            </w:tcBorders>
            <w:shd w:val="clear" w:color="auto" w:fill="auto"/>
            <w:noWrap/>
            <w:vAlign w:val="center"/>
          </w:tcPr>
          <w:p w14:paraId="53608C40" w14:textId="0482E810" w:rsidR="00D979E4" w:rsidRPr="00267F17" w:rsidRDefault="00D979E4" w:rsidP="005B5568">
            <w:pPr>
              <w:jc w:val="right"/>
              <w:rPr>
                <w:rFonts w:ascii="Times New Roman" w:hAnsi="Times New Roman" w:cs="Times New Roman"/>
                <w:snapToGrid/>
                <w:color w:val="000000"/>
                <w:sz w:val="20"/>
                <w:szCs w:val="20"/>
                <w:lang w:val="en-GB"/>
              </w:rPr>
            </w:pP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22</w:t>
            </w:r>
            <w:r w:rsidRPr="00267F17">
              <w:rPr>
                <w:rFonts w:ascii="Times New Roman" w:hAnsi="Times New Roman" w:cs="Times New Roman"/>
                <w:snapToGrid/>
                <w:color w:val="000000"/>
                <w:sz w:val="20"/>
                <w:szCs w:val="20"/>
                <w:lang w:val="en-GB"/>
              </w:rPr>
              <w:t>.</w:t>
            </w:r>
            <w:r w:rsidR="00265B2C" w:rsidRPr="00267F17">
              <w:rPr>
                <w:rFonts w:ascii="Times New Roman" w:hAnsi="Times New Roman" w:cs="Times New Roman"/>
                <w:snapToGrid/>
                <w:color w:val="000000"/>
                <w:sz w:val="20"/>
                <w:szCs w:val="20"/>
                <w:lang w:val="en-GB"/>
              </w:rPr>
              <w:t>9</w:t>
            </w:r>
            <w:r w:rsidRPr="00267F17">
              <w:rPr>
                <w:rFonts w:ascii="Times New Roman" w:hAnsi="Times New Roman" w:cs="Times New Roman"/>
                <w:snapToGrid/>
                <w:color w:val="000000"/>
                <w:sz w:val="20"/>
                <w:szCs w:val="20"/>
                <w:lang w:val="en-GB"/>
              </w:rPr>
              <w:t>)</w:t>
            </w:r>
          </w:p>
        </w:tc>
        <w:tc>
          <w:tcPr>
            <w:tcW w:w="2255" w:type="dxa"/>
            <w:tcBorders>
              <w:bottom w:val="single" w:sz="4" w:space="0" w:color="auto"/>
            </w:tcBorders>
            <w:shd w:val="clear" w:color="auto" w:fill="auto"/>
            <w:noWrap/>
            <w:vAlign w:val="center"/>
          </w:tcPr>
          <w:p w14:paraId="39F14D04" w14:textId="649B9417" w:rsidR="00D979E4" w:rsidRPr="00267F17" w:rsidRDefault="00D979E4" w:rsidP="007F1EC3">
            <w:pPr>
              <w:ind w:left="202" w:right="212"/>
              <w:jc w:val="right"/>
              <w:rPr>
                <w:rFonts w:ascii="Times New Roman" w:hAnsi="Times New Roman" w:cs="Times New Roman"/>
                <w:b/>
                <w:snapToGrid/>
                <w:color w:val="000000"/>
                <w:sz w:val="20"/>
                <w:szCs w:val="20"/>
                <w:lang w:val="en-GB"/>
              </w:rPr>
            </w:pPr>
            <w:r w:rsidRPr="00267F17">
              <w:rPr>
                <w:rFonts w:ascii="Times New Roman" w:hAnsi="Times New Roman" w:cs="Times New Roman"/>
                <w:b/>
                <w:snapToGrid/>
                <w:color w:val="000000"/>
                <w:sz w:val="20"/>
                <w:szCs w:val="20"/>
                <w:lang w:val="en-GB"/>
              </w:rPr>
              <w:t>1.</w:t>
            </w:r>
            <w:r w:rsidR="003819C5" w:rsidRPr="00267F17">
              <w:rPr>
                <w:rFonts w:ascii="Times New Roman" w:hAnsi="Times New Roman" w:cs="Times New Roman"/>
                <w:b/>
                <w:snapToGrid/>
                <w:color w:val="000000"/>
                <w:sz w:val="20"/>
                <w:szCs w:val="20"/>
                <w:lang w:val="en-GB"/>
              </w:rPr>
              <w:t xml:space="preserve">57 </w:t>
            </w:r>
            <w:r w:rsidRPr="00267F17">
              <w:rPr>
                <w:rFonts w:ascii="Times New Roman" w:hAnsi="Times New Roman" w:cs="Times New Roman"/>
                <w:b/>
                <w:snapToGrid/>
                <w:color w:val="000000"/>
                <w:sz w:val="20"/>
                <w:szCs w:val="20"/>
                <w:lang w:val="en-GB"/>
              </w:rPr>
              <w:t>[1.</w:t>
            </w:r>
            <w:r w:rsidR="003819C5" w:rsidRPr="00267F17">
              <w:rPr>
                <w:rFonts w:ascii="Times New Roman" w:hAnsi="Times New Roman" w:cs="Times New Roman"/>
                <w:b/>
                <w:snapToGrid/>
                <w:color w:val="000000"/>
                <w:sz w:val="20"/>
                <w:szCs w:val="20"/>
                <w:lang w:val="en-GB"/>
              </w:rPr>
              <w:t xml:space="preserve">04 </w:t>
            </w:r>
            <w:r w:rsidRPr="00267F17">
              <w:rPr>
                <w:rFonts w:ascii="Times New Roman" w:hAnsi="Times New Roman" w:cs="Times New Roman"/>
                <w:b/>
                <w:snapToGrid/>
                <w:color w:val="000000"/>
                <w:sz w:val="20"/>
                <w:szCs w:val="20"/>
                <w:lang w:val="en-GB"/>
              </w:rPr>
              <w:t>-2.</w:t>
            </w:r>
            <w:r w:rsidR="003819C5" w:rsidRPr="00267F17">
              <w:rPr>
                <w:rFonts w:ascii="Times New Roman" w:hAnsi="Times New Roman" w:cs="Times New Roman"/>
                <w:b/>
                <w:snapToGrid/>
                <w:color w:val="000000"/>
                <w:sz w:val="20"/>
                <w:szCs w:val="20"/>
                <w:lang w:val="en-GB"/>
              </w:rPr>
              <w:t xml:space="preserve">36 </w:t>
            </w:r>
            <w:r w:rsidRPr="00267F17">
              <w:rPr>
                <w:rFonts w:ascii="Times New Roman" w:hAnsi="Times New Roman" w:cs="Times New Roman"/>
                <w:b/>
                <w:snapToGrid/>
                <w:color w:val="000000"/>
                <w:sz w:val="20"/>
                <w:szCs w:val="20"/>
                <w:lang w:val="en-GB"/>
              </w:rPr>
              <w:t>]</w:t>
            </w:r>
          </w:p>
        </w:tc>
        <w:tc>
          <w:tcPr>
            <w:tcW w:w="993" w:type="dxa"/>
            <w:tcBorders>
              <w:bottom w:val="single" w:sz="4" w:space="0" w:color="auto"/>
            </w:tcBorders>
            <w:shd w:val="clear" w:color="auto" w:fill="auto"/>
            <w:noWrap/>
            <w:vAlign w:val="center"/>
          </w:tcPr>
          <w:p w14:paraId="79245D27" w14:textId="3F8D12AB" w:rsidR="00D979E4" w:rsidRPr="00267F17" w:rsidRDefault="00D979E4" w:rsidP="007F1EC3">
            <w:pPr>
              <w:ind w:right="181"/>
              <w:jc w:val="right"/>
              <w:rPr>
                <w:rFonts w:ascii="Times New Roman" w:hAnsi="Times New Roman" w:cs="Times New Roman"/>
                <w:b/>
                <w:snapToGrid/>
                <w:sz w:val="20"/>
                <w:szCs w:val="20"/>
                <w:lang w:val="en-GB"/>
              </w:rPr>
            </w:pPr>
            <w:r w:rsidRPr="00267F17">
              <w:rPr>
                <w:rFonts w:ascii="Times New Roman" w:hAnsi="Times New Roman" w:cs="Times New Roman"/>
                <w:b/>
                <w:snapToGrid/>
                <w:sz w:val="20"/>
                <w:szCs w:val="20"/>
                <w:lang w:val="en-GB"/>
              </w:rPr>
              <w:t>0.</w:t>
            </w:r>
            <w:r w:rsidR="003819C5" w:rsidRPr="00267F17">
              <w:rPr>
                <w:rFonts w:ascii="Times New Roman" w:hAnsi="Times New Roman" w:cs="Times New Roman"/>
                <w:b/>
                <w:snapToGrid/>
                <w:sz w:val="20"/>
                <w:szCs w:val="20"/>
                <w:lang w:val="en-GB"/>
              </w:rPr>
              <w:t xml:space="preserve">03 </w:t>
            </w:r>
          </w:p>
        </w:tc>
      </w:tr>
    </w:tbl>
    <w:p w14:paraId="79CD640B" w14:textId="426B5601" w:rsidR="005C5E4C" w:rsidRDefault="005C5E4C" w:rsidP="007F1EC3">
      <w:pPr>
        <w:spacing w:before="120"/>
        <w:ind w:left="426" w:hanging="284"/>
        <w:jc w:val="left"/>
        <w:rPr>
          <w:rFonts w:ascii="Times New Roman" w:hAnsi="Times New Roman" w:cs="Times New Roman"/>
          <w:sz w:val="18"/>
          <w:szCs w:val="18"/>
          <w:lang w:val="en-GB"/>
        </w:rPr>
      </w:pPr>
      <w:r w:rsidRPr="00D42EF9">
        <w:rPr>
          <w:rFonts w:ascii="Times New Roman" w:hAnsi="Times New Roman" w:cs="Times New Roman"/>
          <w:snapToGrid/>
          <w:color w:val="000000"/>
          <w:sz w:val="18"/>
          <w:szCs w:val="18"/>
          <w:lang w:val="en-GB"/>
        </w:rPr>
        <w:t xml:space="preserve">* </w:t>
      </w:r>
      <w:r w:rsidR="007F1EC3">
        <w:rPr>
          <w:rFonts w:ascii="Times New Roman" w:hAnsi="Times New Roman" w:cs="Times New Roman"/>
          <w:snapToGrid/>
          <w:color w:val="000000"/>
          <w:sz w:val="18"/>
          <w:szCs w:val="18"/>
          <w:lang w:val="en-GB"/>
        </w:rPr>
        <w:tab/>
      </w:r>
      <w:r w:rsidRPr="00AD2426">
        <w:rPr>
          <w:rFonts w:ascii="Times New Roman" w:hAnsi="Times New Roman" w:cs="Times New Roman"/>
          <w:snapToGrid/>
          <w:color w:val="000000"/>
          <w:sz w:val="18"/>
          <w:szCs w:val="18"/>
          <w:lang w:val="en-GB"/>
        </w:rPr>
        <w:t xml:space="preserve">Weighted and rounded values </w:t>
      </w:r>
      <w:r w:rsidRPr="00AD2426">
        <w:rPr>
          <w:rFonts w:ascii="Times New Roman" w:hAnsi="Times New Roman" w:cs="Times New Roman"/>
          <w:sz w:val="18"/>
          <w:szCs w:val="18"/>
          <w:lang w:val="en-GB"/>
        </w:rPr>
        <w:t xml:space="preserve">using Newton's algorithm </w:t>
      </w:r>
      <w:r w:rsidRPr="00AD2426">
        <w:rPr>
          <w:rFonts w:ascii="Times New Roman" w:hAnsi="Times New Roman" w:cs="Times New Roman"/>
          <w:sz w:val="18"/>
          <w:szCs w:val="18"/>
          <w:lang w:val="en-GB"/>
        </w:rPr>
        <w:fldChar w:fldCharType="begin"/>
      </w:r>
      <w:r w:rsidR="009F580C">
        <w:rPr>
          <w:rFonts w:ascii="Times New Roman" w:hAnsi="Times New Roman" w:cs="Times New Roman"/>
          <w:sz w:val="18"/>
          <w:szCs w:val="18"/>
          <w:lang w:val="en-GB"/>
        </w:rPr>
        <w:instrText xml:space="preserve"> ADDIN ZOTERO_ITEM CSL_CITATION {"citationID":"GVEdiydi","properties":{"formattedCitation":"(26)","plainCitation":"(26)","noteIndex":0},"citationItems":[{"id":420,"uris":["http://zotero.org/users/7529252/items/MLWC6KY7"],"uri":["http://zotero.org/users/7529252/items/MLWC6KY7"],"itemData":{"id":420,"type":"article-journal","container-title":"Journal of the American Statistical Association","DOI":"10.1080/01621459.1992.10475217","ISSN":"0162-1459","issue":"418","page":"376-382","title":"Calibration Estimators in Survey Sampling","volume":"87","author":[{"family":"Deville","given":"Jean-Claude"},{"family":"Särndal","given":"Carl-Erik"}],"issued":{"date-parts":[["1992",6,1]]}}}],"schema":"https://github.com/citation-style-language/schema/raw/master/csl-citation.json"} </w:instrText>
      </w:r>
      <w:r w:rsidRPr="00AD2426">
        <w:rPr>
          <w:rFonts w:ascii="Times New Roman" w:hAnsi="Times New Roman" w:cs="Times New Roman"/>
          <w:sz w:val="18"/>
          <w:szCs w:val="18"/>
          <w:lang w:val="en-GB"/>
        </w:rPr>
        <w:fldChar w:fldCharType="separate"/>
      </w:r>
      <w:r w:rsidR="009F580C" w:rsidRPr="009F580C">
        <w:rPr>
          <w:rFonts w:ascii="Times New Roman" w:hAnsi="Times New Roman" w:cs="Times New Roman"/>
          <w:sz w:val="18"/>
          <w:lang w:val="en-GB"/>
        </w:rPr>
        <w:t>(26)</w:t>
      </w:r>
      <w:r w:rsidRPr="00AD2426">
        <w:rPr>
          <w:rFonts w:ascii="Times New Roman" w:hAnsi="Times New Roman" w:cs="Times New Roman"/>
          <w:sz w:val="18"/>
          <w:szCs w:val="18"/>
          <w:lang w:val="en-GB"/>
        </w:rPr>
        <w:fldChar w:fldCharType="end"/>
      </w:r>
    </w:p>
    <w:p w14:paraId="0EEC7531" w14:textId="060BEFEB" w:rsidR="007F1EC3" w:rsidRDefault="007F1EC3" w:rsidP="007F1EC3">
      <w:pPr>
        <w:ind w:left="426" w:hanging="284"/>
        <w:jc w:val="left"/>
        <w:rPr>
          <w:ins w:id="1" w:author="ARAUJO-CHAVERON Lucia" w:date="2021-05-27T18:06:00Z"/>
          <w:rFonts w:ascii="Times New Roman" w:hAnsi="Times New Roman" w:cs="Times New Roman"/>
          <w:iCs/>
          <w:snapToGrid/>
          <w:sz w:val="18"/>
          <w:szCs w:val="18"/>
          <w:lang w:val="en-GB"/>
        </w:rPr>
      </w:pPr>
      <w:r>
        <w:rPr>
          <w:rFonts w:ascii="Times New Roman" w:hAnsi="Times New Roman" w:cs="Times New Roman"/>
          <w:snapToGrid/>
          <w:color w:val="000000"/>
          <w:sz w:val="18"/>
          <w:szCs w:val="18"/>
          <w:lang w:val="en-GB"/>
        </w:rPr>
        <w:t>**</w:t>
      </w:r>
      <w:r>
        <w:rPr>
          <w:rFonts w:ascii="Times New Roman" w:hAnsi="Times New Roman" w:cs="Times New Roman"/>
          <w:snapToGrid/>
          <w:color w:val="000000"/>
          <w:sz w:val="18"/>
          <w:szCs w:val="18"/>
          <w:lang w:val="en-GB"/>
        </w:rPr>
        <w:tab/>
      </w:r>
      <w:r w:rsidRPr="00AD2426">
        <w:rPr>
          <w:rFonts w:ascii="Times New Roman" w:hAnsi="Times New Roman" w:cs="Times New Roman"/>
          <w:snapToGrid/>
          <w:color w:val="000000"/>
          <w:sz w:val="18"/>
          <w:szCs w:val="18"/>
          <w:lang w:val="en-GB"/>
        </w:rPr>
        <w:t>Adjusted Prevalence Ratio (</w:t>
      </w:r>
      <w:proofErr w:type="spellStart"/>
      <w:r w:rsidRPr="00AD2426">
        <w:rPr>
          <w:rFonts w:ascii="Times New Roman" w:hAnsi="Times New Roman" w:cs="Times New Roman"/>
          <w:snapToGrid/>
          <w:color w:val="000000"/>
          <w:sz w:val="18"/>
          <w:szCs w:val="18"/>
          <w:lang w:val="en-GB"/>
        </w:rPr>
        <w:t>aPR</w:t>
      </w:r>
      <w:proofErr w:type="spellEnd"/>
      <w:r w:rsidRPr="00AD2426">
        <w:rPr>
          <w:rFonts w:ascii="Times New Roman" w:hAnsi="Times New Roman" w:cs="Times New Roman"/>
          <w:snapToGrid/>
          <w:color w:val="000000"/>
          <w:sz w:val="18"/>
          <w:szCs w:val="18"/>
          <w:lang w:val="en-GB"/>
        </w:rPr>
        <w:t xml:space="preserve">), Confidence Interval 95% (95% CI) </w:t>
      </w:r>
      <w:r w:rsidRPr="00AD2426">
        <w:rPr>
          <w:rFonts w:ascii="Times New Roman" w:hAnsi="Times New Roman" w:cs="Times New Roman"/>
          <w:iCs/>
          <w:snapToGrid/>
          <w:sz w:val="18"/>
          <w:szCs w:val="18"/>
          <w:lang w:val="en-GB"/>
        </w:rPr>
        <w:t>with Poisson regression with robust error variance</w:t>
      </w:r>
    </w:p>
    <w:p w14:paraId="5783FCD2" w14:textId="2752D6FA" w:rsidR="005C5E4C" w:rsidRPr="00AD2426" w:rsidRDefault="005C5E4C" w:rsidP="007F1EC3">
      <w:pPr>
        <w:ind w:left="426" w:hanging="284"/>
        <w:jc w:val="left"/>
        <w:rPr>
          <w:rFonts w:ascii="Times New Roman" w:hAnsi="Times New Roman" w:cs="Times New Roman"/>
          <w:snapToGrid/>
          <w:color w:val="000000"/>
          <w:sz w:val="18"/>
          <w:szCs w:val="18"/>
          <w:lang w:val="en-GB"/>
        </w:rPr>
      </w:pPr>
      <w:r w:rsidRPr="00AD2426">
        <w:rPr>
          <w:rFonts w:ascii="Times New Roman" w:hAnsi="Times New Roman" w:cs="Times New Roman"/>
          <w:sz w:val="18"/>
          <w:szCs w:val="18"/>
          <w:lang w:val="en-GB"/>
        </w:rPr>
        <w:t>**</w:t>
      </w:r>
      <w:r w:rsidR="005B5568">
        <w:rPr>
          <w:rFonts w:ascii="Times New Roman" w:hAnsi="Times New Roman" w:cs="Times New Roman"/>
          <w:sz w:val="18"/>
          <w:szCs w:val="18"/>
          <w:lang w:val="en-GB"/>
        </w:rPr>
        <w:t>*</w:t>
      </w:r>
      <w:r w:rsidRPr="00AD2426">
        <w:rPr>
          <w:rFonts w:ascii="Times New Roman" w:hAnsi="Times New Roman" w:cs="Times New Roman"/>
          <w:sz w:val="18"/>
          <w:szCs w:val="18"/>
          <w:lang w:val="en-GB"/>
        </w:rPr>
        <w:t xml:space="preserve"> Women on maternity leave and unemployed women </w:t>
      </w:r>
      <w:proofErr w:type="gramStart"/>
      <w:r w:rsidRPr="00AD2426">
        <w:rPr>
          <w:rFonts w:ascii="Times New Roman" w:hAnsi="Times New Roman" w:cs="Times New Roman"/>
          <w:sz w:val="18"/>
          <w:szCs w:val="18"/>
          <w:lang w:val="en-GB"/>
        </w:rPr>
        <w:t>were classified</w:t>
      </w:r>
      <w:proofErr w:type="gramEnd"/>
      <w:r w:rsidRPr="00AD2426">
        <w:rPr>
          <w:rFonts w:ascii="Times New Roman" w:hAnsi="Times New Roman" w:cs="Times New Roman"/>
          <w:sz w:val="18"/>
          <w:szCs w:val="18"/>
          <w:lang w:val="en-GB"/>
        </w:rPr>
        <w:t xml:space="preserve"> according to their current SPC category or their most recent category prior to ending work respectively</w:t>
      </w:r>
    </w:p>
    <w:p w14:paraId="0952C691" w14:textId="4AD57558" w:rsidR="008364B7" w:rsidRPr="008364B7" w:rsidRDefault="008364B7" w:rsidP="007F1EC3">
      <w:pPr>
        <w:ind w:left="426" w:hanging="284"/>
        <w:jc w:val="left"/>
        <w:rPr>
          <w:rFonts w:ascii="Times New Roman" w:hAnsi="Times New Roman" w:cs="Times New Roman"/>
          <w:snapToGrid/>
          <w:color w:val="000000"/>
          <w:sz w:val="18"/>
          <w:szCs w:val="18"/>
          <w:lang w:val="en-GB"/>
        </w:rPr>
      </w:pPr>
      <w:r>
        <w:rPr>
          <w:rFonts w:ascii="Times New Roman" w:hAnsi="Times New Roman" w:cs="Times New Roman"/>
          <w:iCs/>
          <w:snapToGrid/>
          <w:sz w:val="18"/>
          <w:szCs w:val="18"/>
          <w:vertAlign w:val="superscript"/>
          <w:lang w:val="en-GB"/>
        </w:rPr>
        <w:t>****</w:t>
      </w:r>
      <w:r>
        <w:rPr>
          <w:rFonts w:ascii="Times New Roman" w:hAnsi="Times New Roman" w:cs="Times New Roman"/>
          <w:iCs/>
          <w:snapToGrid/>
          <w:sz w:val="18"/>
          <w:szCs w:val="18"/>
          <w:lang w:val="en-GB"/>
        </w:rPr>
        <w:t xml:space="preserve"> </w:t>
      </w:r>
      <w:r w:rsidR="007F1EC3">
        <w:rPr>
          <w:rFonts w:ascii="Times New Roman" w:hAnsi="Times New Roman" w:cs="Times New Roman"/>
          <w:snapToGrid/>
          <w:color w:val="000000"/>
          <w:sz w:val="18"/>
          <w:szCs w:val="18"/>
          <w:lang w:val="en-GB"/>
        </w:rPr>
        <w:t>P</w:t>
      </w:r>
      <w:r w:rsidRPr="00267F17">
        <w:rPr>
          <w:rFonts w:ascii="Times New Roman" w:hAnsi="Times New Roman" w:cs="Times New Roman"/>
          <w:snapToGrid/>
          <w:color w:val="000000"/>
          <w:sz w:val="18"/>
          <w:szCs w:val="18"/>
          <w:lang w:val="en-GB"/>
        </w:rPr>
        <w:t>ostpon</w:t>
      </w:r>
      <w:r>
        <w:rPr>
          <w:rFonts w:ascii="Times New Roman" w:hAnsi="Times New Roman" w:cs="Times New Roman"/>
          <w:snapToGrid/>
          <w:color w:val="000000"/>
          <w:sz w:val="18"/>
          <w:szCs w:val="18"/>
          <w:lang w:val="en-GB"/>
        </w:rPr>
        <w:t>ing</w:t>
      </w:r>
      <w:r w:rsidRPr="00267F17">
        <w:rPr>
          <w:rFonts w:ascii="Times New Roman" w:hAnsi="Times New Roman" w:cs="Times New Roman"/>
          <w:snapToGrid/>
          <w:color w:val="000000"/>
          <w:sz w:val="18"/>
          <w:szCs w:val="18"/>
          <w:lang w:val="en-GB"/>
        </w:rPr>
        <w:t>/</w:t>
      </w:r>
      <w:r>
        <w:rPr>
          <w:rFonts w:ascii="Times New Roman" w:hAnsi="Times New Roman" w:cs="Times New Roman"/>
          <w:snapToGrid/>
          <w:color w:val="000000"/>
          <w:sz w:val="18"/>
          <w:szCs w:val="18"/>
          <w:lang w:val="en-GB"/>
        </w:rPr>
        <w:t>foregoing /</w:t>
      </w:r>
      <w:r w:rsidRPr="00267F17">
        <w:rPr>
          <w:rFonts w:ascii="Times New Roman" w:hAnsi="Times New Roman" w:cs="Times New Roman"/>
          <w:snapToGrid/>
          <w:color w:val="000000"/>
          <w:sz w:val="18"/>
          <w:szCs w:val="18"/>
          <w:lang w:val="en-GB"/>
        </w:rPr>
        <w:t>not start</w:t>
      </w:r>
      <w:r>
        <w:rPr>
          <w:rFonts w:ascii="Times New Roman" w:hAnsi="Times New Roman" w:cs="Times New Roman"/>
          <w:snapToGrid/>
          <w:color w:val="000000"/>
          <w:sz w:val="18"/>
          <w:szCs w:val="18"/>
          <w:lang w:val="en-GB"/>
        </w:rPr>
        <w:t>ing monitoring despite a gestational age of</w:t>
      </w:r>
      <w:r w:rsidRPr="00267F17">
        <w:rPr>
          <w:rFonts w:ascii="Times New Roman" w:hAnsi="Times New Roman" w:cs="Times New Roman"/>
          <w:snapToGrid/>
          <w:color w:val="000000"/>
          <w:sz w:val="18"/>
          <w:szCs w:val="18"/>
          <w:lang w:val="en-GB"/>
        </w:rPr>
        <w:t xml:space="preserve"> 15</w:t>
      </w:r>
      <w:r>
        <w:rPr>
          <w:rFonts w:ascii="Times New Roman" w:hAnsi="Times New Roman" w:cs="Times New Roman"/>
          <w:snapToGrid/>
          <w:color w:val="000000"/>
          <w:sz w:val="18"/>
          <w:szCs w:val="18"/>
          <w:lang w:val="en-GB"/>
        </w:rPr>
        <w:t xml:space="preserve"> </w:t>
      </w:r>
      <w:r w:rsidRPr="00267F17">
        <w:rPr>
          <w:rFonts w:ascii="Times New Roman" w:hAnsi="Times New Roman" w:cs="Times New Roman"/>
          <w:snapToGrid/>
          <w:color w:val="000000"/>
          <w:sz w:val="18"/>
          <w:szCs w:val="18"/>
          <w:lang w:val="en-GB"/>
        </w:rPr>
        <w:t>week</w:t>
      </w:r>
      <w:r>
        <w:rPr>
          <w:rFonts w:ascii="Times New Roman" w:hAnsi="Times New Roman" w:cs="Times New Roman"/>
          <w:snapToGrid/>
          <w:color w:val="000000"/>
          <w:sz w:val="18"/>
          <w:szCs w:val="18"/>
          <w:lang w:val="en-GB"/>
        </w:rPr>
        <w:t xml:space="preserve">s </w:t>
      </w:r>
      <w:r w:rsidRPr="00267F17">
        <w:rPr>
          <w:rFonts w:ascii="Times New Roman" w:hAnsi="Times New Roman" w:cs="Times New Roman"/>
          <w:snapToGrid/>
          <w:color w:val="000000"/>
          <w:sz w:val="18"/>
          <w:szCs w:val="18"/>
          <w:lang w:val="en-GB"/>
        </w:rPr>
        <w:t xml:space="preserve">(see definition of the variable of interest in </w:t>
      </w:r>
      <w:r>
        <w:rPr>
          <w:rFonts w:ascii="Times New Roman" w:hAnsi="Times New Roman" w:cs="Times New Roman"/>
          <w:snapToGrid/>
          <w:color w:val="000000"/>
          <w:sz w:val="18"/>
          <w:szCs w:val="18"/>
          <w:lang w:val="en-GB"/>
        </w:rPr>
        <w:t>M</w:t>
      </w:r>
      <w:r w:rsidRPr="00267F17">
        <w:rPr>
          <w:rFonts w:ascii="Times New Roman" w:hAnsi="Times New Roman" w:cs="Times New Roman"/>
          <w:snapToGrid/>
          <w:color w:val="000000"/>
          <w:sz w:val="18"/>
          <w:szCs w:val="18"/>
          <w:lang w:val="en-GB"/>
        </w:rPr>
        <w:t>ethods</w:t>
      </w:r>
      <w:r>
        <w:rPr>
          <w:rFonts w:ascii="Times New Roman" w:hAnsi="Times New Roman" w:cs="Times New Roman"/>
          <w:snapToGrid/>
          <w:color w:val="000000"/>
          <w:sz w:val="18"/>
          <w:szCs w:val="18"/>
          <w:lang w:val="en-GB"/>
        </w:rPr>
        <w:t xml:space="preserve"> section</w:t>
      </w:r>
      <w:r w:rsidRPr="00267F17">
        <w:rPr>
          <w:rFonts w:ascii="Times New Roman" w:hAnsi="Times New Roman" w:cs="Times New Roman"/>
          <w:snapToGrid/>
          <w:color w:val="000000"/>
          <w:sz w:val="18"/>
          <w:szCs w:val="18"/>
          <w:lang w:val="en-GB"/>
        </w:rPr>
        <w:t>).</w:t>
      </w:r>
    </w:p>
    <w:p w14:paraId="012A52D1" w14:textId="350AF883" w:rsidR="005C5E4C" w:rsidRPr="00AD2426" w:rsidRDefault="005C5E4C" w:rsidP="007F1EC3">
      <w:pPr>
        <w:ind w:left="426" w:hanging="284"/>
        <w:jc w:val="left"/>
        <w:rPr>
          <w:rFonts w:ascii="Times New Roman" w:hAnsi="Times New Roman" w:cs="Times New Roman"/>
          <w:iCs/>
          <w:snapToGrid/>
          <w:sz w:val="18"/>
          <w:szCs w:val="18"/>
          <w:lang w:val="en-GB"/>
        </w:rPr>
      </w:pPr>
      <w:r w:rsidRPr="00AD2426">
        <w:rPr>
          <w:rFonts w:ascii="Times New Roman" w:hAnsi="Times New Roman" w:cs="Times New Roman"/>
          <w:iCs/>
          <w:snapToGrid/>
          <w:sz w:val="18"/>
          <w:szCs w:val="18"/>
          <w:vertAlign w:val="superscript"/>
          <w:lang w:val="en-GB"/>
        </w:rPr>
        <w:t>$</w:t>
      </w:r>
      <w:r w:rsidR="005B5568">
        <w:rPr>
          <w:rFonts w:ascii="Times New Roman" w:hAnsi="Times New Roman" w:cs="Times New Roman"/>
          <w:iCs/>
          <w:snapToGrid/>
          <w:sz w:val="18"/>
          <w:szCs w:val="18"/>
          <w:vertAlign w:val="superscript"/>
          <w:lang w:val="en-GB"/>
        </w:rPr>
        <w:t xml:space="preserve"> </w:t>
      </w:r>
      <w:r w:rsidR="007F1EC3">
        <w:rPr>
          <w:rFonts w:ascii="Times New Roman" w:hAnsi="Times New Roman" w:cs="Times New Roman"/>
          <w:iCs/>
          <w:snapToGrid/>
          <w:sz w:val="18"/>
          <w:szCs w:val="18"/>
          <w:vertAlign w:val="superscript"/>
          <w:lang w:val="en-GB"/>
        </w:rPr>
        <w:tab/>
      </w:r>
      <w:r w:rsidR="00A65D2D" w:rsidRPr="00AD2426">
        <w:rPr>
          <w:rFonts w:ascii="Times New Roman" w:hAnsi="Times New Roman" w:cs="Times New Roman"/>
          <w:iCs/>
          <w:snapToGrid/>
          <w:sz w:val="18"/>
          <w:szCs w:val="18"/>
          <w:lang w:val="en-GB"/>
        </w:rPr>
        <w:t xml:space="preserve">At the </w:t>
      </w:r>
      <w:r w:rsidR="00C70710" w:rsidRPr="00AD2426">
        <w:rPr>
          <w:rFonts w:ascii="Times New Roman" w:hAnsi="Times New Roman" w:cs="Times New Roman"/>
          <w:iCs/>
          <w:snapToGrid/>
          <w:sz w:val="18"/>
          <w:szCs w:val="18"/>
          <w:lang w:val="en-GB"/>
        </w:rPr>
        <w:t xml:space="preserve">end of </w:t>
      </w:r>
      <w:r w:rsidR="00E70CB2" w:rsidRPr="00AD2426">
        <w:rPr>
          <w:rFonts w:ascii="Times New Roman" w:hAnsi="Times New Roman" w:cs="Times New Roman"/>
          <w:iCs/>
          <w:snapToGrid/>
          <w:sz w:val="18"/>
          <w:szCs w:val="18"/>
          <w:lang w:val="en-GB"/>
        </w:rPr>
        <w:t xml:space="preserve">the first </w:t>
      </w:r>
      <w:r w:rsidRPr="00AD2426">
        <w:rPr>
          <w:rFonts w:ascii="Times New Roman" w:hAnsi="Times New Roman" w:cs="Times New Roman"/>
          <w:iCs/>
          <w:snapToGrid/>
          <w:sz w:val="18"/>
          <w:szCs w:val="18"/>
          <w:lang w:val="en-GB"/>
        </w:rPr>
        <w:t xml:space="preserve">lockdown </w:t>
      </w:r>
      <w:r w:rsidR="00A65D2D" w:rsidRPr="00AD2426">
        <w:rPr>
          <w:rFonts w:ascii="Times New Roman" w:hAnsi="Times New Roman" w:cs="Times New Roman"/>
          <w:iCs/>
          <w:snapToGrid/>
          <w:sz w:val="18"/>
          <w:szCs w:val="18"/>
          <w:lang w:val="en-GB"/>
        </w:rPr>
        <w:t>(11/05/2020)</w:t>
      </w:r>
      <w:r w:rsidR="005C19DE" w:rsidRPr="00AD2426">
        <w:rPr>
          <w:rFonts w:ascii="Times New Roman" w:hAnsi="Times New Roman" w:cs="Times New Roman"/>
          <w:iCs/>
          <w:snapToGrid/>
          <w:sz w:val="18"/>
          <w:szCs w:val="18"/>
          <w:lang w:val="en-GB"/>
        </w:rPr>
        <w:t xml:space="preserve">, </w:t>
      </w:r>
    </w:p>
    <w:p w14:paraId="7A534491" w14:textId="5F3F44D7" w:rsidR="00817B71" w:rsidRPr="00AD2426" w:rsidRDefault="0035480C" w:rsidP="007F1EC3">
      <w:pPr>
        <w:ind w:left="426" w:hanging="284"/>
        <w:jc w:val="left"/>
        <w:rPr>
          <w:rFonts w:ascii="Times New Roman" w:hAnsi="Times New Roman" w:cs="Times New Roman"/>
          <w:iCs/>
          <w:snapToGrid/>
          <w:sz w:val="18"/>
          <w:szCs w:val="18"/>
          <w:lang w:val="en-GB"/>
        </w:rPr>
      </w:pPr>
      <w:r w:rsidRPr="00AD2426">
        <w:rPr>
          <w:rFonts w:ascii="Times New Roman" w:hAnsi="Times New Roman" w:cs="Times New Roman"/>
          <w:iCs/>
          <w:snapToGrid/>
          <w:sz w:val="18"/>
          <w:szCs w:val="18"/>
          <w:vertAlign w:val="superscript"/>
          <w:lang w:val="en-GB"/>
        </w:rPr>
        <w:t>$$</w:t>
      </w:r>
      <w:r w:rsidR="005B5568">
        <w:rPr>
          <w:rFonts w:ascii="Times New Roman" w:hAnsi="Times New Roman" w:cs="Times New Roman"/>
          <w:iCs/>
          <w:snapToGrid/>
          <w:sz w:val="18"/>
          <w:szCs w:val="18"/>
          <w:vertAlign w:val="superscript"/>
          <w:lang w:val="en-GB"/>
        </w:rPr>
        <w:t xml:space="preserve"> </w:t>
      </w:r>
      <w:r w:rsidR="007F1EC3">
        <w:rPr>
          <w:rFonts w:ascii="Times New Roman" w:hAnsi="Times New Roman" w:cs="Times New Roman"/>
          <w:iCs/>
          <w:snapToGrid/>
          <w:sz w:val="18"/>
          <w:szCs w:val="18"/>
          <w:vertAlign w:val="superscript"/>
          <w:lang w:val="en-GB"/>
        </w:rPr>
        <w:tab/>
      </w:r>
      <w:r w:rsidR="005C5E4C" w:rsidRPr="00AD2426">
        <w:rPr>
          <w:rFonts w:ascii="Times New Roman" w:hAnsi="Times New Roman" w:cs="Times New Roman"/>
          <w:iCs/>
          <w:snapToGrid/>
          <w:sz w:val="18"/>
          <w:szCs w:val="18"/>
          <w:lang w:val="en-GB"/>
        </w:rPr>
        <w:t>15</w:t>
      </w:r>
      <w:r w:rsidRPr="00AD2426">
        <w:rPr>
          <w:rFonts w:ascii="Times New Roman" w:hAnsi="Times New Roman" w:cs="Times New Roman"/>
          <w:iCs/>
          <w:snapToGrid/>
          <w:sz w:val="18"/>
          <w:szCs w:val="18"/>
          <w:lang w:val="en-GB"/>
        </w:rPr>
        <w:t xml:space="preserve"> </w:t>
      </w:r>
      <w:r w:rsidR="005C19DE" w:rsidRPr="00AD2426">
        <w:rPr>
          <w:rFonts w:ascii="Times New Roman" w:hAnsi="Times New Roman" w:cs="Times New Roman"/>
          <w:iCs/>
          <w:snapToGrid/>
          <w:sz w:val="18"/>
          <w:szCs w:val="18"/>
          <w:lang w:val="en-GB"/>
        </w:rPr>
        <w:t xml:space="preserve">women did </w:t>
      </w:r>
      <w:r w:rsidR="00454569" w:rsidRPr="00AD2426">
        <w:rPr>
          <w:rFonts w:ascii="Times New Roman" w:hAnsi="Times New Roman" w:cs="Times New Roman"/>
          <w:iCs/>
          <w:snapToGrid/>
          <w:sz w:val="18"/>
          <w:szCs w:val="18"/>
          <w:lang w:val="en-GB"/>
        </w:rPr>
        <w:t xml:space="preserve">not document </w:t>
      </w:r>
      <w:r w:rsidR="005C19DE" w:rsidRPr="00AD2426">
        <w:rPr>
          <w:rFonts w:ascii="Times New Roman" w:hAnsi="Times New Roman" w:cs="Times New Roman"/>
          <w:iCs/>
          <w:snapToGrid/>
          <w:sz w:val="18"/>
          <w:szCs w:val="18"/>
          <w:lang w:val="en-GB"/>
        </w:rPr>
        <w:t xml:space="preserve">their </w:t>
      </w:r>
      <w:r w:rsidR="005C5E4C" w:rsidRPr="00AD2426">
        <w:rPr>
          <w:rFonts w:ascii="Times New Roman" w:hAnsi="Times New Roman" w:cs="Times New Roman"/>
          <w:iCs/>
          <w:snapToGrid/>
          <w:sz w:val="18"/>
          <w:szCs w:val="18"/>
          <w:lang w:val="en-GB"/>
        </w:rPr>
        <w:t xml:space="preserve">worry </w:t>
      </w:r>
      <w:r w:rsidR="005C19DE" w:rsidRPr="00AD2426">
        <w:rPr>
          <w:rFonts w:ascii="Times New Roman" w:hAnsi="Times New Roman" w:cs="Times New Roman"/>
          <w:iCs/>
          <w:snapToGrid/>
          <w:sz w:val="18"/>
          <w:szCs w:val="18"/>
          <w:lang w:val="en-GB"/>
        </w:rPr>
        <w:t>score</w:t>
      </w:r>
    </w:p>
    <w:p w14:paraId="154E0B18" w14:textId="3D2D145A" w:rsidR="00627A79" w:rsidRPr="005B5568" w:rsidRDefault="00A57673" w:rsidP="007F1EC3">
      <w:pPr>
        <w:pStyle w:val="Paragraphedeliste"/>
        <w:spacing w:line="240" w:lineRule="auto"/>
        <w:ind w:left="426" w:hanging="284"/>
        <w:rPr>
          <w:rFonts w:ascii="Times New Roman" w:hAnsi="Times New Roman" w:cs="Times New Roman"/>
          <w:sz w:val="18"/>
          <w:szCs w:val="18"/>
          <w:lang w:val="en-GB"/>
        </w:rPr>
      </w:pPr>
      <w:r w:rsidRPr="00AD2426">
        <w:rPr>
          <w:rFonts w:ascii="Times New Roman" w:hAnsi="Times New Roman" w:cs="Times New Roman"/>
          <w:color w:val="000000"/>
          <w:sz w:val="18"/>
          <w:szCs w:val="18"/>
          <w:vertAlign w:val="superscript"/>
          <w:lang w:val="en-GB"/>
        </w:rPr>
        <w:t>#</w:t>
      </w:r>
      <w:r w:rsidR="007F1EC3">
        <w:rPr>
          <w:rFonts w:ascii="Times New Roman" w:hAnsi="Times New Roman" w:cs="Times New Roman"/>
          <w:color w:val="000000"/>
          <w:sz w:val="18"/>
          <w:szCs w:val="18"/>
          <w:vertAlign w:val="superscript"/>
          <w:lang w:val="en-GB"/>
        </w:rPr>
        <w:tab/>
      </w:r>
      <w:r w:rsidRPr="00AD2426">
        <w:rPr>
          <w:rFonts w:ascii="Times New Roman" w:hAnsi="Times New Roman" w:cs="Times New Roman"/>
          <w:iCs/>
          <w:sz w:val="18"/>
          <w:szCs w:val="18"/>
          <w:lang w:val="en-GB"/>
        </w:rPr>
        <w:t>Mean (standard deviation-</w:t>
      </w:r>
      <w:proofErr w:type="spellStart"/>
      <w:r w:rsidRPr="00AD2426">
        <w:rPr>
          <w:rFonts w:ascii="Times New Roman" w:hAnsi="Times New Roman" w:cs="Times New Roman"/>
          <w:iCs/>
          <w:sz w:val="18"/>
          <w:szCs w:val="18"/>
          <w:lang w:val="en-GB"/>
        </w:rPr>
        <w:t>sd</w:t>
      </w:r>
      <w:proofErr w:type="spellEnd"/>
      <w:r w:rsidRPr="00AD2426">
        <w:rPr>
          <w:rFonts w:ascii="Times New Roman" w:hAnsi="Times New Roman" w:cs="Times New Roman"/>
          <w:iCs/>
          <w:sz w:val="18"/>
          <w:szCs w:val="18"/>
          <w:lang w:val="en-GB"/>
        </w:rPr>
        <w:t>)</w:t>
      </w:r>
    </w:p>
    <w:p w14:paraId="7858D30B" w14:textId="1E3FF32F" w:rsidR="0073610E" w:rsidRPr="00267F17" w:rsidRDefault="0073610E" w:rsidP="005F22E5">
      <w:pPr>
        <w:spacing w:after="160" w:line="360" w:lineRule="auto"/>
        <w:jc w:val="left"/>
        <w:rPr>
          <w:rFonts w:ascii="Times New Roman" w:hAnsi="Times New Roman" w:cs="Times New Roman"/>
          <w:szCs w:val="22"/>
          <w:lang w:val="en-GB"/>
        </w:rPr>
      </w:pPr>
      <w:r w:rsidRPr="00267F17">
        <w:rPr>
          <w:rFonts w:ascii="Times New Roman" w:hAnsi="Times New Roman" w:cs="Times New Roman"/>
          <w:szCs w:val="22"/>
          <w:lang w:val="en-GB"/>
        </w:rPr>
        <w:br w:type="page"/>
      </w:r>
    </w:p>
    <w:p w14:paraId="15D47CEE" w14:textId="3A8143DA" w:rsidR="00912FD3" w:rsidRDefault="00817B71" w:rsidP="0040412F">
      <w:pPr>
        <w:pStyle w:val="Titre2"/>
        <w:spacing w:after="240" w:line="360" w:lineRule="auto"/>
        <w:jc w:val="left"/>
        <w:rPr>
          <w:rFonts w:ascii="Times New Roman" w:hAnsi="Times New Roman" w:cs="Times New Roman"/>
          <w:sz w:val="22"/>
          <w:szCs w:val="22"/>
          <w:lang w:val="en-GB"/>
        </w:rPr>
      </w:pPr>
      <w:r w:rsidRPr="00267F17">
        <w:rPr>
          <w:rFonts w:ascii="Times New Roman" w:hAnsi="Times New Roman" w:cs="Times New Roman"/>
          <w:sz w:val="22"/>
          <w:szCs w:val="22"/>
          <w:lang w:val="en-GB"/>
        </w:rPr>
        <w:lastRenderedPageBreak/>
        <w:t xml:space="preserve">Figure </w:t>
      </w:r>
      <w:r w:rsidR="00D834B7" w:rsidRPr="00267F17">
        <w:rPr>
          <w:rFonts w:ascii="Times New Roman" w:hAnsi="Times New Roman" w:cs="Times New Roman"/>
          <w:sz w:val="22"/>
          <w:szCs w:val="22"/>
          <w:lang w:val="en-GB"/>
        </w:rPr>
        <w:t>1</w:t>
      </w:r>
      <w:r w:rsidRPr="00267F17">
        <w:rPr>
          <w:rFonts w:ascii="Times New Roman" w:hAnsi="Times New Roman" w:cs="Times New Roman"/>
          <w:sz w:val="22"/>
          <w:szCs w:val="22"/>
          <w:lang w:val="en-GB"/>
        </w:rPr>
        <w:t xml:space="preserve">: Reasons given by pregnant women </w:t>
      </w:r>
      <w:r w:rsidR="0055190C" w:rsidRPr="00267F17">
        <w:rPr>
          <w:rFonts w:ascii="Times New Roman" w:hAnsi="Times New Roman" w:cs="Times New Roman"/>
          <w:sz w:val="22"/>
          <w:szCs w:val="22"/>
          <w:lang w:val="en-GB"/>
        </w:rPr>
        <w:t xml:space="preserve">to explain </w:t>
      </w:r>
      <w:r w:rsidRPr="00267F17">
        <w:rPr>
          <w:rFonts w:ascii="Times New Roman" w:hAnsi="Times New Roman" w:cs="Times New Roman"/>
          <w:sz w:val="22"/>
          <w:szCs w:val="22"/>
          <w:lang w:val="en-GB"/>
        </w:rPr>
        <w:t xml:space="preserve">a </w:t>
      </w:r>
      <w:r w:rsidR="00BC5EDC">
        <w:rPr>
          <w:rFonts w:ascii="Times New Roman" w:hAnsi="Times New Roman" w:cs="Times New Roman"/>
          <w:sz w:val="22"/>
          <w:szCs w:val="22"/>
          <w:lang w:val="en-GB"/>
        </w:rPr>
        <w:t>voluntarily</w:t>
      </w:r>
      <w:r w:rsidR="0055190C" w:rsidRPr="00267F17">
        <w:rPr>
          <w:rFonts w:ascii="Times New Roman" w:hAnsi="Times New Roman" w:cs="Times New Roman"/>
          <w:sz w:val="22"/>
          <w:szCs w:val="22"/>
          <w:lang w:val="en-GB"/>
        </w:rPr>
        <w:t xml:space="preserve"> </w:t>
      </w:r>
      <w:r w:rsidRPr="00267F17">
        <w:rPr>
          <w:rFonts w:ascii="Times New Roman" w:hAnsi="Times New Roman" w:cs="Times New Roman"/>
          <w:sz w:val="22"/>
          <w:szCs w:val="22"/>
          <w:lang w:val="en-GB"/>
        </w:rPr>
        <w:t>change</w:t>
      </w:r>
      <w:r w:rsidR="00910527" w:rsidRPr="00910527">
        <w:rPr>
          <w:rFonts w:ascii="Times New Roman" w:hAnsi="Times New Roman" w:cs="Times New Roman"/>
          <w:sz w:val="22"/>
          <w:szCs w:val="22"/>
          <w:vertAlign w:val="superscript"/>
          <w:lang w:val="en-GB"/>
        </w:rPr>
        <w:t>$</w:t>
      </w:r>
      <w:r w:rsidRPr="00267F17">
        <w:rPr>
          <w:rFonts w:ascii="Times New Roman" w:hAnsi="Times New Roman" w:cs="Times New Roman"/>
          <w:sz w:val="22"/>
          <w:szCs w:val="22"/>
          <w:lang w:val="en-GB"/>
        </w:rPr>
        <w:t xml:space="preserve"> in their pregnancy </w:t>
      </w:r>
      <w:r w:rsidR="005C5E4C">
        <w:rPr>
          <w:rFonts w:ascii="Times New Roman" w:hAnsi="Times New Roman" w:cs="Times New Roman"/>
          <w:sz w:val="22"/>
          <w:szCs w:val="22"/>
          <w:lang w:val="en-GB"/>
        </w:rPr>
        <w:t>monitoring</w:t>
      </w:r>
      <w:r w:rsidRPr="00267F17">
        <w:rPr>
          <w:rFonts w:ascii="Times New Roman" w:hAnsi="Times New Roman" w:cs="Times New Roman"/>
          <w:sz w:val="22"/>
          <w:szCs w:val="22"/>
          <w:lang w:val="en-GB"/>
        </w:rPr>
        <w:t xml:space="preserve"> </w:t>
      </w:r>
      <w:r w:rsidR="0055190C" w:rsidRPr="00267F17">
        <w:rPr>
          <w:rFonts w:ascii="Times New Roman" w:hAnsi="Times New Roman" w:cs="Times New Roman"/>
          <w:sz w:val="22"/>
          <w:szCs w:val="22"/>
          <w:lang w:val="en-GB"/>
        </w:rPr>
        <w:t xml:space="preserve">during </w:t>
      </w:r>
      <w:r w:rsidR="005C5E4C">
        <w:rPr>
          <w:rFonts w:ascii="Times New Roman" w:hAnsi="Times New Roman" w:cs="Times New Roman"/>
          <w:sz w:val="22"/>
          <w:szCs w:val="22"/>
          <w:lang w:val="en-GB"/>
        </w:rPr>
        <w:t>lockdown</w:t>
      </w:r>
      <w:r w:rsidRPr="00267F17">
        <w:rPr>
          <w:rFonts w:ascii="Times New Roman" w:hAnsi="Times New Roman" w:cs="Times New Roman"/>
          <w:sz w:val="22"/>
          <w:szCs w:val="22"/>
          <w:lang w:val="en-GB"/>
        </w:rPr>
        <w:t xml:space="preserve">, </w:t>
      </w:r>
      <w:proofErr w:type="spellStart"/>
      <w:r w:rsidR="00F24F7B" w:rsidRPr="00267F17">
        <w:rPr>
          <w:rFonts w:ascii="Times New Roman" w:hAnsi="Times New Roman" w:cs="Times New Roman"/>
          <w:sz w:val="22"/>
          <w:szCs w:val="22"/>
          <w:lang w:val="en-GB"/>
        </w:rPr>
        <w:t>Covimater</w:t>
      </w:r>
      <w:proofErr w:type="spellEnd"/>
      <w:r w:rsidR="00F24F7B" w:rsidRPr="00267F17">
        <w:rPr>
          <w:rFonts w:ascii="Times New Roman" w:hAnsi="Times New Roman" w:cs="Times New Roman"/>
          <w:sz w:val="22"/>
          <w:szCs w:val="22"/>
          <w:lang w:val="en-GB"/>
        </w:rPr>
        <w:t xml:space="preserve"> survey; </w:t>
      </w:r>
      <w:r w:rsidRPr="00267F17">
        <w:rPr>
          <w:rFonts w:ascii="Times New Roman" w:hAnsi="Times New Roman" w:cs="Times New Roman"/>
          <w:sz w:val="22"/>
          <w:szCs w:val="22"/>
          <w:lang w:val="en-GB"/>
        </w:rPr>
        <w:t xml:space="preserve">Women who changed their pregnancy </w:t>
      </w:r>
      <w:r w:rsidR="00AD2426">
        <w:rPr>
          <w:rFonts w:ascii="Times New Roman" w:hAnsi="Times New Roman" w:cs="Times New Roman"/>
          <w:sz w:val="22"/>
          <w:szCs w:val="22"/>
          <w:lang w:val="en-GB"/>
        </w:rPr>
        <w:t>monitoring</w:t>
      </w:r>
      <w:r w:rsidR="00910527">
        <w:rPr>
          <w:rFonts w:ascii="Times New Roman" w:hAnsi="Times New Roman" w:cs="Times New Roman"/>
          <w:sz w:val="22"/>
          <w:szCs w:val="22"/>
          <w:lang w:val="en-GB"/>
        </w:rPr>
        <w:t xml:space="preserve"> (n=</w:t>
      </w:r>
      <w:r w:rsidR="00F7257E">
        <w:rPr>
          <w:rFonts w:ascii="Times New Roman" w:hAnsi="Times New Roman" w:cs="Times New Roman"/>
          <w:sz w:val="22"/>
          <w:szCs w:val="22"/>
          <w:lang w:val="en-GB"/>
        </w:rPr>
        <w:t>107</w:t>
      </w:r>
      <w:r w:rsidRPr="00267F17">
        <w:rPr>
          <w:rFonts w:ascii="Times New Roman" w:hAnsi="Times New Roman" w:cs="Times New Roman"/>
          <w:sz w:val="22"/>
          <w:szCs w:val="22"/>
          <w:lang w:val="en-GB"/>
        </w:rPr>
        <w:t>), metropolitan France, 2020</w:t>
      </w:r>
    </w:p>
    <w:p w14:paraId="595BAE9E" w14:textId="15C636C2" w:rsidR="00D66782" w:rsidRDefault="00D66782" w:rsidP="00591B47">
      <w:pPr>
        <w:spacing w:line="360" w:lineRule="auto"/>
        <w:jc w:val="left"/>
        <w:rPr>
          <w:rFonts w:ascii="Calibri" w:hAnsi="Calibri" w:cs="Calibri"/>
          <w:snapToGrid/>
          <w:color w:val="000000"/>
          <w:sz w:val="18"/>
          <w:szCs w:val="18"/>
          <w:lang w:val="en-GB"/>
        </w:rPr>
      </w:pPr>
    </w:p>
    <w:p w14:paraId="0A6F273D" w14:textId="14E22B0A" w:rsidR="00F7257E" w:rsidRPr="00591B47" w:rsidRDefault="00F7257E" w:rsidP="00591B47">
      <w:pPr>
        <w:spacing w:line="360" w:lineRule="auto"/>
        <w:jc w:val="left"/>
        <w:rPr>
          <w:rFonts w:ascii="Calibri" w:hAnsi="Calibri" w:cs="Calibri"/>
          <w:snapToGrid/>
          <w:color w:val="000000"/>
          <w:sz w:val="18"/>
          <w:szCs w:val="18"/>
          <w:lang w:val="en-GB"/>
        </w:rPr>
      </w:pPr>
      <w:r>
        <w:rPr>
          <w:rFonts w:ascii="Calibri" w:hAnsi="Calibri" w:cs="Calibri"/>
          <w:noProof/>
          <w:snapToGrid/>
          <w:color w:val="000000"/>
          <w:sz w:val="18"/>
          <w:szCs w:val="18"/>
        </w:rPr>
        <w:drawing>
          <wp:inline distT="0" distB="0" distL="0" distR="0" wp14:anchorId="3C73A5BC" wp14:editId="57A1D9A1">
            <wp:extent cx="6709843" cy="25527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4595"/>
                    <a:stretch/>
                  </pic:blipFill>
                  <pic:spPr bwMode="auto">
                    <a:xfrm>
                      <a:off x="0" y="0"/>
                      <a:ext cx="6715844" cy="2554983"/>
                    </a:xfrm>
                    <a:prstGeom prst="rect">
                      <a:avLst/>
                    </a:prstGeom>
                    <a:noFill/>
                    <a:ln>
                      <a:noFill/>
                    </a:ln>
                    <a:extLst>
                      <a:ext uri="{53640926-AAD7-44D8-BBD7-CCE9431645EC}">
                        <a14:shadowObscured xmlns:a14="http://schemas.microsoft.com/office/drawing/2010/main"/>
                      </a:ext>
                    </a:extLst>
                  </pic:spPr>
                </pic:pic>
              </a:graphicData>
            </a:graphic>
          </wp:inline>
        </w:drawing>
      </w:r>
    </w:p>
    <w:p w14:paraId="6BCB9966" w14:textId="02F08A5B" w:rsidR="00BC5EDC" w:rsidRDefault="00BC5EDC" w:rsidP="00BC5EDC">
      <w:pPr>
        <w:spacing w:line="360" w:lineRule="auto"/>
        <w:ind w:left="2268"/>
        <w:jc w:val="left"/>
        <w:rPr>
          <w:rFonts w:ascii="Calibri" w:hAnsi="Calibri" w:cs="Calibri"/>
          <w:snapToGrid/>
          <w:color w:val="000000"/>
          <w:sz w:val="18"/>
          <w:szCs w:val="18"/>
          <w:lang w:val="en-GB"/>
        </w:rPr>
      </w:pPr>
      <w:r w:rsidRPr="00BC5EDC">
        <w:rPr>
          <w:rFonts w:ascii="Calibri" w:hAnsi="Calibri" w:cs="Calibri"/>
          <w:snapToGrid/>
          <w:color w:val="000000"/>
          <w:sz w:val="18"/>
          <w:szCs w:val="18"/>
          <w:lang w:val="en-GB"/>
        </w:rPr>
        <w:t xml:space="preserve">Percentage </w:t>
      </w:r>
      <w:r w:rsidR="003317FE">
        <w:rPr>
          <w:rFonts w:ascii="Calibri" w:hAnsi="Calibri" w:cs="Calibri"/>
          <w:snapToGrid/>
          <w:color w:val="000000"/>
          <w:sz w:val="18"/>
          <w:szCs w:val="18"/>
          <w:lang w:val="en-GB"/>
        </w:rPr>
        <w:t>(</w:t>
      </w:r>
      <w:proofErr w:type="gramStart"/>
      <w:r w:rsidR="003317FE">
        <w:rPr>
          <w:rFonts w:ascii="Calibri" w:hAnsi="Calibri" w:cs="Calibri"/>
          <w:snapToGrid/>
          <w:color w:val="000000"/>
          <w:sz w:val="18"/>
          <w:szCs w:val="18"/>
          <w:lang w:val="en-GB"/>
        </w:rPr>
        <w:t>%</w:t>
      </w:r>
      <w:proofErr w:type="gramEnd"/>
      <w:r w:rsidR="003317FE">
        <w:rPr>
          <w:rFonts w:ascii="Calibri" w:hAnsi="Calibri" w:cs="Calibri"/>
          <w:snapToGrid/>
          <w:color w:val="000000"/>
          <w:sz w:val="18"/>
          <w:szCs w:val="18"/>
          <w:lang w:val="en-GB"/>
        </w:rPr>
        <w:t xml:space="preserve">) </w:t>
      </w:r>
      <w:r w:rsidRPr="00BC5EDC">
        <w:rPr>
          <w:rFonts w:ascii="Calibri" w:hAnsi="Calibri" w:cs="Calibri"/>
          <w:snapToGrid/>
          <w:color w:val="000000"/>
          <w:sz w:val="18"/>
          <w:szCs w:val="18"/>
          <w:lang w:val="en-GB"/>
        </w:rPr>
        <w:t xml:space="preserve">of women who had voluntarily postponed/forgone their pregnancy monitoring </w:t>
      </w:r>
    </w:p>
    <w:p w14:paraId="0B961086" w14:textId="77777777" w:rsidR="00BC5EDC" w:rsidRDefault="00BC5EDC" w:rsidP="00D66782">
      <w:pPr>
        <w:spacing w:line="360" w:lineRule="auto"/>
        <w:jc w:val="left"/>
        <w:rPr>
          <w:rFonts w:ascii="Calibri" w:hAnsi="Calibri" w:cs="Calibri"/>
          <w:snapToGrid/>
          <w:color w:val="000000"/>
          <w:sz w:val="18"/>
          <w:szCs w:val="18"/>
          <w:lang w:val="en-GB"/>
        </w:rPr>
      </w:pPr>
    </w:p>
    <w:p w14:paraId="6A9179A4" w14:textId="7CC8C899" w:rsidR="00D66782" w:rsidRDefault="0040412F" w:rsidP="00D66782">
      <w:pPr>
        <w:spacing w:line="360" w:lineRule="auto"/>
        <w:jc w:val="left"/>
        <w:rPr>
          <w:rFonts w:ascii="Calibri" w:hAnsi="Calibri" w:cs="Calibri"/>
          <w:snapToGrid/>
          <w:color w:val="000000"/>
          <w:sz w:val="18"/>
          <w:szCs w:val="18"/>
          <w:lang w:val="en-GB"/>
        </w:rPr>
      </w:pPr>
      <w:r>
        <w:rPr>
          <w:rFonts w:ascii="Calibri" w:hAnsi="Calibri" w:cs="Calibri"/>
          <w:snapToGrid/>
          <w:color w:val="000000"/>
          <w:sz w:val="18"/>
          <w:szCs w:val="18"/>
          <w:lang w:val="en-GB"/>
        </w:rPr>
        <w:t>*</w:t>
      </w:r>
      <w:r w:rsidRPr="00267F17">
        <w:rPr>
          <w:rFonts w:ascii="Calibri" w:hAnsi="Calibri" w:cs="Calibri"/>
          <w:snapToGrid/>
          <w:color w:val="000000"/>
          <w:sz w:val="18"/>
          <w:szCs w:val="18"/>
          <w:lang w:val="en-GB"/>
        </w:rPr>
        <w:t>Analysis carried out in a subgroup of women (w</w:t>
      </w:r>
      <w:r>
        <w:rPr>
          <w:rFonts w:ascii="Calibri" w:hAnsi="Calibri" w:cs="Calibri"/>
          <w:snapToGrid/>
          <w:color w:val="000000"/>
          <w:sz w:val="18"/>
          <w:szCs w:val="18"/>
          <w:lang w:val="en-GB"/>
        </w:rPr>
        <w:t>ho had</w:t>
      </w:r>
      <w:r w:rsidRPr="00267F17">
        <w:rPr>
          <w:rFonts w:ascii="Calibri" w:hAnsi="Calibri" w:cs="Calibri"/>
          <w:snapToGrid/>
          <w:color w:val="000000"/>
          <w:sz w:val="18"/>
          <w:szCs w:val="18"/>
          <w:lang w:val="en-GB"/>
        </w:rPr>
        <w:t xml:space="preserve"> children or </w:t>
      </w:r>
      <w:r>
        <w:rPr>
          <w:rFonts w:ascii="Calibri" w:hAnsi="Calibri" w:cs="Calibri"/>
          <w:snapToGrid/>
          <w:color w:val="000000"/>
          <w:sz w:val="18"/>
          <w:szCs w:val="18"/>
          <w:lang w:val="en-GB"/>
        </w:rPr>
        <w:t xml:space="preserve">who were </w:t>
      </w:r>
      <w:r w:rsidRPr="00267F17">
        <w:rPr>
          <w:rFonts w:ascii="Calibri" w:hAnsi="Calibri" w:cs="Calibri"/>
          <w:snapToGrid/>
          <w:color w:val="000000"/>
          <w:sz w:val="18"/>
          <w:szCs w:val="18"/>
          <w:lang w:val="en-GB"/>
        </w:rPr>
        <w:t xml:space="preserve">working during the </w:t>
      </w:r>
      <w:r>
        <w:rPr>
          <w:rFonts w:ascii="Calibri" w:hAnsi="Calibri" w:cs="Calibri"/>
          <w:snapToGrid/>
          <w:color w:val="000000"/>
          <w:sz w:val="18"/>
          <w:szCs w:val="18"/>
          <w:lang w:val="en-GB"/>
        </w:rPr>
        <w:t>lockdown</w:t>
      </w:r>
      <w:r w:rsidRPr="00267F17">
        <w:rPr>
          <w:rFonts w:ascii="Calibri" w:hAnsi="Calibri" w:cs="Calibri"/>
          <w:snapToGrid/>
          <w:color w:val="000000"/>
          <w:sz w:val="18"/>
          <w:szCs w:val="18"/>
          <w:lang w:val="en-GB"/>
        </w:rPr>
        <w:t>)</w:t>
      </w:r>
    </w:p>
    <w:p w14:paraId="5AC8C989" w14:textId="6ED34B27" w:rsidR="00910527" w:rsidRDefault="008B3877" w:rsidP="00D66782">
      <w:pPr>
        <w:spacing w:line="360" w:lineRule="auto"/>
        <w:jc w:val="left"/>
        <w:rPr>
          <w:ins w:id="2" w:author="js" w:date="2021-05-28T12:53:00Z"/>
          <w:rFonts w:ascii="Calibri" w:hAnsi="Calibri" w:cs="Calibri"/>
          <w:snapToGrid/>
          <w:color w:val="000000"/>
          <w:sz w:val="18"/>
          <w:szCs w:val="18"/>
          <w:lang w:val="en-GB"/>
        </w:rPr>
      </w:pPr>
      <w:proofErr w:type="gramStart"/>
      <w:r>
        <w:rPr>
          <w:rFonts w:ascii="Calibri" w:hAnsi="Calibri" w:cs="Calibri"/>
          <w:snapToGrid/>
          <w:color w:val="000000"/>
          <w:sz w:val="18"/>
          <w:szCs w:val="18"/>
          <w:lang w:val="en-GB"/>
        </w:rPr>
        <w:t xml:space="preserve">$ </w:t>
      </w:r>
      <w:r w:rsidR="00910527">
        <w:rPr>
          <w:rFonts w:ascii="Calibri" w:hAnsi="Calibri" w:cs="Calibri"/>
          <w:snapToGrid/>
          <w:color w:val="000000"/>
          <w:sz w:val="18"/>
          <w:szCs w:val="18"/>
          <w:lang w:val="en-GB"/>
        </w:rPr>
        <w:t>:</w:t>
      </w:r>
      <w:proofErr w:type="gramEnd"/>
      <w:r w:rsidR="00910527">
        <w:rPr>
          <w:rFonts w:ascii="Calibri" w:hAnsi="Calibri" w:cs="Calibri"/>
          <w:snapToGrid/>
          <w:color w:val="000000"/>
          <w:sz w:val="18"/>
          <w:szCs w:val="18"/>
          <w:lang w:val="en-GB"/>
        </w:rPr>
        <w:t xml:space="preserve"> </w:t>
      </w:r>
      <w:r w:rsidR="00F7257E" w:rsidRPr="008B3877">
        <w:rPr>
          <w:rFonts w:ascii="Calibri" w:hAnsi="Calibri" w:cs="Calibri"/>
          <w:snapToGrid/>
          <w:color w:val="000000"/>
          <w:sz w:val="18"/>
          <w:szCs w:val="18"/>
          <w:lang w:val="en-GB"/>
        </w:rPr>
        <w:t>Postponing/foregoing /not starting monitoring despite a gestational age of 15 weeks (see definition of the variable of interest in Methods section). Available data (n=107)</w:t>
      </w:r>
    </w:p>
    <w:p w14:paraId="3BC03A4A" w14:textId="33FA3AFD" w:rsidR="00F03A6B" w:rsidRPr="00BC6CEE" w:rsidRDefault="00F03A6B">
      <w:pPr>
        <w:spacing w:after="160" w:line="259" w:lineRule="auto"/>
        <w:jc w:val="left"/>
        <w:rPr>
          <w:lang w:val="en-GB"/>
        </w:rPr>
      </w:pPr>
      <w:r w:rsidRPr="00BC6CEE">
        <w:rPr>
          <w:lang w:val="en-GB"/>
        </w:rPr>
        <w:br w:type="page"/>
      </w:r>
    </w:p>
    <w:p w14:paraId="787CAAA5" w14:textId="74B413B0" w:rsidR="007741CB" w:rsidRPr="00267F17" w:rsidRDefault="007741CB" w:rsidP="007741CB">
      <w:pPr>
        <w:pStyle w:val="Titre2"/>
        <w:spacing w:after="240" w:line="360" w:lineRule="auto"/>
        <w:jc w:val="left"/>
        <w:rPr>
          <w:rFonts w:ascii="Times New Roman" w:hAnsi="Times New Roman" w:cs="Times New Roman"/>
          <w:sz w:val="24"/>
          <w:szCs w:val="24"/>
          <w:lang w:val="en-GB"/>
        </w:rPr>
      </w:pPr>
      <w:r w:rsidRPr="00267F17">
        <w:rPr>
          <w:rFonts w:ascii="Times New Roman" w:hAnsi="Times New Roman" w:cs="Times New Roman"/>
          <w:sz w:val="24"/>
          <w:szCs w:val="24"/>
          <w:lang w:val="en-GB"/>
        </w:rPr>
        <w:lastRenderedPageBreak/>
        <w:t xml:space="preserve">Figure </w:t>
      </w:r>
      <w:r w:rsidR="00BB0048" w:rsidRPr="00267F17">
        <w:rPr>
          <w:rFonts w:ascii="Times New Roman" w:hAnsi="Times New Roman" w:cs="Times New Roman"/>
          <w:sz w:val="24"/>
          <w:szCs w:val="24"/>
          <w:lang w:val="en-GB"/>
        </w:rPr>
        <w:t>2</w:t>
      </w:r>
      <w:r w:rsidRPr="00267F17">
        <w:rPr>
          <w:rFonts w:ascii="Times New Roman" w:hAnsi="Times New Roman" w:cs="Times New Roman"/>
          <w:sz w:val="24"/>
          <w:szCs w:val="24"/>
          <w:lang w:val="en-GB"/>
        </w:rPr>
        <w:t xml:space="preserve">: </w:t>
      </w:r>
      <w:r w:rsidR="007A1BDA">
        <w:rPr>
          <w:rFonts w:ascii="Times New Roman" w:hAnsi="Times New Roman" w:cs="Times New Roman"/>
          <w:sz w:val="24"/>
          <w:szCs w:val="24"/>
          <w:lang w:val="en-GB"/>
        </w:rPr>
        <w:t xml:space="preserve">Foregoing of </w:t>
      </w:r>
      <w:r w:rsidRPr="00267F17">
        <w:rPr>
          <w:rFonts w:ascii="Times New Roman" w:hAnsi="Times New Roman" w:cs="Times New Roman"/>
          <w:sz w:val="24"/>
          <w:szCs w:val="24"/>
          <w:lang w:val="en-GB"/>
        </w:rPr>
        <w:t xml:space="preserve">pregnancy </w:t>
      </w:r>
      <w:r w:rsidR="00887F72">
        <w:rPr>
          <w:rFonts w:ascii="Times New Roman" w:hAnsi="Times New Roman" w:cs="Times New Roman"/>
          <w:sz w:val="24"/>
          <w:szCs w:val="24"/>
          <w:lang w:val="en-GB"/>
        </w:rPr>
        <w:t>monitoring</w:t>
      </w:r>
      <w:r w:rsidRPr="00267F17">
        <w:rPr>
          <w:rFonts w:ascii="Times New Roman" w:hAnsi="Times New Roman" w:cs="Times New Roman"/>
          <w:sz w:val="24"/>
          <w:szCs w:val="24"/>
          <w:lang w:val="en-GB"/>
        </w:rPr>
        <w:t xml:space="preserve"> examinations during </w:t>
      </w:r>
      <w:r w:rsidR="007A1BDA">
        <w:rPr>
          <w:rFonts w:ascii="Times New Roman" w:hAnsi="Times New Roman" w:cs="Times New Roman"/>
          <w:sz w:val="24"/>
          <w:szCs w:val="24"/>
          <w:lang w:val="en-GB"/>
        </w:rPr>
        <w:t xml:space="preserve">the </w:t>
      </w:r>
      <w:r w:rsidR="00887F72">
        <w:rPr>
          <w:rFonts w:ascii="Times New Roman" w:hAnsi="Times New Roman" w:cs="Times New Roman"/>
          <w:sz w:val="24"/>
          <w:szCs w:val="24"/>
          <w:lang w:val="en-GB"/>
        </w:rPr>
        <w:t>lockdown</w:t>
      </w:r>
      <w:r w:rsidRPr="00267F17">
        <w:rPr>
          <w:rFonts w:ascii="Times New Roman" w:hAnsi="Times New Roman" w:cs="Times New Roman"/>
          <w:sz w:val="24"/>
          <w:lang w:val="en-GB"/>
        </w:rPr>
        <w:t xml:space="preserve">, </w:t>
      </w:r>
      <w:proofErr w:type="spellStart"/>
      <w:r w:rsidRPr="00267F17">
        <w:rPr>
          <w:rFonts w:ascii="Times New Roman" w:hAnsi="Times New Roman" w:cs="Times New Roman"/>
          <w:sz w:val="24"/>
          <w:szCs w:val="24"/>
          <w:lang w:val="en-GB"/>
        </w:rPr>
        <w:t>Covimater</w:t>
      </w:r>
      <w:proofErr w:type="spellEnd"/>
      <w:r w:rsidRPr="00267F17">
        <w:rPr>
          <w:rFonts w:ascii="Times New Roman" w:hAnsi="Times New Roman" w:cs="Times New Roman"/>
          <w:sz w:val="24"/>
          <w:szCs w:val="24"/>
          <w:lang w:val="en-GB"/>
        </w:rPr>
        <w:t xml:space="preserve"> survey; (n=7</w:t>
      </w:r>
      <w:r w:rsidR="00887F72">
        <w:rPr>
          <w:rFonts w:ascii="Times New Roman" w:hAnsi="Times New Roman" w:cs="Times New Roman"/>
          <w:sz w:val="24"/>
          <w:szCs w:val="24"/>
          <w:lang w:val="en-GB"/>
        </w:rPr>
        <w:t>5</w:t>
      </w:r>
      <w:r w:rsidRPr="00267F17">
        <w:rPr>
          <w:rFonts w:ascii="Times New Roman" w:hAnsi="Times New Roman" w:cs="Times New Roman"/>
          <w:sz w:val="24"/>
          <w:szCs w:val="24"/>
          <w:lang w:val="en-GB"/>
        </w:rPr>
        <w:t>), metropolitan France, 2020</w:t>
      </w:r>
    </w:p>
    <w:p w14:paraId="2BEC5AEF" w14:textId="54A5642B" w:rsidR="00D4147A" w:rsidRDefault="00D4147A" w:rsidP="007741CB">
      <w:pPr>
        <w:spacing w:after="160" w:line="259" w:lineRule="auto"/>
        <w:jc w:val="left"/>
        <w:rPr>
          <w:noProof/>
          <w:snapToGrid/>
        </w:rPr>
      </w:pPr>
      <w:r>
        <w:rPr>
          <w:noProof/>
          <w:snapToGrid/>
        </w:rPr>
        <w:drawing>
          <wp:inline distT="0" distB="0" distL="0" distR="0" wp14:anchorId="5F5BA526" wp14:editId="0C4D2CE8">
            <wp:extent cx="6318885" cy="274395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3649" t="3858" r="-3649" b="1447"/>
                    <a:stretch/>
                  </pic:blipFill>
                  <pic:spPr bwMode="auto">
                    <a:xfrm>
                      <a:off x="0" y="0"/>
                      <a:ext cx="6350138" cy="2757531"/>
                    </a:xfrm>
                    <a:prstGeom prst="rect">
                      <a:avLst/>
                    </a:prstGeom>
                    <a:noFill/>
                    <a:ln>
                      <a:noFill/>
                    </a:ln>
                    <a:extLst>
                      <a:ext uri="{53640926-AAD7-44D8-BBD7-CCE9431645EC}">
                        <a14:shadowObscured xmlns:a14="http://schemas.microsoft.com/office/drawing/2010/main"/>
                      </a:ext>
                    </a:extLst>
                  </pic:spPr>
                </pic:pic>
              </a:graphicData>
            </a:graphic>
          </wp:inline>
        </w:drawing>
      </w:r>
    </w:p>
    <w:p w14:paraId="2D8809B3" w14:textId="77777777" w:rsidR="007A1BDA" w:rsidRPr="00D4147A" w:rsidRDefault="007A1BDA" w:rsidP="00FD22C3">
      <w:pPr>
        <w:spacing w:after="160" w:line="259" w:lineRule="auto"/>
        <w:ind w:left="-426"/>
        <w:jc w:val="left"/>
        <w:rPr>
          <w:lang w:val="en-US"/>
        </w:rPr>
      </w:pPr>
    </w:p>
    <w:p w14:paraId="0C503766" w14:textId="4B592F4E" w:rsidR="007741CB" w:rsidRPr="00D4147A" w:rsidRDefault="007741CB" w:rsidP="007741CB">
      <w:pPr>
        <w:spacing w:after="160" w:line="259" w:lineRule="auto"/>
        <w:jc w:val="left"/>
        <w:rPr>
          <w:rFonts w:asciiTheme="majorHAnsi" w:eastAsiaTheme="majorEastAsia" w:hAnsiTheme="majorHAnsi" w:cstheme="majorBidi"/>
          <w:color w:val="2E74B5" w:themeColor="accent1" w:themeShade="BF"/>
          <w:sz w:val="26"/>
          <w:szCs w:val="26"/>
          <w:lang w:val="en-US"/>
        </w:rPr>
      </w:pPr>
    </w:p>
    <w:sectPr w:rsidR="007741CB" w:rsidRPr="00D4147A" w:rsidSect="0040412F">
      <w:footerReference w:type="default" r:id="rId11"/>
      <w:pgSz w:w="11907" w:h="16840" w:code="9"/>
      <w:pgMar w:top="1134" w:right="1134" w:bottom="568" w:left="851" w:header="567" w:footer="0"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C8B24" w14:textId="77777777" w:rsidR="00EA4756" w:rsidRDefault="00EA4756">
      <w:r>
        <w:separator/>
      </w:r>
    </w:p>
  </w:endnote>
  <w:endnote w:type="continuationSeparator" w:id="0">
    <w:p w14:paraId="6C53A02F" w14:textId="77777777" w:rsidR="00EA4756" w:rsidRDefault="00EA4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001790"/>
      <w:docPartObj>
        <w:docPartGallery w:val="Page Numbers (Bottom of Page)"/>
        <w:docPartUnique/>
      </w:docPartObj>
    </w:sdtPr>
    <w:sdtEndPr/>
    <w:sdtContent>
      <w:p w14:paraId="0FF9B05B" w14:textId="7F9A02BD" w:rsidR="00EA4756" w:rsidRDefault="00EA4756">
        <w:pPr>
          <w:pStyle w:val="Pieddepage"/>
          <w:jc w:val="right"/>
        </w:pPr>
        <w:r>
          <w:fldChar w:fldCharType="begin"/>
        </w:r>
        <w:r>
          <w:instrText>PAGE   \* MERGEFORMAT</w:instrText>
        </w:r>
        <w:r>
          <w:fldChar w:fldCharType="separate"/>
        </w:r>
        <w:r w:rsidR="00443849">
          <w:rPr>
            <w:noProof/>
          </w:rPr>
          <w:t>21</w:t>
        </w:r>
        <w:r>
          <w:fldChar w:fldCharType="end"/>
        </w:r>
      </w:p>
    </w:sdtContent>
  </w:sdt>
  <w:p w14:paraId="21A35435" w14:textId="77777777" w:rsidR="00EA4756" w:rsidRDefault="00EA47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062D9" w14:textId="77777777" w:rsidR="00EA4756" w:rsidRDefault="00EA4756">
      <w:r>
        <w:separator/>
      </w:r>
    </w:p>
  </w:footnote>
  <w:footnote w:type="continuationSeparator" w:id="0">
    <w:p w14:paraId="2AB51808" w14:textId="77777777" w:rsidR="00EA4756" w:rsidRDefault="00EA47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375EB"/>
    <w:multiLevelType w:val="multilevel"/>
    <w:tmpl w:val="07604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5D21A2"/>
    <w:multiLevelType w:val="hybridMultilevel"/>
    <w:tmpl w:val="AEDEFF70"/>
    <w:lvl w:ilvl="0" w:tplc="C908B1E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94B76"/>
    <w:multiLevelType w:val="multilevel"/>
    <w:tmpl w:val="8A4C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70905"/>
    <w:multiLevelType w:val="hybridMultilevel"/>
    <w:tmpl w:val="A774B9D4"/>
    <w:lvl w:ilvl="0" w:tplc="8A98803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EF7C20"/>
    <w:multiLevelType w:val="hybridMultilevel"/>
    <w:tmpl w:val="2A58E2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6D1DBA"/>
    <w:multiLevelType w:val="hybridMultilevel"/>
    <w:tmpl w:val="553C33E0"/>
    <w:lvl w:ilvl="0" w:tplc="040C0001">
      <w:start w:val="1"/>
      <w:numFmt w:val="bullet"/>
      <w:lvlText w:val=""/>
      <w:lvlJc w:val="left"/>
      <w:pPr>
        <w:ind w:left="720" w:hanging="360"/>
      </w:pPr>
      <w:rPr>
        <w:rFonts w:ascii="Symbol" w:hAnsi="Symbol" w:hint="default"/>
      </w:rPr>
    </w:lvl>
    <w:lvl w:ilvl="1" w:tplc="1708F242">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B67E0F"/>
    <w:multiLevelType w:val="hybridMultilevel"/>
    <w:tmpl w:val="DE0C03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D720F31"/>
    <w:multiLevelType w:val="multilevel"/>
    <w:tmpl w:val="0AA257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216111"/>
    <w:multiLevelType w:val="multilevel"/>
    <w:tmpl w:val="3C96B5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E987483"/>
    <w:multiLevelType w:val="multilevel"/>
    <w:tmpl w:val="45F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F885B19"/>
    <w:multiLevelType w:val="hybridMultilevel"/>
    <w:tmpl w:val="51EAD026"/>
    <w:lvl w:ilvl="0" w:tplc="AD7A8EEA">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B52D47"/>
    <w:multiLevelType w:val="hybridMultilevel"/>
    <w:tmpl w:val="854640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4C72DE5"/>
    <w:multiLevelType w:val="hybridMultilevel"/>
    <w:tmpl w:val="A98C0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3E05CF"/>
    <w:multiLevelType w:val="hybridMultilevel"/>
    <w:tmpl w:val="2042E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43620E"/>
    <w:multiLevelType w:val="hybridMultilevel"/>
    <w:tmpl w:val="F0ACB97A"/>
    <w:lvl w:ilvl="0" w:tplc="040C0001">
      <w:start w:val="1"/>
      <w:numFmt w:val="bullet"/>
      <w:lvlText w:val=""/>
      <w:lvlJc w:val="left"/>
      <w:pPr>
        <w:ind w:left="2856" w:hanging="360"/>
      </w:pPr>
      <w:rPr>
        <w:rFonts w:ascii="Symbol" w:hAnsi="Symbol" w:hint="default"/>
      </w:rPr>
    </w:lvl>
    <w:lvl w:ilvl="1" w:tplc="040C0003" w:tentative="1">
      <w:start w:val="1"/>
      <w:numFmt w:val="bullet"/>
      <w:lvlText w:val="o"/>
      <w:lvlJc w:val="left"/>
      <w:pPr>
        <w:ind w:left="3576" w:hanging="360"/>
      </w:pPr>
      <w:rPr>
        <w:rFonts w:ascii="Courier New" w:hAnsi="Courier New" w:cs="Courier New" w:hint="default"/>
      </w:rPr>
    </w:lvl>
    <w:lvl w:ilvl="2" w:tplc="040C0005" w:tentative="1">
      <w:start w:val="1"/>
      <w:numFmt w:val="bullet"/>
      <w:lvlText w:val=""/>
      <w:lvlJc w:val="left"/>
      <w:pPr>
        <w:ind w:left="4296" w:hanging="360"/>
      </w:pPr>
      <w:rPr>
        <w:rFonts w:ascii="Wingdings" w:hAnsi="Wingdings" w:hint="default"/>
      </w:rPr>
    </w:lvl>
    <w:lvl w:ilvl="3" w:tplc="040C0001" w:tentative="1">
      <w:start w:val="1"/>
      <w:numFmt w:val="bullet"/>
      <w:lvlText w:val=""/>
      <w:lvlJc w:val="left"/>
      <w:pPr>
        <w:ind w:left="5016" w:hanging="360"/>
      </w:pPr>
      <w:rPr>
        <w:rFonts w:ascii="Symbol" w:hAnsi="Symbol" w:hint="default"/>
      </w:rPr>
    </w:lvl>
    <w:lvl w:ilvl="4" w:tplc="040C0003" w:tentative="1">
      <w:start w:val="1"/>
      <w:numFmt w:val="bullet"/>
      <w:lvlText w:val="o"/>
      <w:lvlJc w:val="left"/>
      <w:pPr>
        <w:ind w:left="5736" w:hanging="360"/>
      </w:pPr>
      <w:rPr>
        <w:rFonts w:ascii="Courier New" w:hAnsi="Courier New" w:cs="Courier New" w:hint="default"/>
      </w:rPr>
    </w:lvl>
    <w:lvl w:ilvl="5" w:tplc="040C0005" w:tentative="1">
      <w:start w:val="1"/>
      <w:numFmt w:val="bullet"/>
      <w:lvlText w:val=""/>
      <w:lvlJc w:val="left"/>
      <w:pPr>
        <w:ind w:left="6456" w:hanging="360"/>
      </w:pPr>
      <w:rPr>
        <w:rFonts w:ascii="Wingdings" w:hAnsi="Wingdings" w:hint="default"/>
      </w:rPr>
    </w:lvl>
    <w:lvl w:ilvl="6" w:tplc="040C0001" w:tentative="1">
      <w:start w:val="1"/>
      <w:numFmt w:val="bullet"/>
      <w:lvlText w:val=""/>
      <w:lvlJc w:val="left"/>
      <w:pPr>
        <w:ind w:left="7176" w:hanging="360"/>
      </w:pPr>
      <w:rPr>
        <w:rFonts w:ascii="Symbol" w:hAnsi="Symbol" w:hint="default"/>
      </w:rPr>
    </w:lvl>
    <w:lvl w:ilvl="7" w:tplc="040C0003" w:tentative="1">
      <w:start w:val="1"/>
      <w:numFmt w:val="bullet"/>
      <w:lvlText w:val="o"/>
      <w:lvlJc w:val="left"/>
      <w:pPr>
        <w:ind w:left="7896" w:hanging="360"/>
      </w:pPr>
      <w:rPr>
        <w:rFonts w:ascii="Courier New" w:hAnsi="Courier New" w:cs="Courier New" w:hint="default"/>
      </w:rPr>
    </w:lvl>
    <w:lvl w:ilvl="8" w:tplc="040C0005" w:tentative="1">
      <w:start w:val="1"/>
      <w:numFmt w:val="bullet"/>
      <w:lvlText w:val=""/>
      <w:lvlJc w:val="left"/>
      <w:pPr>
        <w:ind w:left="8616" w:hanging="360"/>
      </w:pPr>
      <w:rPr>
        <w:rFonts w:ascii="Wingdings" w:hAnsi="Wingdings" w:hint="default"/>
      </w:rPr>
    </w:lvl>
  </w:abstractNum>
  <w:abstractNum w:abstractNumId="15" w15:restartNumberingAfterBreak="0">
    <w:nsid w:val="58904DA4"/>
    <w:multiLevelType w:val="hybridMultilevel"/>
    <w:tmpl w:val="729E98FA"/>
    <w:lvl w:ilvl="0" w:tplc="1708F242">
      <w:numFmt w:val="bullet"/>
      <w:lvlText w:val="-"/>
      <w:lvlJc w:val="left"/>
      <w:pPr>
        <w:ind w:left="1440" w:hanging="360"/>
      </w:pPr>
      <w:rPr>
        <w:rFonts w:ascii="Times New Roman" w:eastAsiaTheme="minorHAnsi"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C0F0095"/>
    <w:multiLevelType w:val="hybridMultilevel"/>
    <w:tmpl w:val="DF347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95776B"/>
    <w:multiLevelType w:val="hybridMultilevel"/>
    <w:tmpl w:val="9C7E3184"/>
    <w:lvl w:ilvl="0" w:tplc="16D2E28C">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176507"/>
    <w:multiLevelType w:val="hybridMultilevel"/>
    <w:tmpl w:val="21F8AA76"/>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4AF4A67"/>
    <w:multiLevelType w:val="multilevel"/>
    <w:tmpl w:val="48FA2DF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DDB44A6"/>
    <w:multiLevelType w:val="hybridMultilevel"/>
    <w:tmpl w:val="1354DB8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EF613F5"/>
    <w:multiLevelType w:val="multilevel"/>
    <w:tmpl w:val="7F8A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0610D91"/>
    <w:multiLevelType w:val="hybridMultilevel"/>
    <w:tmpl w:val="6FA8F8D0"/>
    <w:lvl w:ilvl="0" w:tplc="D92C0180">
      <w:start w:val="1"/>
      <w:numFmt w:val="decimal"/>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13140C4"/>
    <w:multiLevelType w:val="hybridMultilevel"/>
    <w:tmpl w:val="D5F24C14"/>
    <w:lvl w:ilvl="0" w:tplc="4AA86D4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2C124E2"/>
    <w:multiLevelType w:val="multilevel"/>
    <w:tmpl w:val="5112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3"/>
  </w:num>
  <w:num w:numId="3">
    <w:abstractNumId w:val="6"/>
  </w:num>
  <w:num w:numId="4">
    <w:abstractNumId w:val="4"/>
  </w:num>
  <w:num w:numId="5">
    <w:abstractNumId w:val="14"/>
  </w:num>
  <w:num w:numId="6">
    <w:abstractNumId w:val="20"/>
  </w:num>
  <w:num w:numId="7">
    <w:abstractNumId w:val="22"/>
  </w:num>
  <w:num w:numId="8">
    <w:abstractNumId w:val="23"/>
  </w:num>
  <w:num w:numId="9">
    <w:abstractNumId w:val="18"/>
  </w:num>
  <w:num w:numId="10">
    <w:abstractNumId w:val="13"/>
  </w:num>
  <w:num w:numId="11">
    <w:abstractNumId w:val="5"/>
  </w:num>
  <w:num w:numId="12">
    <w:abstractNumId w:val="15"/>
  </w:num>
  <w:num w:numId="13">
    <w:abstractNumId w:val="16"/>
  </w:num>
  <w:num w:numId="14">
    <w:abstractNumId w:val="11"/>
  </w:num>
  <w:num w:numId="15">
    <w:abstractNumId w:val="2"/>
  </w:num>
  <w:num w:numId="16">
    <w:abstractNumId w:val="0"/>
  </w:num>
  <w:num w:numId="17">
    <w:abstractNumId w:val="21"/>
  </w:num>
  <w:num w:numId="18">
    <w:abstractNumId w:val="7"/>
  </w:num>
  <w:num w:numId="19">
    <w:abstractNumId w:val="24"/>
  </w:num>
  <w:num w:numId="20">
    <w:abstractNumId w:val="9"/>
  </w:num>
  <w:num w:numId="21">
    <w:abstractNumId w:val="8"/>
  </w:num>
  <w:num w:numId="22">
    <w:abstractNumId w:val="19"/>
  </w:num>
  <w:num w:numId="23">
    <w:abstractNumId w:val="10"/>
  </w:num>
  <w:num w:numId="24">
    <w:abstractNumId w:val="12"/>
  </w:num>
  <w:num w:numId="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AUJO-CHAVERON Lucia">
    <w15:presenceInfo w15:providerId="None" w15:userId="ARAUJO-CHAVERON Luc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71"/>
    <w:rsid w:val="00002BD0"/>
    <w:rsid w:val="00004AA4"/>
    <w:rsid w:val="00007133"/>
    <w:rsid w:val="0001232A"/>
    <w:rsid w:val="0001622B"/>
    <w:rsid w:val="000178F8"/>
    <w:rsid w:val="00022EFF"/>
    <w:rsid w:val="00023D8D"/>
    <w:rsid w:val="00024F90"/>
    <w:rsid w:val="00031E53"/>
    <w:rsid w:val="00033EE8"/>
    <w:rsid w:val="00035A3A"/>
    <w:rsid w:val="00037074"/>
    <w:rsid w:val="00037798"/>
    <w:rsid w:val="00040CEF"/>
    <w:rsid w:val="00043EB3"/>
    <w:rsid w:val="00044ECC"/>
    <w:rsid w:val="0004501B"/>
    <w:rsid w:val="0005103E"/>
    <w:rsid w:val="00051A9F"/>
    <w:rsid w:val="00053ACB"/>
    <w:rsid w:val="00053B37"/>
    <w:rsid w:val="000575F2"/>
    <w:rsid w:val="00070C09"/>
    <w:rsid w:val="00071D92"/>
    <w:rsid w:val="00073377"/>
    <w:rsid w:val="00075EDB"/>
    <w:rsid w:val="000811AF"/>
    <w:rsid w:val="00086932"/>
    <w:rsid w:val="0008792F"/>
    <w:rsid w:val="00091357"/>
    <w:rsid w:val="000A16FE"/>
    <w:rsid w:val="000A5830"/>
    <w:rsid w:val="000A6C77"/>
    <w:rsid w:val="000A7652"/>
    <w:rsid w:val="000B1297"/>
    <w:rsid w:val="000B313A"/>
    <w:rsid w:val="000B32D6"/>
    <w:rsid w:val="000B389A"/>
    <w:rsid w:val="000B4690"/>
    <w:rsid w:val="000B7B08"/>
    <w:rsid w:val="000C206D"/>
    <w:rsid w:val="000C4D25"/>
    <w:rsid w:val="000C69D8"/>
    <w:rsid w:val="000D1B3C"/>
    <w:rsid w:val="000D3817"/>
    <w:rsid w:val="000D3A30"/>
    <w:rsid w:val="000E313A"/>
    <w:rsid w:val="000E6BAF"/>
    <w:rsid w:val="000E712A"/>
    <w:rsid w:val="000F572A"/>
    <w:rsid w:val="000F5D62"/>
    <w:rsid w:val="000F6F2F"/>
    <w:rsid w:val="00100641"/>
    <w:rsid w:val="00101651"/>
    <w:rsid w:val="001020F4"/>
    <w:rsid w:val="0010219A"/>
    <w:rsid w:val="00107121"/>
    <w:rsid w:val="001127B9"/>
    <w:rsid w:val="00112EA4"/>
    <w:rsid w:val="001136AE"/>
    <w:rsid w:val="00113F26"/>
    <w:rsid w:val="00116116"/>
    <w:rsid w:val="0011778F"/>
    <w:rsid w:val="00122D04"/>
    <w:rsid w:val="00123572"/>
    <w:rsid w:val="0012382C"/>
    <w:rsid w:val="00134BA9"/>
    <w:rsid w:val="00135AB7"/>
    <w:rsid w:val="001374A8"/>
    <w:rsid w:val="0014203B"/>
    <w:rsid w:val="00144D32"/>
    <w:rsid w:val="00152154"/>
    <w:rsid w:val="00154C46"/>
    <w:rsid w:val="001613A6"/>
    <w:rsid w:val="0016287B"/>
    <w:rsid w:val="001655C0"/>
    <w:rsid w:val="00165ABB"/>
    <w:rsid w:val="001734CF"/>
    <w:rsid w:val="00174068"/>
    <w:rsid w:val="00181C13"/>
    <w:rsid w:val="0018231E"/>
    <w:rsid w:val="00182DF2"/>
    <w:rsid w:val="001845BC"/>
    <w:rsid w:val="00184A4B"/>
    <w:rsid w:val="0018609D"/>
    <w:rsid w:val="001861F7"/>
    <w:rsid w:val="00187569"/>
    <w:rsid w:val="00187AB7"/>
    <w:rsid w:val="00190A7F"/>
    <w:rsid w:val="00192531"/>
    <w:rsid w:val="00192D47"/>
    <w:rsid w:val="001944DC"/>
    <w:rsid w:val="00194F48"/>
    <w:rsid w:val="001A0112"/>
    <w:rsid w:val="001A276F"/>
    <w:rsid w:val="001A397D"/>
    <w:rsid w:val="001A53DD"/>
    <w:rsid w:val="001A61B4"/>
    <w:rsid w:val="001A705E"/>
    <w:rsid w:val="001A7B7D"/>
    <w:rsid w:val="001B0CEA"/>
    <w:rsid w:val="001B18D0"/>
    <w:rsid w:val="001B1CE2"/>
    <w:rsid w:val="001B3823"/>
    <w:rsid w:val="001B4CFB"/>
    <w:rsid w:val="001B5486"/>
    <w:rsid w:val="001B5C9F"/>
    <w:rsid w:val="001B71E8"/>
    <w:rsid w:val="001B754E"/>
    <w:rsid w:val="001C1A88"/>
    <w:rsid w:val="001D0D8B"/>
    <w:rsid w:val="001D153B"/>
    <w:rsid w:val="001D751E"/>
    <w:rsid w:val="001E132C"/>
    <w:rsid w:val="001E38F2"/>
    <w:rsid w:val="001E5ADB"/>
    <w:rsid w:val="001E6734"/>
    <w:rsid w:val="001F24BF"/>
    <w:rsid w:val="001F2EAC"/>
    <w:rsid w:val="001F3444"/>
    <w:rsid w:val="001F3548"/>
    <w:rsid w:val="001F38DA"/>
    <w:rsid w:val="001F38EC"/>
    <w:rsid w:val="001F4C01"/>
    <w:rsid w:val="001F53AD"/>
    <w:rsid w:val="001F6DB3"/>
    <w:rsid w:val="00203669"/>
    <w:rsid w:val="00205EDF"/>
    <w:rsid w:val="00206C2D"/>
    <w:rsid w:val="00214B02"/>
    <w:rsid w:val="00216BDF"/>
    <w:rsid w:val="002208EA"/>
    <w:rsid w:val="0022180F"/>
    <w:rsid w:val="002224B1"/>
    <w:rsid w:val="00222D54"/>
    <w:rsid w:val="00225E21"/>
    <w:rsid w:val="002278ED"/>
    <w:rsid w:val="00231233"/>
    <w:rsid w:val="00232EDD"/>
    <w:rsid w:val="00232F8E"/>
    <w:rsid w:val="00237AD6"/>
    <w:rsid w:val="0024793E"/>
    <w:rsid w:val="002504BA"/>
    <w:rsid w:val="00251FA4"/>
    <w:rsid w:val="0025229B"/>
    <w:rsid w:val="0025277A"/>
    <w:rsid w:val="00256E14"/>
    <w:rsid w:val="0025714B"/>
    <w:rsid w:val="00257B22"/>
    <w:rsid w:val="00257B4A"/>
    <w:rsid w:val="002612F4"/>
    <w:rsid w:val="002635F4"/>
    <w:rsid w:val="00263F1D"/>
    <w:rsid w:val="002647CA"/>
    <w:rsid w:val="00265B2C"/>
    <w:rsid w:val="00267F17"/>
    <w:rsid w:val="002725E0"/>
    <w:rsid w:val="002749F4"/>
    <w:rsid w:val="002753D1"/>
    <w:rsid w:val="00275D90"/>
    <w:rsid w:val="002770CA"/>
    <w:rsid w:val="00277FBD"/>
    <w:rsid w:val="00285396"/>
    <w:rsid w:val="00290DDF"/>
    <w:rsid w:val="00294621"/>
    <w:rsid w:val="002947F7"/>
    <w:rsid w:val="002A3916"/>
    <w:rsid w:val="002A46D1"/>
    <w:rsid w:val="002A6FC2"/>
    <w:rsid w:val="002B5679"/>
    <w:rsid w:val="002B5E5A"/>
    <w:rsid w:val="002B6276"/>
    <w:rsid w:val="002C1E41"/>
    <w:rsid w:val="002C3447"/>
    <w:rsid w:val="002C6D3E"/>
    <w:rsid w:val="002E4B7D"/>
    <w:rsid w:val="002F1158"/>
    <w:rsid w:val="002F2A69"/>
    <w:rsid w:val="002F4F44"/>
    <w:rsid w:val="002F5459"/>
    <w:rsid w:val="002F5A48"/>
    <w:rsid w:val="003009CB"/>
    <w:rsid w:val="003022FE"/>
    <w:rsid w:val="00303B24"/>
    <w:rsid w:val="00303E25"/>
    <w:rsid w:val="00304E8D"/>
    <w:rsid w:val="00306A5E"/>
    <w:rsid w:val="003070CF"/>
    <w:rsid w:val="00312102"/>
    <w:rsid w:val="00315657"/>
    <w:rsid w:val="0032065C"/>
    <w:rsid w:val="00320E95"/>
    <w:rsid w:val="00323134"/>
    <w:rsid w:val="0032342F"/>
    <w:rsid w:val="00323B65"/>
    <w:rsid w:val="00323DB4"/>
    <w:rsid w:val="00331049"/>
    <w:rsid w:val="003317FE"/>
    <w:rsid w:val="003356B4"/>
    <w:rsid w:val="00335D7A"/>
    <w:rsid w:val="00335DAE"/>
    <w:rsid w:val="00335EAB"/>
    <w:rsid w:val="00340FFE"/>
    <w:rsid w:val="00351143"/>
    <w:rsid w:val="00353731"/>
    <w:rsid w:val="00353DDF"/>
    <w:rsid w:val="00354264"/>
    <w:rsid w:val="0035480C"/>
    <w:rsid w:val="00354FC1"/>
    <w:rsid w:val="00357886"/>
    <w:rsid w:val="003608D6"/>
    <w:rsid w:val="00360B4C"/>
    <w:rsid w:val="00360E2C"/>
    <w:rsid w:val="0036140C"/>
    <w:rsid w:val="00361C24"/>
    <w:rsid w:val="00363056"/>
    <w:rsid w:val="00364CF7"/>
    <w:rsid w:val="0036745D"/>
    <w:rsid w:val="00372E15"/>
    <w:rsid w:val="00374742"/>
    <w:rsid w:val="00374E45"/>
    <w:rsid w:val="00375939"/>
    <w:rsid w:val="00375B28"/>
    <w:rsid w:val="003819C5"/>
    <w:rsid w:val="00382896"/>
    <w:rsid w:val="0038708E"/>
    <w:rsid w:val="00390012"/>
    <w:rsid w:val="00393DBC"/>
    <w:rsid w:val="003A1EAF"/>
    <w:rsid w:val="003A2617"/>
    <w:rsid w:val="003A3168"/>
    <w:rsid w:val="003A3725"/>
    <w:rsid w:val="003A4B35"/>
    <w:rsid w:val="003A4C99"/>
    <w:rsid w:val="003A5FDA"/>
    <w:rsid w:val="003B00AB"/>
    <w:rsid w:val="003B05E5"/>
    <w:rsid w:val="003B4632"/>
    <w:rsid w:val="003C051C"/>
    <w:rsid w:val="003C7C93"/>
    <w:rsid w:val="003C7D02"/>
    <w:rsid w:val="003D3073"/>
    <w:rsid w:val="003D6E3D"/>
    <w:rsid w:val="003E23F8"/>
    <w:rsid w:val="003E27E0"/>
    <w:rsid w:val="003E6C90"/>
    <w:rsid w:val="003F155C"/>
    <w:rsid w:val="003F3E87"/>
    <w:rsid w:val="003F3FBE"/>
    <w:rsid w:val="003F41CB"/>
    <w:rsid w:val="003F4B9A"/>
    <w:rsid w:val="003F51A3"/>
    <w:rsid w:val="003F5912"/>
    <w:rsid w:val="003F6726"/>
    <w:rsid w:val="004020FB"/>
    <w:rsid w:val="0040412F"/>
    <w:rsid w:val="004043AC"/>
    <w:rsid w:val="00404C9D"/>
    <w:rsid w:val="004068BE"/>
    <w:rsid w:val="00411A42"/>
    <w:rsid w:val="004137D8"/>
    <w:rsid w:val="00415DF9"/>
    <w:rsid w:val="00420464"/>
    <w:rsid w:val="00420DA8"/>
    <w:rsid w:val="00422479"/>
    <w:rsid w:val="0043180B"/>
    <w:rsid w:val="0043329C"/>
    <w:rsid w:val="004338AA"/>
    <w:rsid w:val="00434D44"/>
    <w:rsid w:val="004364CC"/>
    <w:rsid w:val="00436588"/>
    <w:rsid w:val="00436FA9"/>
    <w:rsid w:val="004378FF"/>
    <w:rsid w:val="00440815"/>
    <w:rsid w:val="00443849"/>
    <w:rsid w:val="00443B46"/>
    <w:rsid w:val="00445A0F"/>
    <w:rsid w:val="00446B8D"/>
    <w:rsid w:val="004504A6"/>
    <w:rsid w:val="004512B9"/>
    <w:rsid w:val="00452D10"/>
    <w:rsid w:val="00454569"/>
    <w:rsid w:val="0046147F"/>
    <w:rsid w:val="0046273E"/>
    <w:rsid w:val="00474E10"/>
    <w:rsid w:val="00475A36"/>
    <w:rsid w:val="0047725C"/>
    <w:rsid w:val="004772E2"/>
    <w:rsid w:val="00481197"/>
    <w:rsid w:val="00482ACC"/>
    <w:rsid w:val="004864CC"/>
    <w:rsid w:val="004A0DFA"/>
    <w:rsid w:val="004A2BB0"/>
    <w:rsid w:val="004A34C3"/>
    <w:rsid w:val="004A4431"/>
    <w:rsid w:val="004B3E74"/>
    <w:rsid w:val="004B4EA8"/>
    <w:rsid w:val="004B7BA1"/>
    <w:rsid w:val="004C4211"/>
    <w:rsid w:val="004C49EE"/>
    <w:rsid w:val="004C4D17"/>
    <w:rsid w:val="004D18BE"/>
    <w:rsid w:val="004D4091"/>
    <w:rsid w:val="004D5FE8"/>
    <w:rsid w:val="004D6C0D"/>
    <w:rsid w:val="004D6E76"/>
    <w:rsid w:val="004D720F"/>
    <w:rsid w:val="004E06C5"/>
    <w:rsid w:val="004E0900"/>
    <w:rsid w:val="004E0C54"/>
    <w:rsid w:val="004E3148"/>
    <w:rsid w:val="004E57C4"/>
    <w:rsid w:val="004E6BBB"/>
    <w:rsid w:val="004F20BD"/>
    <w:rsid w:val="004F3B29"/>
    <w:rsid w:val="0050363B"/>
    <w:rsid w:val="00503736"/>
    <w:rsid w:val="00503860"/>
    <w:rsid w:val="00507765"/>
    <w:rsid w:val="005100B5"/>
    <w:rsid w:val="00511280"/>
    <w:rsid w:val="00513C6B"/>
    <w:rsid w:val="0051773F"/>
    <w:rsid w:val="00517C5D"/>
    <w:rsid w:val="00520BF5"/>
    <w:rsid w:val="00522DC4"/>
    <w:rsid w:val="005261AF"/>
    <w:rsid w:val="005303E4"/>
    <w:rsid w:val="005326A0"/>
    <w:rsid w:val="00533E10"/>
    <w:rsid w:val="00534571"/>
    <w:rsid w:val="00536688"/>
    <w:rsid w:val="00537918"/>
    <w:rsid w:val="00540161"/>
    <w:rsid w:val="005407B5"/>
    <w:rsid w:val="00541887"/>
    <w:rsid w:val="005430CA"/>
    <w:rsid w:val="005456A5"/>
    <w:rsid w:val="005462F2"/>
    <w:rsid w:val="0055190C"/>
    <w:rsid w:val="00557053"/>
    <w:rsid w:val="0056021A"/>
    <w:rsid w:val="005612E6"/>
    <w:rsid w:val="0056263C"/>
    <w:rsid w:val="00562E1C"/>
    <w:rsid w:val="00564F91"/>
    <w:rsid w:val="005673A8"/>
    <w:rsid w:val="00567A06"/>
    <w:rsid w:val="00570395"/>
    <w:rsid w:val="005715EE"/>
    <w:rsid w:val="00577CE3"/>
    <w:rsid w:val="00580D6A"/>
    <w:rsid w:val="00581478"/>
    <w:rsid w:val="00581BAC"/>
    <w:rsid w:val="0058306B"/>
    <w:rsid w:val="00583296"/>
    <w:rsid w:val="00585E2B"/>
    <w:rsid w:val="0058711A"/>
    <w:rsid w:val="005902B4"/>
    <w:rsid w:val="00590E7B"/>
    <w:rsid w:val="00591B47"/>
    <w:rsid w:val="005921C4"/>
    <w:rsid w:val="0059477E"/>
    <w:rsid w:val="005A0173"/>
    <w:rsid w:val="005A3BDB"/>
    <w:rsid w:val="005A47EE"/>
    <w:rsid w:val="005B07F2"/>
    <w:rsid w:val="005B1EF8"/>
    <w:rsid w:val="005B3CFE"/>
    <w:rsid w:val="005B4A56"/>
    <w:rsid w:val="005B4C1C"/>
    <w:rsid w:val="005B504F"/>
    <w:rsid w:val="005B5568"/>
    <w:rsid w:val="005B64F7"/>
    <w:rsid w:val="005B66BC"/>
    <w:rsid w:val="005B709C"/>
    <w:rsid w:val="005C0CFA"/>
    <w:rsid w:val="005C1249"/>
    <w:rsid w:val="005C19DE"/>
    <w:rsid w:val="005C4432"/>
    <w:rsid w:val="005C482F"/>
    <w:rsid w:val="005C51E1"/>
    <w:rsid w:val="005C5E4C"/>
    <w:rsid w:val="005C67FE"/>
    <w:rsid w:val="005C702C"/>
    <w:rsid w:val="005D0A58"/>
    <w:rsid w:val="005D0ECE"/>
    <w:rsid w:val="005D239B"/>
    <w:rsid w:val="005D26B8"/>
    <w:rsid w:val="005D50E1"/>
    <w:rsid w:val="005E5F1E"/>
    <w:rsid w:val="005F0242"/>
    <w:rsid w:val="005F22E5"/>
    <w:rsid w:val="005F3631"/>
    <w:rsid w:val="006026D0"/>
    <w:rsid w:val="00603991"/>
    <w:rsid w:val="00605C4B"/>
    <w:rsid w:val="0062370C"/>
    <w:rsid w:val="0062787E"/>
    <w:rsid w:val="00627A79"/>
    <w:rsid w:val="00635F22"/>
    <w:rsid w:val="00636E5B"/>
    <w:rsid w:val="00636F63"/>
    <w:rsid w:val="006372F1"/>
    <w:rsid w:val="00650D50"/>
    <w:rsid w:val="006547B2"/>
    <w:rsid w:val="00655442"/>
    <w:rsid w:val="006627EA"/>
    <w:rsid w:val="00665AB6"/>
    <w:rsid w:val="00667D33"/>
    <w:rsid w:val="00673A3F"/>
    <w:rsid w:val="00675F71"/>
    <w:rsid w:val="00680263"/>
    <w:rsid w:val="006822EF"/>
    <w:rsid w:val="00693F42"/>
    <w:rsid w:val="006A2430"/>
    <w:rsid w:val="006A5254"/>
    <w:rsid w:val="006B400F"/>
    <w:rsid w:val="006B531D"/>
    <w:rsid w:val="006C2541"/>
    <w:rsid w:val="006C444E"/>
    <w:rsid w:val="006C7D76"/>
    <w:rsid w:val="006D015D"/>
    <w:rsid w:val="006D434B"/>
    <w:rsid w:val="006E6381"/>
    <w:rsid w:val="006E7658"/>
    <w:rsid w:val="006F0A15"/>
    <w:rsid w:val="006F0C2F"/>
    <w:rsid w:val="006F44C9"/>
    <w:rsid w:val="006F4B36"/>
    <w:rsid w:val="006F57CF"/>
    <w:rsid w:val="00701C84"/>
    <w:rsid w:val="007022EA"/>
    <w:rsid w:val="00705552"/>
    <w:rsid w:val="00714802"/>
    <w:rsid w:val="00715564"/>
    <w:rsid w:val="00715585"/>
    <w:rsid w:val="007163E8"/>
    <w:rsid w:val="00723B1E"/>
    <w:rsid w:val="00727ACE"/>
    <w:rsid w:val="007302C3"/>
    <w:rsid w:val="0073037B"/>
    <w:rsid w:val="00735D6A"/>
    <w:rsid w:val="0073610E"/>
    <w:rsid w:val="00736B74"/>
    <w:rsid w:val="0074407F"/>
    <w:rsid w:val="00751A07"/>
    <w:rsid w:val="00751E57"/>
    <w:rsid w:val="00752C1B"/>
    <w:rsid w:val="0075458C"/>
    <w:rsid w:val="00756219"/>
    <w:rsid w:val="00756350"/>
    <w:rsid w:val="007607DE"/>
    <w:rsid w:val="00762104"/>
    <w:rsid w:val="00763489"/>
    <w:rsid w:val="0076503E"/>
    <w:rsid w:val="00765B7A"/>
    <w:rsid w:val="0077081E"/>
    <w:rsid w:val="007741CB"/>
    <w:rsid w:val="007759CD"/>
    <w:rsid w:val="00775F34"/>
    <w:rsid w:val="00777ADC"/>
    <w:rsid w:val="00777F5B"/>
    <w:rsid w:val="007812F3"/>
    <w:rsid w:val="007817C5"/>
    <w:rsid w:val="00782C25"/>
    <w:rsid w:val="00783D5E"/>
    <w:rsid w:val="00795B9F"/>
    <w:rsid w:val="007A078B"/>
    <w:rsid w:val="007A1BDA"/>
    <w:rsid w:val="007A464A"/>
    <w:rsid w:val="007A554D"/>
    <w:rsid w:val="007A6FD3"/>
    <w:rsid w:val="007A7BFC"/>
    <w:rsid w:val="007B05DB"/>
    <w:rsid w:val="007B0F4F"/>
    <w:rsid w:val="007B14E5"/>
    <w:rsid w:val="007B2BA9"/>
    <w:rsid w:val="007B34C3"/>
    <w:rsid w:val="007B574F"/>
    <w:rsid w:val="007B5E16"/>
    <w:rsid w:val="007C1E73"/>
    <w:rsid w:val="007C2CBF"/>
    <w:rsid w:val="007C2E3B"/>
    <w:rsid w:val="007C34FE"/>
    <w:rsid w:val="007C352E"/>
    <w:rsid w:val="007D1274"/>
    <w:rsid w:val="007D4E94"/>
    <w:rsid w:val="007D67B3"/>
    <w:rsid w:val="007D6CB8"/>
    <w:rsid w:val="007E0894"/>
    <w:rsid w:val="007E1C99"/>
    <w:rsid w:val="007E38B9"/>
    <w:rsid w:val="007E5623"/>
    <w:rsid w:val="007E7623"/>
    <w:rsid w:val="007E7C37"/>
    <w:rsid w:val="007F0807"/>
    <w:rsid w:val="007F18FA"/>
    <w:rsid w:val="007F1A91"/>
    <w:rsid w:val="007F1EC3"/>
    <w:rsid w:val="007F4C7A"/>
    <w:rsid w:val="007F7A95"/>
    <w:rsid w:val="0080046A"/>
    <w:rsid w:val="00804FF1"/>
    <w:rsid w:val="00805673"/>
    <w:rsid w:val="00805A7F"/>
    <w:rsid w:val="00805AC6"/>
    <w:rsid w:val="00805FFD"/>
    <w:rsid w:val="008129CA"/>
    <w:rsid w:val="00817B71"/>
    <w:rsid w:val="00820091"/>
    <w:rsid w:val="00820C73"/>
    <w:rsid w:val="008243FE"/>
    <w:rsid w:val="00824CE2"/>
    <w:rsid w:val="00830FB3"/>
    <w:rsid w:val="00832D4E"/>
    <w:rsid w:val="0083590B"/>
    <w:rsid w:val="008364B7"/>
    <w:rsid w:val="00836E8F"/>
    <w:rsid w:val="00837876"/>
    <w:rsid w:val="00840FE1"/>
    <w:rsid w:val="00843F30"/>
    <w:rsid w:val="00847C37"/>
    <w:rsid w:val="0085314B"/>
    <w:rsid w:val="00855422"/>
    <w:rsid w:val="00855C5F"/>
    <w:rsid w:val="00856324"/>
    <w:rsid w:val="00856C82"/>
    <w:rsid w:val="00856F8D"/>
    <w:rsid w:val="0085769C"/>
    <w:rsid w:val="00857F9F"/>
    <w:rsid w:val="00861C99"/>
    <w:rsid w:val="00862FA0"/>
    <w:rsid w:val="00865392"/>
    <w:rsid w:val="008706C2"/>
    <w:rsid w:val="00873688"/>
    <w:rsid w:val="00876358"/>
    <w:rsid w:val="00876A2E"/>
    <w:rsid w:val="00880A91"/>
    <w:rsid w:val="0088207B"/>
    <w:rsid w:val="00883D4C"/>
    <w:rsid w:val="008850EA"/>
    <w:rsid w:val="00887F72"/>
    <w:rsid w:val="00891AE1"/>
    <w:rsid w:val="00891DBE"/>
    <w:rsid w:val="008926F9"/>
    <w:rsid w:val="00895733"/>
    <w:rsid w:val="00895B90"/>
    <w:rsid w:val="00897356"/>
    <w:rsid w:val="008A12A4"/>
    <w:rsid w:val="008A4A02"/>
    <w:rsid w:val="008B0A29"/>
    <w:rsid w:val="008B0E04"/>
    <w:rsid w:val="008B140C"/>
    <w:rsid w:val="008B1F4D"/>
    <w:rsid w:val="008B3877"/>
    <w:rsid w:val="008C22BD"/>
    <w:rsid w:val="008C37C1"/>
    <w:rsid w:val="008C600C"/>
    <w:rsid w:val="008C7E0A"/>
    <w:rsid w:val="008D0F16"/>
    <w:rsid w:val="008D2B7E"/>
    <w:rsid w:val="008D5CC4"/>
    <w:rsid w:val="008D64B5"/>
    <w:rsid w:val="008E19D0"/>
    <w:rsid w:val="008E4C37"/>
    <w:rsid w:val="008E6440"/>
    <w:rsid w:val="008E7BFE"/>
    <w:rsid w:val="008F1410"/>
    <w:rsid w:val="008F4790"/>
    <w:rsid w:val="00903834"/>
    <w:rsid w:val="00904543"/>
    <w:rsid w:val="00904EA1"/>
    <w:rsid w:val="00907941"/>
    <w:rsid w:val="00910153"/>
    <w:rsid w:val="00910527"/>
    <w:rsid w:val="00910BC1"/>
    <w:rsid w:val="00911E6E"/>
    <w:rsid w:val="00912FD3"/>
    <w:rsid w:val="00920712"/>
    <w:rsid w:val="009220A1"/>
    <w:rsid w:val="0092599D"/>
    <w:rsid w:val="0092627B"/>
    <w:rsid w:val="009266AD"/>
    <w:rsid w:val="00930278"/>
    <w:rsid w:val="00934CCE"/>
    <w:rsid w:val="00936D7C"/>
    <w:rsid w:val="009375D4"/>
    <w:rsid w:val="009402FD"/>
    <w:rsid w:val="00950FFB"/>
    <w:rsid w:val="009530B2"/>
    <w:rsid w:val="009577D1"/>
    <w:rsid w:val="0096078A"/>
    <w:rsid w:val="00960C69"/>
    <w:rsid w:val="00961430"/>
    <w:rsid w:val="00963D88"/>
    <w:rsid w:val="009642AE"/>
    <w:rsid w:val="009646D6"/>
    <w:rsid w:val="009674C1"/>
    <w:rsid w:val="0096796C"/>
    <w:rsid w:val="009727EB"/>
    <w:rsid w:val="0097548D"/>
    <w:rsid w:val="0098235D"/>
    <w:rsid w:val="009834E2"/>
    <w:rsid w:val="00983B87"/>
    <w:rsid w:val="00986143"/>
    <w:rsid w:val="00987082"/>
    <w:rsid w:val="00992B58"/>
    <w:rsid w:val="00992C88"/>
    <w:rsid w:val="00994069"/>
    <w:rsid w:val="009940A4"/>
    <w:rsid w:val="00995656"/>
    <w:rsid w:val="009A02B5"/>
    <w:rsid w:val="009A48E0"/>
    <w:rsid w:val="009B151F"/>
    <w:rsid w:val="009B20FA"/>
    <w:rsid w:val="009B4172"/>
    <w:rsid w:val="009C0B7A"/>
    <w:rsid w:val="009C0DB6"/>
    <w:rsid w:val="009C16B5"/>
    <w:rsid w:val="009C1B68"/>
    <w:rsid w:val="009C1CDF"/>
    <w:rsid w:val="009C40DD"/>
    <w:rsid w:val="009C7EDC"/>
    <w:rsid w:val="009D0D7C"/>
    <w:rsid w:val="009D3BBB"/>
    <w:rsid w:val="009D6C00"/>
    <w:rsid w:val="009D6D67"/>
    <w:rsid w:val="009F10F1"/>
    <w:rsid w:val="009F1398"/>
    <w:rsid w:val="009F3B5D"/>
    <w:rsid w:val="009F3CA2"/>
    <w:rsid w:val="009F45E0"/>
    <w:rsid w:val="009F5339"/>
    <w:rsid w:val="009F580C"/>
    <w:rsid w:val="00A00223"/>
    <w:rsid w:val="00A01805"/>
    <w:rsid w:val="00A03239"/>
    <w:rsid w:val="00A03CB5"/>
    <w:rsid w:val="00A1047F"/>
    <w:rsid w:val="00A11E7B"/>
    <w:rsid w:val="00A12FDB"/>
    <w:rsid w:val="00A15A3E"/>
    <w:rsid w:val="00A3005B"/>
    <w:rsid w:val="00A304BF"/>
    <w:rsid w:val="00A34232"/>
    <w:rsid w:val="00A34991"/>
    <w:rsid w:val="00A3676C"/>
    <w:rsid w:val="00A42AC0"/>
    <w:rsid w:val="00A43372"/>
    <w:rsid w:val="00A461BF"/>
    <w:rsid w:val="00A4633A"/>
    <w:rsid w:val="00A50623"/>
    <w:rsid w:val="00A51B19"/>
    <w:rsid w:val="00A54F37"/>
    <w:rsid w:val="00A56F09"/>
    <w:rsid w:val="00A57673"/>
    <w:rsid w:val="00A616F1"/>
    <w:rsid w:val="00A6385D"/>
    <w:rsid w:val="00A65889"/>
    <w:rsid w:val="00A65D2D"/>
    <w:rsid w:val="00A702DD"/>
    <w:rsid w:val="00A71903"/>
    <w:rsid w:val="00A75224"/>
    <w:rsid w:val="00A773FC"/>
    <w:rsid w:val="00A82A2B"/>
    <w:rsid w:val="00A84779"/>
    <w:rsid w:val="00A854FF"/>
    <w:rsid w:val="00A9070C"/>
    <w:rsid w:val="00A91F02"/>
    <w:rsid w:val="00A933B3"/>
    <w:rsid w:val="00A938A0"/>
    <w:rsid w:val="00A95734"/>
    <w:rsid w:val="00A961AF"/>
    <w:rsid w:val="00A96BC5"/>
    <w:rsid w:val="00AA4AA2"/>
    <w:rsid w:val="00AA6B9D"/>
    <w:rsid w:val="00AA7AB8"/>
    <w:rsid w:val="00AB0568"/>
    <w:rsid w:val="00AB06E9"/>
    <w:rsid w:val="00AB12F5"/>
    <w:rsid w:val="00AB2812"/>
    <w:rsid w:val="00AB48EC"/>
    <w:rsid w:val="00AB6173"/>
    <w:rsid w:val="00AC0519"/>
    <w:rsid w:val="00AC170A"/>
    <w:rsid w:val="00AD2179"/>
    <w:rsid w:val="00AD2426"/>
    <w:rsid w:val="00AD2E40"/>
    <w:rsid w:val="00AD4BB9"/>
    <w:rsid w:val="00AE6B2B"/>
    <w:rsid w:val="00AE748C"/>
    <w:rsid w:val="00AF2C02"/>
    <w:rsid w:val="00B0384F"/>
    <w:rsid w:val="00B05460"/>
    <w:rsid w:val="00B06395"/>
    <w:rsid w:val="00B115A2"/>
    <w:rsid w:val="00B142C0"/>
    <w:rsid w:val="00B242AC"/>
    <w:rsid w:val="00B268DC"/>
    <w:rsid w:val="00B26ED9"/>
    <w:rsid w:val="00B31780"/>
    <w:rsid w:val="00B352FC"/>
    <w:rsid w:val="00B359C6"/>
    <w:rsid w:val="00B366F1"/>
    <w:rsid w:val="00B45CD8"/>
    <w:rsid w:val="00B469F6"/>
    <w:rsid w:val="00B47226"/>
    <w:rsid w:val="00B60DD6"/>
    <w:rsid w:val="00B61B1B"/>
    <w:rsid w:val="00B64DEA"/>
    <w:rsid w:val="00B73641"/>
    <w:rsid w:val="00B74B07"/>
    <w:rsid w:val="00B824F3"/>
    <w:rsid w:val="00B82DC9"/>
    <w:rsid w:val="00B8510B"/>
    <w:rsid w:val="00B86DBA"/>
    <w:rsid w:val="00B904BD"/>
    <w:rsid w:val="00B9057F"/>
    <w:rsid w:val="00B92CA9"/>
    <w:rsid w:val="00B92CB9"/>
    <w:rsid w:val="00B93E92"/>
    <w:rsid w:val="00B9584F"/>
    <w:rsid w:val="00B95E07"/>
    <w:rsid w:val="00B96F3E"/>
    <w:rsid w:val="00BA0B8A"/>
    <w:rsid w:val="00BA3006"/>
    <w:rsid w:val="00BA3934"/>
    <w:rsid w:val="00BA63D5"/>
    <w:rsid w:val="00BB0048"/>
    <w:rsid w:val="00BB0A60"/>
    <w:rsid w:val="00BB0AC8"/>
    <w:rsid w:val="00BB4184"/>
    <w:rsid w:val="00BB5F90"/>
    <w:rsid w:val="00BC05EA"/>
    <w:rsid w:val="00BC0EA8"/>
    <w:rsid w:val="00BC11A3"/>
    <w:rsid w:val="00BC258E"/>
    <w:rsid w:val="00BC2847"/>
    <w:rsid w:val="00BC3C76"/>
    <w:rsid w:val="00BC3D91"/>
    <w:rsid w:val="00BC5EDC"/>
    <w:rsid w:val="00BC6CEE"/>
    <w:rsid w:val="00BD199B"/>
    <w:rsid w:val="00BD1F9F"/>
    <w:rsid w:val="00BD2D42"/>
    <w:rsid w:val="00BD3BBF"/>
    <w:rsid w:val="00BD470C"/>
    <w:rsid w:val="00BD4741"/>
    <w:rsid w:val="00BD499E"/>
    <w:rsid w:val="00BE24D2"/>
    <w:rsid w:val="00BE37EB"/>
    <w:rsid w:val="00BF2262"/>
    <w:rsid w:val="00BF7AAC"/>
    <w:rsid w:val="00BF7AD3"/>
    <w:rsid w:val="00C01590"/>
    <w:rsid w:val="00C020D3"/>
    <w:rsid w:val="00C02182"/>
    <w:rsid w:val="00C03F46"/>
    <w:rsid w:val="00C052BD"/>
    <w:rsid w:val="00C06F09"/>
    <w:rsid w:val="00C1260E"/>
    <w:rsid w:val="00C15495"/>
    <w:rsid w:val="00C15CE6"/>
    <w:rsid w:val="00C15F74"/>
    <w:rsid w:val="00C166D5"/>
    <w:rsid w:val="00C17B39"/>
    <w:rsid w:val="00C2205F"/>
    <w:rsid w:val="00C23192"/>
    <w:rsid w:val="00C24E04"/>
    <w:rsid w:val="00C265BD"/>
    <w:rsid w:val="00C34046"/>
    <w:rsid w:val="00C34EAA"/>
    <w:rsid w:val="00C444B6"/>
    <w:rsid w:val="00C46868"/>
    <w:rsid w:val="00C47654"/>
    <w:rsid w:val="00C506D4"/>
    <w:rsid w:val="00C54F53"/>
    <w:rsid w:val="00C5525F"/>
    <w:rsid w:val="00C5721A"/>
    <w:rsid w:val="00C61CB5"/>
    <w:rsid w:val="00C6224E"/>
    <w:rsid w:val="00C651E0"/>
    <w:rsid w:val="00C66924"/>
    <w:rsid w:val="00C66BB4"/>
    <w:rsid w:val="00C70710"/>
    <w:rsid w:val="00C7243E"/>
    <w:rsid w:val="00C7340C"/>
    <w:rsid w:val="00C73460"/>
    <w:rsid w:val="00C73FFF"/>
    <w:rsid w:val="00C773C3"/>
    <w:rsid w:val="00C80AE3"/>
    <w:rsid w:val="00C830FE"/>
    <w:rsid w:val="00C83181"/>
    <w:rsid w:val="00C83B5A"/>
    <w:rsid w:val="00C91485"/>
    <w:rsid w:val="00C971C4"/>
    <w:rsid w:val="00CA03CC"/>
    <w:rsid w:val="00CA1703"/>
    <w:rsid w:val="00CB0086"/>
    <w:rsid w:val="00CB2C37"/>
    <w:rsid w:val="00CB4348"/>
    <w:rsid w:val="00CB72B0"/>
    <w:rsid w:val="00CB74D6"/>
    <w:rsid w:val="00CC4654"/>
    <w:rsid w:val="00CC466B"/>
    <w:rsid w:val="00CD005D"/>
    <w:rsid w:val="00CD0161"/>
    <w:rsid w:val="00CD2399"/>
    <w:rsid w:val="00CD2D0F"/>
    <w:rsid w:val="00CD787A"/>
    <w:rsid w:val="00CD788F"/>
    <w:rsid w:val="00CE03EE"/>
    <w:rsid w:val="00CE170A"/>
    <w:rsid w:val="00CE3086"/>
    <w:rsid w:val="00CE6077"/>
    <w:rsid w:val="00CF0EE2"/>
    <w:rsid w:val="00CF5A91"/>
    <w:rsid w:val="00CF61AE"/>
    <w:rsid w:val="00D00009"/>
    <w:rsid w:val="00D0349E"/>
    <w:rsid w:val="00D06423"/>
    <w:rsid w:val="00D108A0"/>
    <w:rsid w:val="00D21926"/>
    <w:rsid w:val="00D25FAA"/>
    <w:rsid w:val="00D26854"/>
    <w:rsid w:val="00D26CB4"/>
    <w:rsid w:val="00D33942"/>
    <w:rsid w:val="00D3461D"/>
    <w:rsid w:val="00D34FB5"/>
    <w:rsid w:val="00D3730B"/>
    <w:rsid w:val="00D3755B"/>
    <w:rsid w:val="00D4147A"/>
    <w:rsid w:val="00D46E4C"/>
    <w:rsid w:val="00D50A33"/>
    <w:rsid w:val="00D50FA9"/>
    <w:rsid w:val="00D57957"/>
    <w:rsid w:val="00D616E3"/>
    <w:rsid w:val="00D62959"/>
    <w:rsid w:val="00D66782"/>
    <w:rsid w:val="00D67560"/>
    <w:rsid w:val="00D728B9"/>
    <w:rsid w:val="00D72FAC"/>
    <w:rsid w:val="00D75305"/>
    <w:rsid w:val="00D755A3"/>
    <w:rsid w:val="00D8118E"/>
    <w:rsid w:val="00D834B7"/>
    <w:rsid w:val="00D83D1B"/>
    <w:rsid w:val="00D862C4"/>
    <w:rsid w:val="00D86806"/>
    <w:rsid w:val="00D94361"/>
    <w:rsid w:val="00D9445A"/>
    <w:rsid w:val="00D944A9"/>
    <w:rsid w:val="00D979E4"/>
    <w:rsid w:val="00DA0EC9"/>
    <w:rsid w:val="00DA2C30"/>
    <w:rsid w:val="00DA44DD"/>
    <w:rsid w:val="00DA4EF9"/>
    <w:rsid w:val="00DA74D8"/>
    <w:rsid w:val="00DB1506"/>
    <w:rsid w:val="00DB1AAF"/>
    <w:rsid w:val="00DC26EE"/>
    <w:rsid w:val="00DC4E62"/>
    <w:rsid w:val="00DC5495"/>
    <w:rsid w:val="00DC5A2B"/>
    <w:rsid w:val="00DC5F40"/>
    <w:rsid w:val="00DC6FE7"/>
    <w:rsid w:val="00DC72F7"/>
    <w:rsid w:val="00DC79EC"/>
    <w:rsid w:val="00DD03C0"/>
    <w:rsid w:val="00DD0A4B"/>
    <w:rsid w:val="00DD34D8"/>
    <w:rsid w:val="00DD52BE"/>
    <w:rsid w:val="00DE0173"/>
    <w:rsid w:val="00DE1D8D"/>
    <w:rsid w:val="00DE4B83"/>
    <w:rsid w:val="00DE7CC7"/>
    <w:rsid w:val="00DF6D85"/>
    <w:rsid w:val="00DF7ABA"/>
    <w:rsid w:val="00E05B11"/>
    <w:rsid w:val="00E06DA9"/>
    <w:rsid w:val="00E07AE4"/>
    <w:rsid w:val="00E10CE2"/>
    <w:rsid w:val="00E14DA6"/>
    <w:rsid w:val="00E212B5"/>
    <w:rsid w:val="00E23965"/>
    <w:rsid w:val="00E25CDF"/>
    <w:rsid w:val="00E27377"/>
    <w:rsid w:val="00E31F1E"/>
    <w:rsid w:val="00E34A03"/>
    <w:rsid w:val="00E37372"/>
    <w:rsid w:val="00E37CE4"/>
    <w:rsid w:val="00E417C3"/>
    <w:rsid w:val="00E44776"/>
    <w:rsid w:val="00E45547"/>
    <w:rsid w:val="00E46B94"/>
    <w:rsid w:val="00E477B0"/>
    <w:rsid w:val="00E53212"/>
    <w:rsid w:val="00E54B41"/>
    <w:rsid w:val="00E54CCB"/>
    <w:rsid w:val="00E644D0"/>
    <w:rsid w:val="00E671FD"/>
    <w:rsid w:val="00E70CB2"/>
    <w:rsid w:val="00E7135B"/>
    <w:rsid w:val="00E73ED2"/>
    <w:rsid w:val="00E74C80"/>
    <w:rsid w:val="00E74F10"/>
    <w:rsid w:val="00E75BDC"/>
    <w:rsid w:val="00E75D16"/>
    <w:rsid w:val="00E761FE"/>
    <w:rsid w:val="00E85DCC"/>
    <w:rsid w:val="00E91F40"/>
    <w:rsid w:val="00E938C4"/>
    <w:rsid w:val="00E94137"/>
    <w:rsid w:val="00E950A1"/>
    <w:rsid w:val="00EA1094"/>
    <w:rsid w:val="00EA4756"/>
    <w:rsid w:val="00EA6E4F"/>
    <w:rsid w:val="00EA7956"/>
    <w:rsid w:val="00EB178D"/>
    <w:rsid w:val="00EB5CE9"/>
    <w:rsid w:val="00EB7D54"/>
    <w:rsid w:val="00EC1B2B"/>
    <w:rsid w:val="00EC3835"/>
    <w:rsid w:val="00EC3AAE"/>
    <w:rsid w:val="00EC3C03"/>
    <w:rsid w:val="00EC61A0"/>
    <w:rsid w:val="00EC6699"/>
    <w:rsid w:val="00EC7155"/>
    <w:rsid w:val="00EC7278"/>
    <w:rsid w:val="00EC79E3"/>
    <w:rsid w:val="00ED17B9"/>
    <w:rsid w:val="00ED3382"/>
    <w:rsid w:val="00ED459D"/>
    <w:rsid w:val="00EF170A"/>
    <w:rsid w:val="00EF1947"/>
    <w:rsid w:val="00EF2D9B"/>
    <w:rsid w:val="00EF3071"/>
    <w:rsid w:val="00EF488F"/>
    <w:rsid w:val="00EF4A5C"/>
    <w:rsid w:val="00EF6DBC"/>
    <w:rsid w:val="00F00553"/>
    <w:rsid w:val="00F00EA3"/>
    <w:rsid w:val="00F01C32"/>
    <w:rsid w:val="00F02386"/>
    <w:rsid w:val="00F030F3"/>
    <w:rsid w:val="00F035C1"/>
    <w:rsid w:val="00F03A6B"/>
    <w:rsid w:val="00F03B3B"/>
    <w:rsid w:val="00F04A10"/>
    <w:rsid w:val="00F059D1"/>
    <w:rsid w:val="00F1191A"/>
    <w:rsid w:val="00F230D4"/>
    <w:rsid w:val="00F23A72"/>
    <w:rsid w:val="00F24ABA"/>
    <w:rsid w:val="00F24F7B"/>
    <w:rsid w:val="00F251CF"/>
    <w:rsid w:val="00F260FD"/>
    <w:rsid w:val="00F307FA"/>
    <w:rsid w:val="00F327E6"/>
    <w:rsid w:val="00F35C97"/>
    <w:rsid w:val="00F36736"/>
    <w:rsid w:val="00F40DF1"/>
    <w:rsid w:val="00F45CD5"/>
    <w:rsid w:val="00F51D84"/>
    <w:rsid w:val="00F52217"/>
    <w:rsid w:val="00F52275"/>
    <w:rsid w:val="00F532BB"/>
    <w:rsid w:val="00F54740"/>
    <w:rsid w:val="00F577EE"/>
    <w:rsid w:val="00F631AA"/>
    <w:rsid w:val="00F63FE2"/>
    <w:rsid w:val="00F66D97"/>
    <w:rsid w:val="00F7257E"/>
    <w:rsid w:val="00F733BD"/>
    <w:rsid w:val="00F86AD4"/>
    <w:rsid w:val="00F901A8"/>
    <w:rsid w:val="00F92B4E"/>
    <w:rsid w:val="00F9304B"/>
    <w:rsid w:val="00FA015E"/>
    <w:rsid w:val="00FA501F"/>
    <w:rsid w:val="00FB2D51"/>
    <w:rsid w:val="00FB5B27"/>
    <w:rsid w:val="00FB5BA7"/>
    <w:rsid w:val="00FB6F1B"/>
    <w:rsid w:val="00FC3ECD"/>
    <w:rsid w:val="00FC5205"/>
    <w:rsid w:val="00FC644A"/>
    <w:rsid w:val="00FC6C04"/>
    <w:rsid w:val="00FD11AC"/>
    <w:rsid w:val="00FD22C3"/>
    <w:rsid w:val="00FD2F37"/>
    <w:rsid w:val="00FD4B33"/>
    <w:rsid w:val="00FD5D6E"/>
    <w:rsid w:val="00FE0DB0"/>
    <w:rsid w:val="00FE2BB0"/>
    <w:rsid w:val="00FE4783"/>
    <w:rsid w:val="00FE5BD5"/>
    <w:rsid w:val="00FF1C40"/>
    <w:rsid w:val="00FF3D62"/>
    <w:rsid w:val="00FF7E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57F07DD"/>
  <w15:docId w15:val="{E9EF33A8-9C4D-48FC-9E91-5CA21E2E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courant"/>
    <w:qFormat/>
    <w:rsid w:val="00817B71"/>
    <w:pPr>
      <w:spacing w:after="0" w:line="240" w:lineRule="auto"/>
      <w:jc w:val="both"/>
    </w:pPr>
    <w:rPr>
      <w:rFonts w:ascii="Arial" w:eastAsia="Times New Roman" w:hAnsi="Arial" w:cs="Arial"/>
      <w:snapToGrid w:val="0"/>
      <w:szCs w:val="24"/>
      <w:lang w:eastAsia="fr-FR"/>
    </w:rPr>
  </w:style>
  <w:style w:type="paragraph" w:styleId="Titre1">
    <w:name w:val="heading 1"/>
    <w:basedOn w:val="Normal"/>
    <w:next w:val="Normal"/>
    <w:link w:val="Titre1Car"/>
    <w:uiPriority w:val="9"/>
    <w:qFormat/>
    <w:rsid w:val="00817B71"/>
    <w:pPr>
      <w:keepNext/>
      <w:keepLines/>
      <w:widowControl w:val="0"/>
      <w:tabs>
        <w:tab w:val="left" w:pos="2268"/>
      </w:tabs>
      <w:suppressAutoHyphens/>
      <w:autoSpaceDE w:val="0"/>
      <w:autoSpaceDN w:val="0"/>
      <w:adjustRightInd w:val="0"/>
      <w:ind w:left="567" w:hanging="567"/>
      <w:jc w:val="left"/>
      <w:textAlignment w:val="center"/>
      <w:outlineLvl w:val="0"/>
    </w:pPr>
    <w:rPr>
      <w:b/>
      <w:bCs/>
      <w:snapToGrid/>
      <w:color w:val="004192"/>
      <w:kern w:val="32"/>
      <w:sz w:val="40"/>
      <w:szCs w:val="40"/>
    </w:rPr>
  </w:style>
  <w:style w:type="paragraph" w:styleId="Titre2">
    <w:name w:val="heading 2"/>
    <w:basedOn w:val="Normal"/>
    <w:next w:val="Normal"/>
    <w:link w:val="Titre2Car"/>
    <w:uiPriority w:val="9"/>
    <w:unhideWhenUsed/>
    <w:qFormat/>
    <w:rsid w:val="00C5721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17B71"/>
    <w:pPr>
      <w:outlineLvl w:val="2"/>
    </w:pPr>
    <w:rPr>
      <w:snapToGrid/>
      <w:color w:val="004192"/>
      <w:sz w:val="26"/>
      <w:szCs w:val="26"/>
    </w:rPr>
  </w:style>
  <w:style w:type="paragraph" w:styleId="Titre4">
    <w:name w:val="heading 4"/>
    <w:basedOn w:val="Normal"/>
    <w:next w:val="Normal"/>
    <w:link w:val="Titre4Car"/>
    <w:uiPriority w:val="9"/>
    <w:qFormat/>
    <w:rsid w:val="00817B71"/>
    <w:pPr>
      <w:outlineLvl w:val="3"/>
    </w:pPr>
    <w:rPr>
      <w:i/>
      <w:snapToGrid/>
      <w:color w:val="00419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17B71"/>
    <w:rPr>
      <w:rFonts w:ascii="Arial" w:eastAsia="Times New Roman" w:hAnsi="Arial" w:cs="Arial"/>
      <w:b/>
      <w:bCs/>
      <w:color w:val="004192"/>
      <w:kern w:val="32"/>
      <w:sz w:val="40"/>
      <w:szCs w:val="40"/>
      <w:lang w:eastAsia="fr-FR"/>
    </w:rPr>
  </w:style>
  <w:style w:type="character" w:customStyle="1" w:styleId="Titre3Car">
    <w:name w:val="Titre 3 Car"/>
    <w:basedOn w:val="Policepardfaut"/>
    <w:link w:val="Titre3"/>
    <w:uiPriority w:val="9"/>
    <w:rsid w:val="00817B71"/>
    <w:rPr>
      <w:rFonts w:ascii="Arial" w:eastAsia="Times New Roman" w:hAnsi="Arial" w:cs="Arial"/>
      <w:color w:val="004192"/>
      <w:sz w:val="26"/>
      <w:szCs w:val="26"/>
      <w:lang w:eastAsia="fr-FR"/>
    </w:rPr>
  </w:style>
  <w:style w:type="character" w:customStyle="1" w:styleId="Titre4Car">
    <w:name w:val="Titre 4 Car"/>
    <w:basedOn w:val="Policepardfaut"/>
    <w:link w:val="Titre4"/>
    <w:uiPriority w:val="9"/>
    <w:rsid w:val="00817B71"/>
    <w:rPr>
      <w:rFonts w:ascii="Arial" w:eastAsia="Times New Roman" w:hAnsi="Arial" w:cs="Arial"/>
      <w:i/>
      <w:color w:val="004192"/>
      <w:lang w:eastAsia="fr-FR"/>
    </w:rPr>
  </w:style>
  <w:style w:type="paragraph" w:styleId="Pieddepage">
    <w:name w:val="footer"/>
    <w:basedOn w:val="Normal"/>
    <w:link w:val="PieddepageCar"/>
    <w:uiPriority w:val="99"/>
    <w:unhideWhenUsed/>
    <w:rsid w:val="00817B71"/>
    <w:pPr>
      <w:tabs>
        <w:tab w:val="center" w:pos="4536"/>
        <w:tab w:val="right" w:pos="9072"/>
      </w:tabs>
    </w:pPr>
  </w:style>
  <w:style w:type="character" w:customStyle="1" w:styleId="PieddepageCar">
    <w:name w:val="Pied de page Car"/>
    <w:basedOn w:val="Policepardfaut"/>
    <w:link w:val="Pieddepage"/>
    <w:uiPriority w:val="99"/>
    <w:rsid w:val="00817B71"/>
    <w:rPr>
      <w:rFonts w:ascii="Arial" w:eastAsia="Times New Roman" w:hAnsi="Arial" w:cs="Arial"/>
      <w:snapToGrid w:val="0"/>
      <w:szCs w:val="24"/>
      <w:lang w:eastAsia="fr-FR"/>
    </w:rPr>
  </w:style>
  <w:style w:type="character" w:styleId="Lienhypertexte">
    <w:name w:val="Hyperlink"/>
    <w:basedOn w:val="Policepardfaut"/>
    <w:uiPriority w:val="99"/>
    <w:unhideWhenUsed/>
    <w:rsid w:val="00817B71"/>
    <w:rPr>
      <w:color w:val="0563C1" w:themeColor="hyperlink"/>
      <w:u w:val="single"/>
    </w:rPr>
  </w:style>
  <w:style w:type="character" w:styleId="Marquedecommentaire">
    <w:name w:val="annotation reference"/>
    <w:basedOn w:val="Policepardfaut"/>
    <w:uiPriority w:val="99"/>
    <w:semiHidden/>
    <w:unhideWhenUsed/>
    <w:rsid w:val="00817B71"/>
    <w:rPr>
      <w:sz w:val="16"/>
      <w:szCs w:val="16"/>
    </w:rPr>
  </w:style>
  <w:style w:type="paragraph" w:styleId="Commentaire">
    <w:name w:val="annotation text"/>
    <w:basedOn w:val="Normal"/>
    <w:link w:val="CommentaireCar"/>
    <w:uiPriority w:val="99"/>
    <w:unhideWhenUsed/>
    <w:rsid w:val="00817B71"/>
    <w:rPr>
      <w:sz w:val="20"/>
      <w:szCs w:val="20"/>
    </w:rPr>
  </w:style>
  <w:style w:type="character" w:customStyle="1" w:styleId="CommentaireCar">
    <w:name w:val="Commentaire Car"/>
    <w:basedOn w:val="Policepardfaut"/>
    <w:link w:val="Commentaire"/>
    <w:uiPriority w:val="99"/>
    <w:rsid w:val="00817B71"/>
    <w:rPr>
      <w:rFonts w:ascii="Arial" w:eastAsia="Times New Roman" w:hAnsi="Arial" w:cs="Arial"/>
      <w:snapToGrid w:val="0"/>
      <w:sz w:val="20"/>
      <w:szCs w:val="20"/>
      <w:lang w:eastAsia="fr-FR"/>
    </w:rPr>
  </w:style>
  <w:style w:type="paragraph" w:styleId="Paragraphedeliste">
    <w:name w:val="List Paragraph"/>
    <w:basedOn w:val="Normal"/>
    <w:uiPriority w:val="34"/>
    <w:qFormat/>
    <w:rsid w:val="00817B71"/>
    <w:pPr>
      <w:spacing w:after="160" w:line="256" w:lineRule="auto"/>
      <w:ind w:left="720"/>
      <w:contextualSpacing/>
      <w:jc w:val="left"/>
    </w:pPr>
    <w:rPr>
      <w:rFonts w:asciiTheme="minorHAnsi" w:eastAsiaTheme="minorHAnsi" w:hAnsiTheme="minorHAnsi" w:cstheme="minorBidi"/>
      <w:snapToGrid/>
      <w:szCs w:val="22"/>
      <w:lang w:eastAsia="en-US"/>
    </w:rPr>
  </w:style>
  <w:style w:type="character" w:styleId="Accentuation">
    <w:name w:val="Emphasis"/>
    <w:basedOn w:val="Policepardfaut"/>
    <w:uiPriority w:val="20"/>
    <w:qFormat/>
    <w:rsid w:val="00817B71"/>
    <w:rPr>
      <w:i/>
      <w:iCs/>
    </w:rPr>
  </w:style>
  <w:style w:type="paragraph" w:styleId="Textedebulles">
    <w:name w:val="Balloon Text"/>
    <w:basedOn w:val="Normal"/>
    <w:link w:val="TextedebullesCar"/>
    <w:uiPriority w:val="99"/>
    <w:semiHidden/>
    <w:unhideWhenUsed/>
    <w:rsid w:val="00817B71"/>
    <w:rPr>
      <w:rFonts w:ascii="Segoe UI" w:hAnsi="Segoe UI" w:cs="Segoe UI"/>
      <w:sz w:val="18"/>
      <w:szCs w:val="18"/>
    </w:rPr>
  </w:style>
  <w:style w:type="character" w:customStyle="1" w:styleId="TextedebullesCar">
    <w:name w:val="Texte de bulles Car"/>
    <w:basedOn w:val="Policepardfaut"/>
    <w:link w:val="Textedebulles"/>
    <w:uiPriority w:val="99"/>
    <w:semiHidden/>
    <w:rsid w:val="00817B71"/>
    <w:rPr>
      <w:rFonts w:ascii="Segoe UI" w:eastAsia="Times New Roman" w:hAnsi="Segoe UI" w:cs="Segoe UI"/>
      <w:snapToGrid w:val="0"/>
      <w:sz w:val="18"/>
      <w:szCs w:val="18"/>
      <w:lang w:eastAsia="fr-FR"/>
    </w:rPr>
  </w:style>
  <w:style w:type="paragraph" w:styleId="Objetducommentaire">
    <w:name w:val="annotation subject"/>
    <w:basedOn w:val="Commentaire"/>
    <w:next w:val="Commentaire"/>
    <w:link w:val="ObjetducommentaireCar"/>
    <w:uiPriority w:val="99"/>
    <w:semiHidden/>
    <w:unhideWhenUsed/>
    <w:rsid w:val="00817B71"/>
    <w:rPr>
      <w:b/>
      <w:bCs/>
    </w:rPr>
  </w:style>
  <w:style w:type="character" w:customStyle="1" w:styleId="ObjetducommentaireCar">
    <w:name w:val="Objet du commentaire Car"/>
    <w:basedOn w:val="CommentaireCar"/>
    <w:link w:val="Objetducommentaire"/>
    <w:uiPriority w:val="99"/>
    <w:semiHidden/>
    <w:rsid w:val="00817B71"/>
    <w:rPr>
      <w:rFonts w:ascii="Arial" w:eastAsia="Times New Roman" w:hAnsi="Arial" w:cs="Arial"/>
      <w:b/>
      <w:bCs/>
      <w:snapToGrid w:val="0"/>
      <w:sz w:val="20"/>
      <w:szCs w:val="20"/>
      <w:lang w:eastAsia="fr-FR"/>
    </w:rPr>
  </w:style>
  <w:style w:type="character" w:customStyle="1" w:styleId="id-label">
    <w:name w:val="id-label"/>
    <w:basedOn w:val="Policepardfaut"/>
    <w:rsid w:val="00693F42"/>
  </w:style>
  <w:style w:type="character" w:styleId="lev">
    <w:name w:val="Strong"/>
    <w:basedOn w:val="Policepardfaut"/>
    <w:uiPriority w:val="22"/>
    <w:qFormat/>
    <w:rsid w:val="00693F42"/>
    <w:rPr>
      <w:b/>
      <w:bCs/>
    </w:rPr>
  </w:style>
  <w:style w:type="paragraph" w:styleId="Notedebasdepage">
    <w:name w:val="footnote text"/>
    <w:basedOn w:val="Normal"/>
    <w:link w:val="NotedebasdepageCar"/>
    <w:semiHidden/>
    <w:unhideWhenUsed/>
    <w:rsid w:val="007E38B9"/>
    <w:rPr>
      <w:sz w:val="20"/>
      <w:szCs w:val="20"/>
    </w:rPr>
  </w:style>
  <w:style w:type="character" w:customStyle="1" w:styleId="NotedebasdepageCar">
    <w:name w:val="Note de bas de page Car"/>
    <w:basedOn w:val="Policepardfaut"/>
    <w:link w:val="Notedebasdepage"/>
    <w:semiHidden/>
    <w:rsid w:val="007E38B9"/>
    <w:rPr>
      <w:rFonts w:ascii="Arial" w:eastAsia="Times New Roman" w:hAnsi="Arial" w:cs="Arial"/>
      <w:snapToGrid w:val="0"/>
      <w:sz w:val="20"/>
      <w:szCs w:val="20"/>
      <w:lang w:eastAsia="fr-FR"/>
    </w:rPr>
  </w:style>
  <w:style w:type="character" w:styleId="Appelnotedebasdep">
    <w:name w:val="footnote reference"/>
    <w:basedOn w:val="Policepardfaut"/>
    <w:semiHidden/>
    <w:unhideWhenUsed/>
    <w:rsid w:val="007E38B9"/>
    <w:rPr>
      <w:vertAlign w:val="superscript"/>
    </w:rPr>
  </w:style>
  <w:style w:type="character" w:customStyle="1" w:styleId="Titre2Car">
    <w:name w:val="Titre 2 Car"/>
    <w:basedOn w:val="Policepardfaut"/>
    <w:link w:val="Titre2"/>
    <w:uiPriority w:val="9"/>
    <w:rsid w:val="00C5721A"/>
    <w:rPr>
      <w:rFonts w:asciiTheme="majorHAnsi" w:eastAsiaTheme="majorEastAsia" w:hAnsiTheme="majorHAnsi" w:cstheme="majorBidi"/>
      <w:snapToGrid w:val="0"/>
      <w:color w:val="2E74B5" w:themeColor="accent1" w:themeShade="BF"/>
      <w:sz w:val="26"/>
      <w:szCs w:val="26"/>
      <w:lang w:eastAsia="fr-FR"/>
    </w:rPr>
  </w:style>
  <w:style w:type="paragraph" w:styleId="Rvision">
    <w:name w:val="Revision"/>
    <w:hidden/>
    <w:uiPriority w:val="99"/>
    <w:semiHidden/>
    <w:rsid w:val="0062370C"/>
    <w:pPr>
      <w:spacing w:after="0" w:line="240" w:lineRule="auto"/>
    </w:pPr>
    <w:rPr>
      <w:rFonts w:ascii="Arial" w:eastAsia="Times New Roman" w:hAnsi="Arial" w:cs="Arial"/>
      <w:snapToGrid w:val="0"/>
      <w:szCs w:val="24"/>
      <w:lang w:eastAsia="fr-FR"/>
    </w:rPr>
  </w:style>
  <w:style w:type="paragraph" w:styleId="En-tte">
    <w:name w:val="header"/>
    <w:basedOn w:val="Normal"/>
    <w:link w:val="En-tteCar"/>
    <w:uiPriority w:val="99"/>
    <w:unhideWhenUsed/>
    <w:rsid w:val="009F10F1"/>
    <w:pPr>
      <w:tabs>
        <w:tab w:val="center" w:pos="4536"/>
        <w:tab w:val="right" w:pos="9072"/>
      </w:tabs>
    </w:pPr>
  </w:style>
  <w:style w:type="character" w:customStyle="1" w:styleId="En-tteCar">
    <w:name w:val="En-tête Car"/>
    <w:basedOn w:val="Policepardfaut"/>
    <w:link w:val="En-tte"/>
    <w:uiPriority w:val="99"/>
    <w:rsid w:val="009F10F1"/>
    <w:rPr>
      <w:rFonts w:ascii="Arial" w:eastAsia="Times New Roman" w:hAnsi="Arial" w:cs="Arial"/>
      <w:snapToGrid w:val="0"/>
      <w:szCs w:val="24"/>
      <w:lang w:eastAsia="fr-FR"/>
    </w:rPr>
  </w:style>
  <w:style w:type="character" w:styleId="Lienhypertextesuivivisit">
    <w:name w:val="FollowedHyperlink"/>
    <w:basedOn w:val="Policepardfaut"/>
    <w:uiPriority w:val="99"/>
    <w:semiHidden/>
    <w:unhideWhenUsed/>
    <w:rsid w:val="00F059D1"/>
    <w:rPr>
      <w:color w:val="954F72" w:themeColor="followedHyperlink"/>
      <w:u w:val="single"/>
    </w:rPr>
  </w:style>
  <w:style w:type="character" w:customStyle="1" w:styleId="jlqj4b">
    <w:name w:val="jlqj4b"/>
    <w:basedOn w:val="Policepardfaut"/>
    <w:rsid w:val="004C4211"/>
  </w:style>
  <w:style w:type="character" w:customStyle="1" w:styleId="viiyi">
    <w:name w:val="viiyi"/>
    <w:basedOn w:val="Policepardfaut"/>
    <w:rsid w:val="00CB0086"/>
  </w:style>
  <w:style w:type="character" w:customStyle="1" w:styleId="material-icons-extended">
    <w:name w:val="material-icons-extended"/>
    <w:basedOn w:val="Policepardfaut"/>
    <w:rsid w:val="006F0C2F"/>
  </w:style>
  <w:style w:type="paragraph" w:styleId="Bibliographie">
    <w:name w:val="Bibliography"/>
    <w:basedOn w:val="Normal"/>
    <w:next w:val="Normal"/>
    <w:uiPriority w:val="37"/>
    <w:unhideWhenUsed/>
    <w:rsid w:val="00A4633A"/>
    <w:pPr>
      <w:tabs>
        <w:tab w:val="left" w:pos="504"/>
      </w:tabs>
      <w:spacing w:after="240"/>
      <w:ind w:left="504" w:hanging="504"/>
    </w:pPr>
  </w:style>
  <w:style w:type="character" w:styleId="Numrodeligne">
    <w:name w:val="line number"/>
    <w:basedOn w:val="Policepardfaut"/>
    <w:uiPriority w:val="99"/>
    <w:semiHidden/>
    <w:unhideWhenUsed/>
    <w:rsid w:val="004E06C5"/>
  </w:style>
  <w:style w:type="character" w:customStyle="1" w:styleId="fc2">
    <w:name w:val="fc2"/>
    <w:basedOn w:val="Policepardfaut"/>
    <w:rsid w:val="007B14E5"/>
  </w:style>
  <w:style w:type="character" w:customStyle="1" w:styleId="ff1">
    <w:name w:val="ff1"/>
    <w:basedOn w:val="Policepardfaut"/>
    <w:rsid w:val="007B14E5"/>
  </w:style>
  <w:style w:type="character" w:customStyle="1" w:styleId="allowtextselection">
    <w:name w:val="allowtextselection"/>
    <w:basedOn w:val="Policepardfaut"/>
    <w:rsid w:val="00CA1703"/>
  </w:style>
  <w:style w:type="paragraph" w:customStyle="1" w:styleId="Default">
    <w:name w:val="Default"/>
    <w:rsid w:val="007759CD"/>
    <w:pPr>
      <w:autoSpaceDE w:val="0"/>
      <w:autoSpaceDN w:val="0"/>
      <w:adjustRightInd w:val="0"/>
      <w:spacing w:after="0" w:line="240" w:lineRule="auto"/>
    </w:pPr>
    <w:rPr>
      <w:rFonts w:ascii="Arial" w:hAnsi="Arial" w:cs="Arial"/>
      <w:color w:val="000000"/>
      <w:sz w:val="24"/>
      <w:szCs w:val="24"/>
    </w:rPr>
  </w:style>
  <w:style w:type="character" w:customStyle="1" w:styleId="a">
    <w:name w:val="_"/>
    <w:basedOn w:val="Policepardfaut"/>
    <w:rsid w:val="00824CE2"/>
  </w:style>
  <w:style w:type="character" w:styleId="Textedelespacerserv">
    <w:name w:val="Placeholder Text"/>
    <w:basedOn w:val="Policepardfaut"/>
    <w:uiPriority w:val="99"/>
    <w:semiHidden/>
    <w:rsid w:val="005C5E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78367">
      <w:bodyDiv w:val="1"/>
      <w:marLeft w:val="0"/>
      <w:marRight w:val="0"/>
      <w:marTop w:val="0"/>
      <w:marBottom w:val="0"/>
      <w:divBdr>
        <w:top w:val="none" w:sz="0" w:space="0" w:color="auto"/>
        <w:left w:val="none" w:sz="0" w:space="0" w:color="auto"/>
        <w:bottom w:val="none" w:sz="0" w:space="0" w:color="auto"/>
        <w:right w:val="none" w:sz="0" w:space="0" w:color="auto"/>
      </w:divBdr>
    </w:div>
    <w:div w:id="300159084">
      <w:bodyDiv w:val="1"/>
      <w:marLeft w:val="0"/>
      <w:marRight w:val="0"/>
      <w:marTop w:val="0"/>
      <w:marBottom w:val="0"/>
      <w:divBdr>
        <w:top w:val="none" w:sz="0" w:space="0" w:color="auto"/>
        <w:left w:val="none" w:sz="0" w:space="0" w:color="auto"/>
        <w:bottom w:val="none" w:sz="0" w:space="0" w:color="auto"/>
        <w:right w:val="none" w:sz="0" w:space="0" w:color="auto"/>
      </w:divBdr>
      <w:divsChild>
        <w:div w:id="1869173222">
          <w:marLeft w:val="0"/>
          <w:marRight w:val="0"/>
          <w:marTop w:val="100"/>
          <w:marBottom w:val="0"/>
          <w:divBdr>
            <w:top w:val="none" w:sz="0" w:space="0" w:color="auto"/>
            <w:left w:val="none" w:sz="0" w:space="0" w:color="auto"/>
            <w:bottom w:val="none" w:sz="0" w:space="0" w:color="auto"/>
            <w:right w:val="none" w:sz="0" w:space="0" w:color="auto"/>
          </w:divBdr>
          <w:divsChild>
            <w:div w:id="1580099657">
              <w:marLeft w:val="0"/>
              <w:marRight w:val="0"/>
              <w:marTop w:val="60"/>
              <w:marBottom w:val="0"/>
              <w:divBdr>
                <w:top w:val="none" w:sz="0" w:space="0" w:color="auto"/>
                <w:left w:val="none" w:sz="0" w:space="0" w:color="auto"/>
                <w:bottom w:val="none" w:sz="0" w:space="0" w:color="auto"/>
                <w:right w:val="none" w:sz="0" w:space="0" w:color="auto"/>
              </w:divBdr>
            </w:div>
          </w:divsChild>
        </w:div>
        <w:div w:id="65958613">
          <w:marLeft w:val="0"/>
          <w:marRight w:val="0"/>
          <w:marTop w:val="0"/>
          <w:marBottom w:val="0"/>
          <w:divBdr>
            <w:top w:val="none" w:sz="0" w:space="0" w:color="auto"/>
            <w:left w:val="none" w:sz="0" w:space="0" w:color="auto"/>
            <w:bottom w:val="none" w:sz="0" w:space="0" w:color="auto"/>
            <w:right w:val="none" w:sz="0" w:space="0" w:color="auto"/>
          </w:divBdr>
          <w:divsChild>
            <w:div w:id="1104035214">
              <w:marLeft w:val="0"/>
              <w:marRight w:val="0"/>
              <w:marTop w:val="0"/>
              <w:marBottom w:val="0"/>
              <w:divBdr>
                <w:top w:val="none" w:sz="0" w:space="0" w:color="auto"/>
                <w:left w:val="none" w:sz="0" w:space="0" w:color="auto"/>
                <w:bottom w:val="none" w:sz="0" w:space="0" w:color="auto"/>
                <w:right w:val="none" w:sz="0" w:space="0" w:color="auto"/>
              </w:divBdr>
              <w:divsChild>
                <w:div w:id="950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4161">
      <w:bodyDiv w:val="1"/>
      <w:marLeft w:val="0"/>
      <w:marRight w:val="0"/>
      <w:marTop w:val="0"/>
      <w:marBottom w:val="0"/>
      <w:divBdr>
        <w:top w:val="none" w:sz="0" w:space="0" w:color="auto"/>
        <w:left w:val="none" w:sz="0" w:space="0" w:color="auto"/>
        <w:bottom w:val="none" w:sz="0" w:space="0" w:color="auto"/>
        <w:right w:val="none" w:sz="0" w:space="0" w:color="auto"/>
      </w:divBdr>
      <w:divsChild>
        <w:div w:id="276760145">
          <w:marLeft w:val="0"/>
          <w:marRight w:val="0"/>
          <w:marTop w:val="0"/>
          <w:marBottom w:val="0"/>
          <w:divBdr>
            <w:top w:val="none" w:sz="0" w:space="0" w:color="auto"/>
            <w:left w:val="none" w:sz="0" w:space="0" w:color="auto"/>
            <w:bottom w:val="none" w:sz="0" w:space="0" w:color="auto"/>
            <w:right w:val="none" w:sz="0" w:space="0" w:color="auto"/>
          </w:divBdr>
        </w:div>
        <w:div w:id="1577745574">
          <w:marLeft w:val="0"/>
          <w:marRight w:val="0"/>
          <w:marTop w:val="0"/>
          <w:marBottom w:val="0"/>
          <w:divBdr>
            <w:top w:val="none" w:sz="0" w:space="0" w:color="auto"/>
            <w:left w:val="none" w:sz="0" w:space="0" w:color="auto"/>
            <w:bottom w:val="none" w:sz="0" w:space="0" w:color="auto"/>
            <w:right w:val="none" w:sz="0" w:space="0" w:color="auto"/>
          </w:divBdr>
        </w:div>
      </w:divsChild>
    </w:div>
    <w:div w:id="522472702">
      <w:bodyDiv w:val="1"/>
      <w:marLeft w:val="0"/>
      <w:marRight w:val="0"/>
      <w:marTop w:val="0"/>
      <w:marBottom w:val="0"/>
      <w:divBdr>
        <w:top w:val="none" w:sz="0" w:space="0" w:color="auto"/>
        <w:left w:val="none" w:sz="0" w:space="0" w:color="auto"/>
        <w:bottom w:val="none" w:sz="0" w:space="0" w:color="auto"/>
        <w:right w:val="none" w:sz="0" w:space="0" w:color="auto"/>
      </w:divBdr>
    </w:div>
    <w:div w:id="599602174">
      <w:bodyDiv w:val="1"/>
      <w:marLeft w:val="0"/>
      <w:marRight w:val="0"/>
      <w:marTop w:val="0"/>
      <w:marBottom w:val="0"/>
      <w:divBdr>
        <w:top w:val="none" w:sz="0" w:space="0" w:color="auto"/>
        <w:left w:val="none" w:sz="0" w:space="0" w:color="auto"/>
        <w:bottom w:val="none" w:sz="0" w:space="0" w:color="auto"/>
        <w:right w:val="none" w:sz="0" w:space="0" w:color="auto"/>
      </w:divBdr>
    </w:div>
    <w:div w:id="689910515">
      <w:bodyDiv w:val="1"/>
      <w:marLeft w:val="0"/>
      <w:marRight w:val="0"/>
      <w:marTop w:val="0"/>
      <w:marBottom w:val="0"/>
      <w:divBdr>
        <w:top w:val="none" w:sz="0" w:space="0" w:color="auto"/>
        <w:left w:val="none" w:sz="0" w:space="0" w:color="auto"/>
        <w:bottom w:val="none" w:sz="0" w:space="0" w:color="auto"/>
        <w:right w:val="none" w:sz="0" w:space="0" w:color="auto"/>
      </w:divBdr>
      <w:divsChild>
        <w:div w:id="732697445">
          <w:marLeft w:val="0"/>
          <w:marRight w:val="0"/>
          <w:marTop w:val="0"/>
          <w:marBottom w:val="0"/>
          <w:divBdr>
            <w:top w:val="none" w:sz="0" w:space="0" w:color="auto"/>
            <w:left w:val="none" w:sz="0" w:space="0" w:color="auto"/>
            <w:bottom w:val="none" w:sz="0" w:space="0" w:color="auto"/>
            <w:right w:val="none" w:sz="0" w:space="0" w:color="auto"/>
          </w:divBdr>
          <w:divsChild>
            <w:div w:id="295599404">
              <w:marLeft w:val="0"/>
              <w:marRight w:val="0"/>
              <w:marTop w:val="0"/>
              <w:marBottom w:val="0"/>
              <w:divBdr>
                <w:top w:val="none" w:sz="0" w:space="0" w:color="auto"/>
                <w:left w:val="none" w:sz="0" w:space="0" w:color="auto"/>
                <w:bottom w:val="none" w:sz="0" w:space="0" w:color="auto"/>
                <w:right w:val="none" w:sz="0" w:space="0" w:color="auto"/>
              </w:divBdr>
            </w:div>
          </w:divsChild>
        </w:div>
        <w:div w:id="362483909">
          <w:marLeft w:val="0"/>
          <w:marRight w:val="0"/>
          <w:marTop w:val="0"/>
          <w:marBottom w:val="0"/>
          <w:divBdr>
            <w:top w:val="none" w:sz="0" w:space="0" w:color="auto"/>
            <w:left w:val="none" w:sz="0" w:space="0" w:color="auto"/>
            <w:bottom w:val="none" w:sz="0" w:space="0" w:color="auto"/>
            <w:right w:val="none" w:sz="0" w:space="0" w:color="auto"/>
          </w:divBdr>
        </w:div>
        <w:div w:id="1748729596">
          <w:marLeft w:val="0"/>
          <w:marRight w:val="0"/>
          <w:marTop w:val="0"/>
          <w:marBottom w:val="0"/>
          <w:divBdr>
            <w:top w:val="none" w:sz="0" w:space="0" w:color="auto"/>
            <w:left w:val="none" w:sz="0" w:space="0" w:color="auto"/>
            <w:bottom w:val="none" w:sz="0" w:space="0" w:color="auto"/>
            <w:right w:val="none" w:sz="0" w:space="0" w:color="auto"/>
          </w:divBdr>
        </w:div>
      </w:divsChild>
    </w:div>
    <w:div w:id="748424102">
      <w:bodyDiv w:val="1"/>
      <w:marLeft w:val="0"/>
      <w:marRight w:val="0"/>
      <w:marTop w:val="0"/>
      <w:marBottom w:val="0"/>
      <w:divBdr>
        <w:top w:val="none" w:sz="0" w:space="0" w:color="auto"/>
        <w:left w:val="none" w:sz="0" w:space="0" w:color="auto"/>
        <w:bottom w:val="none" w:sz="0" w:space="0" w:color="auto"/>
        <w:right w:val="none" w:sz="0" w:space="0" w:color="auto"/>
      </w:divBdr>
    </w:div>
    <w:div w:id="818498964">
      <w:bodyDiv w:val="1"/>
      <w:marLeft w:val="0"/>
      <w:marRight w:val="0"/>
      <w:marTop w:val="0"/>
      <w:marBottom w:val="0"/>
      <w:divBdr>
        <w:top w:val="none" w:sz="0" w:space="0" w:color="auto"/>
        <w:left w:val="none" w:sz="0" w:space="0" w:color="auto"/>
        <w:bottom w:val="none" w:sz="0" w:space="0" w:color="auto"/>
        <w:right w:val="none" w:sz="0" w:space="0" w:color="auto"/>
      </w:divBdr>
    </w:div>
    <w:div w:id="842401776">
      <w:bodyDiv w:val="1"/>
      <w:marLeft w:val="0"/>
      <w:marRight w:val="0"/>
      <w:marTop w:val="0"/>
      <w:marBottom w:val="0"/>
      <w:divBdr>
        <w:top w:val="none" w:sz="0" w:space="0" w:color="auto"/>
        <w:left w:val="none" w:sz="0" w:space="0" w:color="auto"/>
        <w:bottom w:val="none" w:sz="0" w:space="0" w:color="auto"/>
        <w:right w:val="none" w:sz="0" w:space="0" w:color="auto"/>
      </w:divBdr>
    </w:div>
    <w:div w:id="992757467">
      <w:bodyDiv w:val="1"/>
      <w:marLeft w:val="0"/>
      <w:marRight w:val="0"/>
      <w:marTop w:val="0"/>
      <w:marBottom w:val="0"/>
      <w:divBdr>
        <w:top w:val="none" w:sz="0" w:space="0" w:color="auto"/>
        <w:left w:val="none" w:sz="0" w:space="0" w:color="auto"/>
        <w:bottom w:val="none" w:sz="0" w:space="0" w:color="auto"/>
        <w:right w:val="none" w:sz="0" w:space="0" w:color="auto"/>
      </w:divBdr>
    </w:div>
    <w:div w:id="1005744532">
      <w:bodyDiv w:val="1"/>
      <w:marLeft w:val="0"/>
      <w:marRight w:val="0"/>
      <w:marTop w:val="0"/>
      <w:marBottom w:val="0"/>
      <w:divBdr>
        <w:top w:val="none" w:sz="0" w:space="0" w:color="auto"/>
        <w:left w:val="none" w:sz="0" w:space="0" w:color="auto"/>
        <w:bottom w:val="none" w:sz="0" w:space="0" w:color="auto"/>
        <w:right w:val="none" w:sz="0" w:space="0" w:color="auto"/>
      </w:divBdr>
    </w:div>
    <w:div w:id="1016613902">
      <w:bodyDiv w:val="1"/>
      <w:marLeft w:val="0"/>
      <w:marRight w:val="0"/>
      <w:marTop w:val="0"/>
      <w:marBottom w:val="0"/>
      <w:divBdr>
        <w:top w:val="none" w:sz="0" w:space="0" w:color="auto"/>
        <w:left w:val="none" w:sz="0" w:space="0" w:color="auto"/>
        <w:bottom w:val="none" w:sz="0" w:space="0" w:color="auto"/>
        <w:right w:val="none" w:sz="0" w:space="0" w:color="auto"/>
      </w:divBdr>
      <w:divsChild>
        <w:div w:id="1985814868">
          <w:marLeft w:val="0"/>
          <w:marRight w:val="0"/>
          <w:marTop w:val="100"/>
          <w:marBottom w:val="0"/>
          <w:divBdr>
            <w:top w:val="none" w:sz="0" w:space="0" w:color="auto"/>
            <w:left w:val="none" w:sz="0" w:space="0" w:color="auto"/>
            <w:bottom w:val="none" w:sz="0" w:space="0" w:color="auto"/>
            <w:right w:val="none" w:sz="0" w:space="0" w:color="auto"/>
          </w:divBdr>
          <w:divsChild>
            <w:div w:id="288437285">
              <w:marLeft w:val="0"/>
              <w:marRight w:val="0"/>
              <w:marTop w:val="60"/>
              <w:marBottom w:val="0"/>
              <w:divBdr>
                <w:top w:val="none" w:sz="0" w:space="0" w:color="auto"/>
                <w:left w:val="none" w:sz="0" w:space="0" w:color="auto"/>
                <w:bottom w:val="none" w:sz="0" w:space="0" w:color="auto"/>
                <w:right w:val="none" w:sz="0" w:space="0" w:color="auto"/>
              </w:divBdr>
            </w:div>
          </w:divsChild>
        </w:div>
        <w:div w:id="724108997">
          <w:marLeft w:val="0"/>
          <w:marRight w:val="0"/>
          <w:marTop w:val="0"/>
          <w:marBottom w:val="0"/>
          <w:divBdr>
            <w:top w:val="none" w:sz="0" w:space="0" w:color="auto"/>
            <w:left w:val="none" w:sz="0" w:space="0" w:color="auto"/>
            <w:bottom w:val="none" w:sz="0" w:space="0" w:color="auto"/>
            <w:right w:val="none" w:sz="0" w:space="0" w:color="auto"/>
          </w:divBdr>
          <w:divsChild>
            <w:div w:id="767233523">
              <w:marLeft w:val="0"/>
              <w:marRight w:val="0"/>
              <w:marTop w:val="0"/>
              <w:marBottom w:val="0"/>
              <w:divBdr>
                <w:top w:val="none" w:sz="0" w:space="0" w:color="auto"/>
                <w:left w:val="none" w:sz="0" w:space="0" w:color="auto"/>
                <w:bottom w:val="none" w:sz="0" w:space="0" w:color="auto"/>
                <w:right w:val="none" w:sz="0" w:space="0" w:color="auto"/>
              </w:divBdr>
              <w:divsChild>
                <w:div w:id="94215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877143">
      <w:bodyDiv w:val="1"/>
      <w:marLeft w:val="0"/>
      <w:marRight w:val="0"/>
      <w:marTop w:val="0"/>
      <w:marBottom w:val="0"/>
      <w:divBdr>
        <w:top w:val="none" w:sz="0" w:space="0" w:color="auto"/>
        <w:left w:val="none" w:sz="0" w:space="0" w:color="auto"/>
        <w:bottom w:val="none" w:sz="0" w:space="0" w:color="auto"/>
        <w:right w:val="none" w:sz="0" w:space="0" w:color="auto"/>
      </w:divBdr>
      <w:divsChild>
        <w:div w:id="1062482557">
          <w:marLeft w:val="0"/>
          <w:marRight w:val="0"/>
          <w:marTop w:val="0"/>
          <w:marBottom w:val="0"/>
          <w:divBdr>
            <w:top w:val="none" w:sz="0" w:space="0" w:color="auto"/>
            <w:left w:val="none" w:sz="0" w:space="0" w:color="auto"/>
            <w:bottom w:val="none" w:sz="0" w:space="0" w:color="auto"/>
            <w:right w:val="none" w:sz="0" w:space="0" w:color="auto"/>
          </w:divBdr>
          <w:divsChild>
            <w:div w:id="2007858513">
              <w:marLeft w:val="0"/>
              <w:marRight w:val="0"/>
              <w:marTop w:val="0"/>
              <w:marBottom w:val="0"/>
              <w:divBdr>
                <w:top w:val="none" w:sz="0" w:space="0" w:color="auto"/>
                <w:left w:val="none" w:sz="0" w:space="0" w:color="auto"/>
                <w:bottom w:val="none" w:sz="0" w:space="0" w:color="auto"/>
                <w:right w:val="none" w:sz="0" w:space="0" w:color="auto"/>
              </w:divBdr>
              <w:divsChild>
                <w:div w:id="412044490">
                  <w:marLeft w:val="0"/>
                  <w:marRight w:val="0"/>
                  <w:marTop w:val="0"/>
                  <w:marBottom w:val="0"/>
                  <w:divBdr>
                    <w:top w:val="none" w:sz="0" w:space="0" w:color="auto"/>
                    <w:left w:val="none" w:sz="0" w:space="0" w:color="auto"/>
                    <w:bottom w:val="none" w:sz="0" w:space="0" w:color="auto"/>
                    <w:right w:val="none" w:sz="0" w:space="0" w:color="auto"/>
                  </w:divBdr>
                  <w:divsChild>
                    <w:div w:id="2114547313">
                      <w:marLeft w:val="0"/>
                      <w:marRight w:val="0"/>
                      <w:marTop w:val="0"/>
                      <w:marBottom w:val="0"/>
                      <w:divBdr>
                        <w:top w:val="none" w:sz="0" w:space="0" w:color="auto"/>
                        <w:left w:val="none" w:sz="0" w:space="0" w:color="auto"/>
                        <w:bottom w:val="none" w:sz="0" w:space="0" w:color="auto"/>
                        <w:right w:val="none" w:sz="0" w:space="0" w:color="auto"/>
                      </w:divBdr>
                      <w:divsChild>
                        <w:div w:id="168645578">
                          <w:marLeft w:val="0"/>
                          <w:marRight w:val="0"/>
                          <w:marTop w:val="0"/>
                          <w:marBottom w:val="0"/>
                          <w:divBdr>
                            <w:top w:val="none" w:sz="0" w:space="0" w:color="auto"/>
                            <w:left w:val="none" w:sz="0" w:space="0" w:color="auto"/>
                            <w:bottom w:val="none" w:sz="0" w:space="0" w:color="auto"/>
                            <w:right w:val="none" w:sz="0" w:space="0" w:color="auto"/>
                          </w:divBdr>
                          <w:divsChild>
                            <w:div w:id="1828784836">
                              <w:marLeft w:val="0"/>
                              <w:marRight w:val="0"/>
                              <w:marTop w:val="0"/>
                              <w:marBottom w:val="0"/>
                              <w:divBdr>
                                <w:top w:val="none" w:sz="0" w:space="0" w:color="auto"/>
                                <w:left w:val="none" w:sz="0" w:space="0" w:color="auto"/>
                                <w:bottom w:val="none" w:sz="0" w:space="0" w:color="auto"/>
                                <w:right w:val="none" w:sz="0" w:space="0" w:color="auto"/>
                              </w:divBdr>
                            </w:div>
                            <w:div w:id="200826947">
                              <w:marLeft w:val="0"/>
                              <w:marRight w:val="0"/>
                              <w:marTop w:val="0"/>
                              <w:marBottom w:val="0"/>
                              <w:divBdr>
                                <w:top w:val="none" w:sz="0" w:space="0" w:color="auto"/>
                                <w:left w:val="none" w:sz="0" w:space="0" w:color="auto"/>
                                <w:bottom w:val="none" w:sz="0" w:space="0" w:color="auto"/>
                                <w:right w:val="none" w:sz="0" w:space="0" w:color="auto"/>
                              </w:divBdr>
                              <w:divsChild>
                                <w:div w:id="319117955">
                                  <w:marLeft w:val="0"/>
                                  <w:marRight w:val="0"/>
                                  <w:marTop w:val="0"/>
                                  <w:marBottom w:val="0"/>
                                  <w:divBdr>
                                    <w:top w:val="none" w:sz="0" w:space="0" w:color="auto"/>
                                    <w:left w:val="none" w:sz="0" w:space="0" w:color="auto"/>
                                    <w:bottom w:val="none" w:sz="0" w:space="0" w:color="auto"/>
                                    <w:right w:val="none" w:sz="0" w:space="0" w:color="auto"/>
                                  </w:divBdr>
                                  <w:divsChild>
                                    <w:div w:id="1557426244">
                                      <w:marLeft w:val="0"/>
                                      <w:marRight w:val="0"/>
                                      <w:marTop w:val="0"/>
                                      <w:marBottom w:val="0"/>
                                      <w:divBdr>
                                        <w:top w:val="none" w:sz="0" w:space="0" w:color="auto"/>
                                        <w:left w:val="none" w:sz="0" w:space="0" w:color="auto"/>
                                        <w:bottom w:val="none" w:sz="0" w:space="0" w:color="auto"/>
                                        <w:right w:val="none" w:sz="0" w:space="0" w:color="auto"/>
                                      </w:divBdr>
                                      <w:divsChild>
                                        <w:div w:id="2883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2866">
                                  <w:marLeft w:val="0"/>
                                  <w:marRight w:val="0"/>
                                  <w:marTop w:val="0"/>
                                  <w:marBottom w:val="0"/>
                                  <w:divBdr>
                                    <w:top w:val="none" w:sz="0" w:space="0" w:color="auto"/>
                                    <w:left w:val="none" w:sz="0" w:space="0" w:color="auto"/>
                                    <w:bottom w:val="none" w:sz="0" w:space="0" w:color="auto"/>
                                    <w:right w:val="none" w:sz="0" w:space="0" w:color="auto"/>
                                  </w:divBdr>
                                  <w:divsChild>
                                    <w:div w:id="15205678">
                                      <w:marLeft w:val="0"/>
                                      <w:marRight w:val="0"/>
                                      <w:marTop w:val="0"/>
                                      <w:marBottom w:val="0"/>
                                      <w:divBdr>
                                        <w:top w:val="none" w:sz="0" w:space="0" w:color="auto"/>
                                        <w:left w:val="none" w:sz="0" w:space="0" w:color="auto"/>
                                        <w:bottom w:val="none" w:sz="0" w:space="0" w:color="auto"/>
                                        <w:right w:val="none" w:sz="0" w:space="0" w:color="auto"/>
                                      </w:divBdr>
                                    </w:div>
                                  </w:divsChild>
                                </w:div>
                                <w:div w:id="1614363826">
                                  <w:marLeft w:val="0"/>
                                  <w:marRight w:val="0"/>
                                  <w:marTop w:val="0"/>
                                  <w:marBottom w:val="0"/>
                                  <w:divBdr>
                                    <w:top w:val="none" w:sz="0" w:space="0" w:color="auto"/>
                                    <w:left w:val="none" w:sz="0" w:space="0" w:color="auto"/>
                                    <w:bottom w:val="none" w:sz="0" w:space="0" w:color="auto"/>
                                    <w:right w:val="none" w:sz="0" w:space="0" w:color="auto"/>
                                  </w:divBdr>
                                  <w:divsChild>
                                    <w:div w:id="1269891331">
                                      <w:marLeft w:val="0"/>
                                      <w:marRight w:val="0"/>
                                      <w:marTop w:val="0"/>
                                      <w:marBottom w:val="0"/>
                                      <w:divBdr>
                                        <w:top w:val="none" w:sz="0" w:space="0" w:color="auto"/>
                                        <w:left w:val="none" w:sz="0" w:space="0" w:color="auto"/>
                                        <w:bottom w:val="none" w:sz="0" w:space="0" w:color="auto"/>
                                        <w:right w:val="none" w:sz="0" w:space="0" w:color="auto"/>
                                      </w:divBdr>
                                      <w:divsChild>
                                        <w:div w:id="295181656">
                                          <w:marLeft w:val="0"/>
                                          <w:marRight w:val="0"/>
                                          <w:marTop w:val="0"/>
                                          <w:marBottom w:val="0"/>
                                          <w:divBdr>
                                            <w:top w:val="none" w:sz="0" w:space="0" w:color="auto"/>
                                            <w:left w:val="none" w:sz="0" w:space="0" w:color="auto"/>
                                            <w:bottom w:val="none" w:sz="0" w:space="0" w:color="auto"/>
                                            <w:right w:val="none" w:sz="0" w:space="0" w:color="auto"/>
                                          </w:divBdr>
                                          <w:divsChild>
                                            <w:div w:id="101491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2324150">
      <w:bodyDiv w:val="1"/>
      <w:marLeft w:val="0"/>
      <w:marRight w:val="0"/>
      <w:marTop w:val="0"/>
      <w:marBottom w:val="0"/>
      <w:divBdr>
        <w:top w:val="none" w:sz="0" w:space="0" w:color="auto"/>
        <w:left w:val="none" w:sz="0" w:space="0" w:color="auto"/>
        <w:bottom w:val="none" w:sz="0" w:space="0" w:color="auto"/>
        <w:right w:val="none" w:sz="0" w:space="0" w:color="auto"/>
      </w:divBdr>
    </w:div>
    <w:div w:id="1343972639">
      <w:bodyDiv w:val="1"/>
      <w:marLeft w:val="0"/>
      <w:marRight w:val="0"/>
      <w:marTop w:val="0"/>
      <w:marBottom w:val="0"/>
      <w:divBdr>
        <w:top w:val="none" w:sz="0" w:space="0" w:color="auto"/>
        <w:left w:val="none" w:sz="0" w:space="0" w:color="auto"/>
        <w:bottom w:val="none" w:sz="0" w:space="0" w:color="auto"/>
        <w:right w:val="none" w:sz="0" w:space="0" w:color="auto"/>
      </w:divBdr>
    </w:div>
    <w:div w:id="1447431354">
      <w:bodyDiv w:val="1"/>
      <w:marLeft w:val="0"/>
      <w:marRight w:val="0"/>
      <w:marTop w:val="0"/>
      <w:marBottom w:val="0"/>
      <w:divBdr>
        <w:top w:val="none" w:sz="0" w:space="0" w:color="auto"/>
        <w:left w:val="none" w:sz="0" w:space="0" w:color="auto"/>
        <w:bottom w:val="none" w:sz="0" w:space="0" w:color="auto"/>
        <w:right w:val="none" w:sz="0" w:space="0" w:color="auto"/>
      </w:divBdr>
    </w:div>
    <w:div w:id="1500121386">
      <w:bodyDiv w:val="1"/>
      <w:marLeft w:val="0"/>
      <w:marRight w:val="0"/>
      <w:marTop w:val="0"/>
      <w:marBottom w:val="0"/>
      <w:divBdr>
        <w:top w:val="none" w:sz="0" w:space="0" w:color="auto"/>
        <w:left w:val="none" w:sz="0" w:space="0" w:color="auto"/>
        <w:bottom w:val="none" w:sz="0" w:space="0" w:color="auto"/>
        <w:right w:val="none" w:sz="0" w:space="0" w:color="auto"/>
      </w:divBdr>
      <w:divsChild>
        <w:div w:id="140006202">
          <w:marLeft w:val="0"/>
          <w:marRight w:val="0"/>
          <w:marTop w:val="100"/>
          <w:marBottom w:val="0"/>
          <w:divBdr>
            <w:top w:val="none" w:sz="0" w:space="0" w:color="auto"/>
            <w:left w:val="none" w:sz="0" w:space="0" w:color="auto"/>
            <w:bottom w:val="none" w:sz="0" w:space="0" w:color="auto"/>
            <w:right w:val="none" w:sz="0" w:space="0" w:color="auto"/>
          </w:divBdr>
          <w:divsChild>
            <w:div w:id="304048566">
              <w:marLeft w:val="0"/>
              <w:marRight w:val="0"/>
              <w:marTop w:val="60"/>
              <w:marBottom w:val="0"/>
              <w:divBdr>
                <w:top w:val="none" w:sz="0" w:space="0" w:color="auto"/>
                <w:left w:val="none" w:sz="0" w:space="0" w:color="auto"/>
                <w:bottom w:val="none" w:sz="0" w:space="0" w:color="auto"/>
                <w:right w:val="none" w:sz="0" w:space="0" w:color="auto"/>
              </w:divBdr>
            </w:div>
          </w:divsChild>
        </w:div>
        <w:div w:id="1623922175">
          <w:marLeft w:val="0"/>
          <w:marRight w:val="0"/>
          <w:marTop w:val="0"/>
          <w:marBottom w:val="0"/>
          <w:divBdr>
            <w:top w:val="none" w:sz="0" w:space="0" w:color="auto"/>
            <w:left w:val="none" w:sz="0" w:space="0" w:color="auto"/>
            <w:bottom w:val="none" w:sz="0" w:space="0" w:color="auto"/>
            <w:right w:val="none" w:sz="0" w:space="0" w:color="auto"/>
          </w:divBdr>
          <w:divsChild>
            <w:div w:id="1499149118">
              <w:marLeft w:val="0"/>
              <w:marRight w:val="0"/>
              <w:marTop w:val="0"/>
              <w:marBottom w:val="0"/>
              <w:divBdr>
                <w:top w:val="none" w:sz="0" w:space="0" w:color="auto"/>
                <w:left w:val="none" w:sz="0" w:space="0" w:color="auto"/>
                <w:bottom w:val="none" w:sz="0" w:space="0" w:color="auto"/>
                <w:right w:val="none" w:sz="0" w:space="0" w:color="auto"/>
              </w:divBdr>
              <w:divsChild>
                <w:div w:id="179263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508982">
      <w:bodyDiv w:val="1"/>
      <w:marLeft w:val="0"/>
      <w:marRight w:val="0"/>
      <w:marTop w:val="0"/>
      <w:marBottom w:val="0"/>
      <w:divBdr>
        <w:top w:val="none" w:sz="0" w:space="0" w:color="auto"/>
        <w:left w:val="none" w:sz="0" w:space="0" w:color="auto"/>
        <w:bottom w:val="none" w:sz="0" w:space="0" w:color="auto"/>
        <w:right w:val="none" w:sz="0" w:space="0" w:color="auto"/>
      </w:divBdr>
    </w:div>
    <w:div w:id="2035305481">
      <w:bodyDiv w:val="1"/>
      <w:marLeft w:val="0"/>
      <w:marRight w:val="0"/>
      <w:marTop w:val="0"/>
      <w:marBottom w:val="0"/>
      <w:divBdr>
        <w:top w:val="none" w:sz="0" w:space="0" w:color="auto"/>
        <w:left w:val="none" w:sz="0" w:space="0" w:color="auto"/>
        <w:bottom w:val="none" w:sz="0" w:space="0" w:color="auto"/>
        <w:right w:val="none" w:sz="0" w:space="0" w:color="auto"/>
      </w:divBdr>
    </w:div>
    <w:div w:id="2084788258">
      <w:bodyDiv w:val="1"/>
      <w:marLeft w:val="0"/>
      <w:marRight w:val="0"/>
      <w:marTop w:val="0"/>
      <w:marBottom w:val="0"/>
      <w:divBdr>
        <w:top w:val="none" w:sz="0" w:space="0" w:color="auto"/>
        <w:left w:val="none" w:sz="0" w:space="0" w:color="auto"/>
        <w:bottom w:val="none" w:sz="0" w:space="0" w:color="auto"/>
        <w:right w:val="none" w:sz="0" w:space="0" w:color="auto"/>
      </w:divBdr>
    </w:div>
    <w:div w:id="212175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urveillance.org/search?option1=pub_affiliation&amp;value1=Sant%C3%A9+publique+France%2C+Direction+alerte+et+crise%2C+Saint-Maurice%2C+France&amp;option912=resultCategory&amp;value912=ResearchPublicationContent"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5489C-A388-4B46-84B6-811B548F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22</Pages>
  <Words>24595</Words>
  <Characters>135274</Characters>
  <Application>Microsoft Office Word</Application>
  <DocSecurity>0</DocSecurity>
  <Lines>1127</Lines>
  <Paragraphs>319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ANSP</Company>
  <LinksUpToDate>false</LinksUpToDate>
  <CharactersWithSpaces>159550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ARAUJO-CHAVERON Lucia</dc:creator>
  <cp:lastModifiedBy>ARAUJO-CHAVERON Lucia</cp:lastModifiedBy>
  <cp:revision>20</cp:revision>
  <dcterms:created xsi:type="dcterms:W3CDTF">2021-05-31T09:13:00Z</dcterms:created>
  <dcterms:modified xsi:type="dcterms:W3CDTF">2021-05-31T20:11:00Z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id="pV5YJDjP"/&gt;&lt;style id="http://www.zotero.org/styles/vancouver" locale="fr-FR"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